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ook w:val="04A0" w:firstRow="1" w:lastRow="0" w:firstColumn="1" w:lastColumn="0" w:noHBand="0" w:noVBand="1"/>
      </w:tblPr>
      <w:tblGrid>
        <w:gridCol w:w="8302"/>
        <w:gridCol w:w="1778"/>
      </w:tblGrid>
      <w:tr w:rsidR="008740F3" w14:paraId="58C1A244" w14:textId="77777777">
        <w:tc>
          <w:tcPr>
            <w:tcW w:w="7920" w:type="dxa"/>
          </w:tcPr>
          <w:p w14:paraId="136E4F11" w14:textId="05EA87F4" w:rsidR="008740F3" w:rsidRDefault="00692BC4">
            <w:pPr>
              <w:keepLines/>
              <w:spacing w:after="0"/>
            </w:pPr>
            <w:r>
              <w:rPr>
                <w:b/>
                <w:sz w:val="36"/>
              </w:rPr>
              <w:t>UK National 202</w:t>
            </w:r>
            <w:ins w:id="0" w:author="Andrew Scollay" w:date="2025-05-02T16:06:00Z" w16du:dateUtc="2025-05-02T22:06:00Z">
              <w:r w:rsidR="00102EDA">
                <w:rPr>
                  <w:b/>
                  <w:sz w:val="36"/>
                </w:rPr>
                <w:t>5</w:t>
              </w:r>
            </w:ins>
            <w:del w:id="1" w:author="Andrew Scollay" w:date="2025-05-02T16:06:00Z" w16du:dateUtc="2025-05-02T22:06:00Z">
              <w:r w:rsidDel="00102EDA">
                <w:rPr>
                  <w:b/>
                  <w:sz w:val="36"/>
                </w:rPr>
                <w:delText>4</w:delText>
              </w:r>
            </w:del>
            <w:r>
              <w:rPr>
                <w:b/>
                <w:sz w:val="36"/>
              </w:rPr>
              <w:t xml:space="preserve"> April</w:t>
            </w:r>
            <w:r>
              <w:rPr>
                <w:sz w:val="28"/>
              </w:rPr>
              <w:br/>
              <w:t>GoDaddy</w:t>
            </w:r>
            <w:r>
              <w:rPr>
                <w:color w:val="A8A8A8"/>
                <w:sz w:val="16"/>
              </w:rPr>
              <w:br/>
              <w:t>Generated on 2024-05-01 at 15:19:14 MT</w:t>
            </w:r>
            <w:r>
              <w:br/>
            </w:r>
            <w:ins w:id="2" w:author="Andrew Scollay" w:date="2025-05-02T16:06:00Z" w16du:dateUtc="2025-05-02T22:06:00Z">
              <w:r w:rsidR="00102EDA" w:rsidRPr="00102EDA">
                <w:t>https://surveys.advanis.ca/devel_zvkohaad?r=ADVANIS_TEST</w:t>
              </w:r>
            </w:ins>
            <w:del w:id="3" w:author="Andrew Scollay" w:date="2025-05-02T16:06:00Z" w16du:dateUtc="2025-05-02T22:06:00Z">
              <w:r w:rsidDel="00102EDA">
                <w:fldChar w:fldCharType="begin"/>
              </w:r>
              <w:r w:rsidDel="00102EDA">
                <w:delInstrText>HYPERLINK "https://surveys.advanis.ca/devel_cmcpgmnr?r=ADVANIS_TEST"</w:delInstrText>
              </w:r>
              <w:r w:rsidDel="00102EDA">
                <w:fldChar w:fldCharType="separate"/>
              </w:r>
              <w:r w:rsidRPr="008648B1" w:rsidDel="00102EDA">
                <w:rPr>
                  <w:rStyle w:val="Hyperlink"/>
                </w:rPr>
                <w:delText>https://surveys.advanis.ca/devel_cmcpgmnr?r=ADVANIS_TEST</w:delText>
              </w:r>
              <w:r w:rsidDel="00102EDA">
                <w:fldChar w:fldCharType="end"/>
              </w:r>
            </w:del>
            <w:r>
              <w:t xml:space="preserve"> </w:t>
            </w:r>
          </w:p>
        </w:tc>
        <w:tc>
          <w:tcPr>
            <w:tcW w:w="2160" w:type="dxa"/>
          </w:tcPr>
          <w:p w14:paraId="09DC053D" w14:textId="77777777" w:rsidR="008740F3" w:rsidRDefault="00692BC4">
            <w:pPr>
              <w:jc w:val="right"/>
            </w:pPr>
            <w:r>
              <w:rPr>
                <w:noProof/>
              </w:rPr>
              <w:drawing>
                <wp:inline distT="0" distB="0" distL="0" distR="0" wp14:anchorId="1666B1C4" wp14:editId="7CBE6405">
                  <wp:extent cx="1454727" cy="3200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9"/>
                          <a:stretch>
                            <a:fillRect/>
                          </a:stretch>
                        </pic:blipFill>
                        <pic:spPr>
                          <a:xfrm>
                            <a:off x="0" y="0"/>
                            <a:ext cx="1454727" cy="320040"/>
                          </a:xfrm>
                          <a:prstGeom prst="rect">
                            <a:avLst/>
                          </a:prstGeom>
                        </pic:spPr>
                      </pic:pic>
                    </a:graphicData>
                  </a:graphic>
                </wp:inline>
              </w:drawing>
            </w:r>
          </w:p>
        </w:tc>
      </w:tr>
    </w:tbl>
    <w:p w14:paraId="177AF1E2" w14:textId="77777777" w:rsidR="008740F3" w:rsidRDefault="00692BC4">
      <w:r>
        <w:rPr>
          <w:b/>
        </w:rPr>
        <w:t xml:space="preserve">Languages: </w:t>
      </w:r>
      <w:r>
        <w:t>English</w:t>
      </w:r>
    </w:p>
    <w:p w14:paraId="629E2325" w14:textId="77777777" w:rsidR="008740F3" w:rsidRDefault="00692BC4">
      <w:pPr>
        <w:keepNext/>
        <w:spacing w:after="40"/>
        <w:jc w:val="center"/>
      </w:pPr>
      <w:r>
        <w:rPr>
          <w:b/>
          <w:sz w:val="32"/>
          <w:highlight w:val="lightGray"/>
        </w:rPr>
        <w:t>Section Screeners</w:t>
      </w:r>
    </w:p>
    <w:p w14:paraId="67B73D8C" w14:textId="77777777" w:rsidR="008740F3" w:rsidRDefault="00692BC4">
      <w:pPr>
        <w:keepNext/>
        <w:jc w:val="center"/>
      </w:pPr>
      <w:proofErr w:type="spellStart"/>
      <w:r>
        <w:rPr>
          <w:sz w:val="16"/>
        </w:rPr>
        <w:t>IntroGD</w:t>
      </w:r>
      <w:proofErr w:type="spellEnd"/>
      <w:r>
        <w:rPr>
          <w:sz w:val="16"/>
        </w:rPr>
        <w:t>, T3, S1, T2, Q4, Q1, T1</w:t>
      </w:r>
    </w:p>
    <w:tbl>
      <w:tblPr>
        <w:tblStyle w:val="TableGrid"/>
        <w:tblW w:w="0" w:type="auto"/>
        <w:tblBorders>
          <w:top w:val="single" w:sz="1" w:space="0" w:color="00000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8740F3" w14:paraId="385290DC" w14:textId="77777777">
        <w:tc>
          <w:tcPr>
            <w:tcW w:w="10080" w:type="dxa"/>
            <w:shd w:val="clear" w:color="auto" w:fill="auto"/>
          </w:tcPr>
          <w:p w14:paraId="7BC10E67" w14:textId="77777777" w:rsidR="008740F3" w:rsidRDefault="008740F3">
            <w:pPr>
              <w:keepNext/>
            </w:pPr>
          </w:p>
        </w:tc>
      </w:tr>
    </w:tbl>
    <w:p w14:paraId="528C231C" w14:textId="77777777" w:rsidR="008740F3" w:rsidRDefault="00692BC4">
      <w:pPr>
        <w:keepNext/>
        <w:spacing w:after="220"/>
      </w:pPr>
      <w:r>
        <w:rPr>
          <w:b/>
          <w:sz w:val="28"/>
          <w:highlight w:val="lightGray"/>
        </w:rPr>
        <w:t>Page Intro</w:t>
      </w:r>
    </w:p>
    <w:p w14:paraId="652BC52F" w14:textId="77777777" w:rsidR="008740F3" w:rsidRDefault="00692BC4">
      <w:pPr>
        <w:keepNext/>
        <w:spacing w:after="40"/>
      </w:pPr>
      <w:proofErr w:type="spellStart"/>
      <w:r>
        <w:rPr>
          <w:b/>
        </w:rPr>
        <w:t>IntroGD</w:t>
      </w:r>
      <w:proofErr w:type="spellEnd"/>
      <w:r>
        <w:rPr>
          <w:i/>
          <w:sz w:val="20"/>
        </w:rPr>
        <w:tab/>
        <w:t>Show if Source is GoDaddy (</w:t>
      </w:r>
      <w:proofErr w:type="spellStart"/>
      <w:r>
        <w:rPr>
          <w:i/>
          <w:sz w:val="20"/>
        </w:rPr>
        <w:t>sample_source</w:t>
      </w:r>
      <w:proofErr w:type="spellEnd"/>
      <w:r>
        <w:rPr>
          <w:i/>
          <w:sz w:val="20"/>
        </w:rPr>
        <w:t xml:space="preserve"> = 1,3)</w:t>
      </w:r>
    </w:p>
    <w:p w14:paraId="3F80788A" w14:textId="12E9556E" w:rsidR="008740F3" w:rsidRDefault="6359F20E" w:rsidP="00887C7B">
      <w:pPr>
        <w:keepNext/>
        <w:spacing w:after="0"/>
      </w:pPr>
      <w:r>
        <w:t xml:space="preserve">Thank you for taking the time to participate in this GoDaddy survey. Your opinions and feedback are very important to us. This survey is completely </w:t>
      </w:r>
      <w:r w:rsidR="064D7644">
        <w:t>anonymous,</w:t>
      </w:r>
      <w:r>
        <w:t xml:space="preserve"> and your answers will only be used on an aggregate level.</w:t>
      </w:r>
      <w:r>
        <w:br/>
      </w:r>
      <w:r>
        <w:br/>
        <w:t xml:space="preserve">As a thank you for participating, the first 500 participants who complete the survey will get a £15 e-gift </w:t>
      </w:r>
      <w:commentRangeStart w:id="4"/>
      <w:r>
        <w:t>card</w:t>
      </w:r>
      <w:r w:rsidR="655F71C8">
        <w:t>,</w:t>
      </w:r>
      <w:commentRangeEnd w:id="4"/>
      <w:r>
        <w:rPr>
          <w:rStyle w:val="CommentReference"/>
        </w:rPr>
        <w:commentReference w:id="4"/>
      </w:r>
      <w:r>
        <w:t xml:space="preserve"> and the next 2</w:t>
      </w:r>
      <w:ins w:id="5" w:author="Natalie M. Engler" w:date="2024-05-07T01:22:00Z">
        <w:r w:rsidR="79352363">
          <w:t>,</w:t>
        </w:r>
      </w:ins>
      <w:r>
        <w:t xml:space="preserve">000 participants will get a £10 e-gift card.  </w:t>
      </w:r>
      <w:r>
        <w:br/>
      </w:r>
      <w:r>
        <w:br/>
      </w:r>
      <w:r w:rsidRPr="7958E268">
        <w:rPr>
          <w:b/>
          <w:bCs/>
        </w:rPr>
        <w:t xml:space="preserve">Only the </w:t>
      </w:r>
      <w:proofErr w:type="gramStart"/>
      <w:r w:rsidRPr="7958E268">
        <w:rPr>
          <w:b/>
          <w:bCs/>
        </w:rPr>
        <w:t>individual</w:t>
      </w:r>
      <w:proofErr w:type="gramEnd"/>
      <w:r>
        <w:t xml:space="preserve"> sent the invite should complete this survey.  If </w:t>
      </w:r>
      <w:r w:rsidRPr="7958E268">
        <w:rPr>
          <w:u w:val="single"/>
        </w:rPr>
        <w:t>multiple submissions</w:t>
      </w:r>
      <w:r>
        <w:t xml:space="preserve"> are received, </w:t>
      </w:r>
      <w:r w:rsidRPr="7958E268">
        <w:rPr>
          <w:b/>
          <w:bCs/>
        </w:rPr>
        <w:t xml:space="preserve">all entries will be </w:t>
      </w:r>
      <w:r w:rsidR="0D8B040A" w:rsidRPr="7958E268">
        <w:rPr>
          <w:b/>
          <w:bCs/>
        </w:rPr>
        <w:t>invalidated,</w:t>
      </w:r>
      <w:r>
        <w:t xml:space="preserve"> and </w:t>
      </w:r>
      <w:r w:rsidRPr="7958E268">
        <w:rPr>
          <w:b/>
          <w:bCs/>
        </w:rPr>
        <w:t>you will be ineligible for the incentive</w:t>
      </w:r>
      <w:r>
        <w:t>.</w:t>
      </w:r>
      <w:r>
        <w:br/>
      </w:r>
      <w:r>
        <w:br/>
        <w:t>To begin please click or tap the arrow at the bottom right of your screen.</w:t>
      </w:r>
      <w:r>
        <w:br/>
      </w:r>
      <w:r>
        <w:br/>
      </w:r>
      <w:r w:rsidRPr="7958E268">
        <w:rPr>
          <w:sz w:val="18"/>
          <w:szCs w:val="18"/>
        </w:rPr>
        <w:t>© 202</w:t>
      </w:r>
      <w:ins w:id="6" w:author="Andrew Scollay" w:date="2025-05-02T16:06:00Z" w16du:dateUtc="2025-05-02T22:06:00Z">
        <w:r w:rsidR="00102EDA">
          <w:rPr>
            <w:sz w:val="18"/>
            <w:szCs w:val="18"/>
          </w:rPr>
          <w:t>5</w:t>
        </w:r>
      </w:ins>
      <w:del w:id="7" w:author="Andrew Scollay" w:date="2025-05-02T16:06:00Z" w16du:dateUtc="2025-05-02T22:06:00Z">
        <w:r w:rsidRPr="7958E268" w:rsidDel="00102EDA">
          <w:rPr>
            <w:sz w:val="18"/>
            <w:szCs w:val="18"/>
          </w:rPr>
          <w:delText>4</w:delText>
        </w:r>
      </w:del>
      <w:r w:rsidRPr="7958E268">
        <w:rPr>
          <w:sz w:val="18"/>
          <w:szCs w:val="18"/>
        </w:rPr>
        <w:t xml:space="preserve"> Advanis This survey is subject to the terms of GoDaddy’s Global </w:t>
      </w:r>
      <w:r w:rsidRPr="7958E268">
        <w:rPr>
          <w:color w:val="000099"/>
          <w:sz w:val="18"/>
          <w:szCs w:val="18"/>
        </w:rPr>
        <w:t>Privacy Notice (https://www.godaddy.com/en-ca/legal/agreements/privacy-policy)</w:t>
      </w:r>
      <w:r w:rsidRPr="7958E268">
        <w:rPr>
          <w:sz w:val="18"/>
          <w:szCs w:val="18"/>
        </w:rPr>
        <w:t xml:space="preserve"> and the privacy policy of our vendor, Advanis, which is linked below.</w:t>
      </w:r>
      <w:r>
        <w:br/>
      </w:r>
      <w:r>
        <w:br/>
      </w:r>
      <w:r w:rsidRPr="7958E268">
        <w:rPr>
          <w:color w:val="000099"/>
          <w:sz w:val="18"/>
          <w:szCs w:val="18"/>
        </w:rPr>
        <w:t>Privacy Policy (https://advanis.net/privacy-policy/english/)</w:t>
      </w:r>
      <w:r w:rsidRPr="7958E268">
        <w:rPr>
          <w:sz w:val="18"/>
          <w:szCs w:val="18"/>
        </w:rPr>
        <w:t xml:space="preserve"> </w:t>
      </w:r>
      <w:r w:rsidRPr="7958E268">
        <w:rPr>
          <w:color w:val="000099"/>
          <w:sz w:val="18"/>
          <w:szCs w:val="18"/>
        </w:rPr>
        <w:t>CRIC Pledge (https://www.canadianresearchinsightscouncil.ca/wp-content/uploads/2020/09/CRIC-Pledge-to-Canadians.pdf)</w:t>
      </w:r>
      <w:r w:rsidRPr="7958E268">
        <w:rPr>
          <w:sz w:val="18"/>
          <w:szCs w:val="18"/>
        </w:rPr>
        <w:t xml:space="preserve"> </w:t>
      </w:r>
      <w:r>
        <w:br/>
      </w:r>
      <w:r>
        <w:br/>
      </w:r>
      <w:r>
        <w:br/>
      </w:r>
      <w:r w:rsidRPr="7958E268">
        <w:rPr>
          <w:b/>
          <w:bCs/>
          <w:sz w:val="28"/>
          <w:szCs w:val="28"/>
          <w:highlight w:val="lightGray"/>
        </w:rPr>
        <w:t>Page Screeners</w:t>
      </w:r>
    </w:p>
    <w:p w14:paraId="66ABF972" w14:textId="274C9DE7" w:rsidR="008740F3" w:rsidRDefault="00692BC4">
      <w:pPr>
        <w:keepNext/>
        <w:spacing w:after="40"/>
      </w:pPr>
      <w:r>
        <w:rPr>
          <w:b/>
        </w:rPr>
        <w:t>S1</w:t>
      </w:r>
    </w:p>
    <w:p w14:paraId="6E8D7EED" w14:textId="77777777" w:rsidR="008740F3" w:rsidRDefault="00692BC4">
      <w:pPr>
        <w:keepNext/>
        <w:spacing w:after="0"/>
      </w:pPr>
      <w:r>
        <w:t>Just to confirm, are you a GoDaddy customer?</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38FB40CC" w14:textId="77777777">
        <w:tc>
          <w:tcPr>
            <w:tcW w:w="792" w:type="dxa"/>
            <w:shd w:val="clear" w:color="auto" w:fill="auto"/>
          </w:tcPr>
          <w:p w14:paraId="454B353F" w14:textId="77777777" w:rsidR="008740F3" w:rsidRDefault="00692BC4">
            <w:r>
              <w:t>❍</w:t>
            </w:r>
            <w:r>
              <w:rPr>
                <w:sz w:val="20"/>
                <w:vertAlign w:val="subscript"/>
              </w:rPr>
              <w:t xml:space="preserve">   1</w:t>
            </w:r>
          </w:p>
        </w:tc>
        <w:tc>
          <w:tcPr>
            <w:tcW w:w="9288" w:type="dxa"/>
            <w:shd w:val="clear" w:color="auto" w:fill="auto"/>
          </w:tcPr>
          <w:p w14:paraId="71468222" w14:textId="77777777" w:rsidR="008740F3" w:rsidRDefault="00692BC4">
            <w:r>
              <w:t>Yes</w:t>
            </w:r>
          </w:p>
        </w:tc>
      </w:tr>
      <w:tr w:rsidR="008740F3" w14:paraId="4D855C19" w14:textId="77777777">
        <w:tc>
          <w:tcPr>
            <w:tcW w:w="792" w:type="dxa"/>
            <w:shd w:val="clear" w:color="auto" w:fill="auto"/>
          </w:tcPr>
          <w:p w14:paraId="19F1A20F" w14:textId="77777777" w:rsidR="008740F3" w:rsidRDefault="00692BC4">
            <w:r>
              <w:t>❍</w:t>
            </w:r>
            <w:r>
              <w:rPr>
                <w:sz w:val="20"/>
                <w:vertAlign w:val="subscript"/>
              </w:rPr>
              <w:t xml:space="preserve">   2</w:t>
            </w:r>
          </w:p>
        </w:tc>
        <w:tc>
          <w:tcPr>
            <w:tcW w:w="9288" w:type="dxa"/>
            <w:shd w:val="clear" w:color="auto" w:fill="auto"/>
          </w:tcPr>
          <w:p w14:paraId="65E2EC05" w14:textId="77777777" w:rsidR="008740F3" w:rsidRDefault="00692BC4">
            <w:r>
              <w:t>No</w:t>
            </w:r>
          </w:p>
        </w:tc>
      </w:tr>
    </w:tbl>
    <w:p w14:paraId="102B1496" w14:textId="77777777" w:rsidR="008740F3" w:rsidRDefault="008740F3"/>
    <w:p w14:paraId="5FC16860" w14:textId="77777777" w:rsidR="008740F3" w:rsidRDefault="00692BC4">
      <w:pPr>
        <w:keepNext/>
        <w:spacing w:after="40"/>
      </w:pPr>
      <w:r>
        <w:rPr>
          <w:b/>
        </w:rPr>
        <w:t>T2</w:t>
      </w:r>
      <w:r>
        <w:rPr>
          <w:i/>
          <w:sz w:val="20"/>
        </w:rPr>
        <w:tab/>
        <w:t>Show if Not GD (S1 = 2)</w:t>
      </w:r>
    </w:p>
    <w:p w14:paraId="12AE2E97" w14:textId="511C5753" w:rsidR="008740F3" w:rsidRDefault="7EB92F2B">
      <w:pPr>
        <w:keepNext/>
        <w:spacing w:after="0"/>
      </w:pPr>
      <w:r>
        <w:t>Unfortunately,</w:t>
      </w:r>
      <w:r w:rsidR="00692BC4">
        <w:t xml:space="preserve"> this survey is for GoDaddy Customers only. Thank you for your interest.</w:t>
      </w:r>
      <w:r w:rsidR="00692BC4">
        <w:br/>
      </w:r>
      <w:r w:rsidR="00692BC4" w:rsidRPr="7958E268">
        <w:rPr>
          <w:color w:val="A8A8A8"/>
        </w:rPr>
        <w:t xml:space="preserve">    Status Code: 510</w:t>
      </w:r>
    </w:p>
    <w:p w14:paraId="3F3E1B7D" w14:textId="77777777" w:rsidR="008740F3" w:rsidRDefault="008740F3"/>
    <w:p w14:paraId="4CB172EF" w14:textId="77777777" w:rsidR="008740F3" w:rsidRDefault="00692BC4">
      <w:pPr>
        <w:keepNext/>
        <w:spacing w:after="40"/>
      </w:pPr>
      <w:r>
        <w:rPr>
          <w:b/>
        </w:rPr>
        <w:lastRenderedPageBreak/>
        <w:t>Q4</w:t>
      </w:r>
    </w:p>
    <w:p w14:paraId="4E932393" w14:textId="77777777" w:rsidR="008740F3" w:rsidRDefault="00692BC4">
      <w:pPr>
        <w:keepNext/>
        <w:spacing w:after="0"/>
      </w:pPr>
      <w:r>
        <w:t xml:space="preserve">Which of the following </w:t>
      </w:r>
      <w:r>
        <w:rPr>
          <w:b/>
        </w:rPr>
        <w:t>best</w:t>
      </w:r>
      <w:r>
        <w:t xml:space="preserve"> fits the purpose of your website:</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57A1CB45" w14:textId="77777777">
        <w:tc>
          <w:tcPr>
            <w:tcW w:w="792" w:type="dxa"/>
            <w:shd w:val="clear" w:color="auto" w:fill="auto"/>
          </w:tcPr>
          <w:p w14:paraId="7DC895B1" w14:textId="77777777" w:rsidR="008740F3" w:rsidRDefault="00692BC4">
            <w:r>
              <w:t>❍</w:t>
            </w:r>
            <w:r>
              <w:rPr>
                <w:sz w:val="20"/>
                <w:vertAlign w:val="subscript"/>
              </w:rPr>
              <w:t xml:space="preserve">   1</w:t>
            </w:r>
          </w:p>
        </w:tc>
        <w:tc>
          <w:tcPr>
            <w:tcW w:w="9288" w:type="dxa"/>
            <w:shd w:val="clear" w:color="auto" w:fill="auto"/>
          </w:tcPr>
          <w:p w14:paraId="13239898" w14:textId="77777777" w:rsidR="008740F3" w:rsidRDefault="00692BC4">
            <w:r>
              <w:rPr>
                <w:b/>
              </w:rPr>
              <w:t>Business or commercial</w:t>
            </w:r>
            <w:r>
              <w:t xml:space="preserve"> (</w:t>
            </w:r>
            <w:proofErr w:type="gramStart"/>
            <w:r>
              <w:t>including for</w:t>
            </w:r>
            <w:proofErr w:type="gramEnd"/>
            <w:r>
              <w:t xml:space="preserve"> profit and non-profit entities)</w:t>
            </w:r>
          </w:p>
        </w:tc>
      </w:tr>
      <w:tr w:rsidR="008740F3" w14:paraId="3A6D8BA9" w14:textId="77777777">
        <w:tc>
          <w:tcPr>
            <w:tcW w:w="792" w:type="dxa"/>
            <w:shd w:val="clear" w:color="auto" w:fill="auto"/>
          </w:tcPr>
          <w:p w14:paraId="74FFFDEA" w14:textId="77777777" w:rsidR="008740F3" w:rsidRDefault="00692BC4">
            <w:r>
              <w:t>❍</w:t>
            </w:r>
            <w:r>
              <w:rPr>
                <w:sz w:val="20"/>
                <w:vertAlign w:val="subscript"/>
              </w:rPr>
              <w:t xml:space="preserve">   2</w:t>
            </w:r>
          </w:p>
        </w:tc>
        <w:tc>
          <w:tcPr>
            <w:tcW w:w="9288" w:type="dxa"/>
            <w:shd w:val="clear" w:color="auto" w:fill="auto"/>
          </w:tcPr>
          <w:p w14:paraId="1BBCF0C6" w14:textId="77777777" w:rsidR="008740F3" w:rsidRDefault="00692BC4">
            <w:r>
              <w:rPr>
                <w:b/>
              </w:rPr>
              <w:t>Personal or community</w:t>
            </w:r>
            <w:r>
              <w:t xml:space="preserve"> (primarily for a hobby, idea, religious </w:t>
            </w:r>
            <w:proofErr w:type="spellStart"/>
            <w:r>
              <w:t>organisation</w:t>
            </w:r>
            <w:proofErr w:type="spellEnd"/>
            <w:r>
              <w:t>, community, or sports team/association)</w:t>
            </w:r>
          </w:p>
        </w:tc>
      </w:tr>
    </w:tbl>
    <w:p w14:paraId="1793A0EC" w14:textId="77777777" w:rsidR="008740F3" w:rsidRDefault="008740F3"/>
    <w:p w14:paraId="15913F00" w14:textId="77777777" w:rsidR="008740F3" w:rsidRDefault="00692BC4">
      <w:pPr>
        <w:keepNext/>
        <w:spacing w:after="40"/>
      </w:pPr>
      <w:r>
        <w:rPr>
          <w:b/>
        </w:rPr>
        <w:t>Q1</w:t>
      </w:r>
    </w:p>
    <w:p w14:paraId="002A9E7F" w14:textId="77777777" w:rsidR="008740F3" w:rsidRDefault="00692BC4">
      <w:pPr>
        <w:keepNext/>
        <w:spacing w:after="0"/>
      </w:pPr>
      <w:r>
        <w:t>What is your role in respect to this website?</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3C051011" w14:textId="77777777">
        <w:tc>
          <w:tcPr>
            <w:tcW w:w="792" w:type="dxa"/>
            <w:shd w:val="clear" w:color="auto" w:fill="auto"/>
          </w:tcPr>
          <w:p w14:paraId="7E0F2A27" w14:textId="77777777" w:rsidR="008740F3" w:rsidRDefault="00692BC4">
            <w:r>
              <w:t>❍</w:t>
            </w:r>
            <w:r>
              <w:rPr>
                <w:sz w:val="20"/>
                <w:vertAlign w:val="subscript"/>
              </w:rPr>
              <w:t xml:space="preserve">   1</w:t>
            </w:r>
          </w:p>
        </w:tc>
        <w:tc>
          <w:tcPr>
            <w:tcW w:w="9288" w:type="dxa"/>
            <w:shd w:val="clear" w:color="auto" w:fill="auto"/>
          </w:tcPr>
          <w:p w14:paraId="26D106F8" w14:textId="77777777" w:rsidR="008740F3" w:rsidRDefault="00692BC4">
            <w:r>
              <w:t xml:space="preserve">I am the owner of the business, </w:t>
            </w:r>
            <w:proofErr w:type="spellStart"/>
            <w:r>
              <w:t>organisation</w:t>
            </w:r>
            <w:proofErr w:type="spellEnd"/>
            <w:r>
              <w:t xml:space="preserve"> or idea the website supports</w:t>
            </w:r>
          </w:p>
        </w:tc>
      </w:tr>
      <w:tr w:rsidR="008740F3" w14:paraId="1A89519F" w14:textId="77777777">
        <w:tc>
          <w:tcPr>
            <w:tcW w:w="792" w:type="dxa"/>
            <w:shd w:val="clear" w:color="auto" w:fill="auto"/>
          </w:tcPr>
          <w:p w14:paraId="294629F4" w14:textId="77777777" w:rsidR="008740F3" w:rsidRDefault="00692BC4">
            <w:r>
              <w:t>❍</w:t>
            </w:r>
            <w:r>
              <w:rPr>
                <w:sz w:val="20"/>
                <w:vertAlign w:val="subscript"/>
              </w:rPr>
              <w:t xml:space="preserve">   2</w:t>
            </w:r>
          </w:p>
        </w:tc>
        <w:tc>
          <w:tcPr>
            <w:tcW w:w="9288" w:type="dxa"/>
            <w:shd w:val="clear" w:color="auto" w:fill="auto"/>
          </w:tcPr>
          <w:p w14:paraId="03C43DF3" w14:textId="77777777" w:rsidR="008740F3" w:rsidRDefault="00692BC4">
            <w:r>
              <w:t xml:space="preserve">I am an employee or member of the business, </w:t>
            </w:r>
            <w:proofErr w:type="spellStart"/>
            <w:r>
              <w:t>organisation</w:t>
            </w:r>
            <w:proofErr w:type="spellEnd"/>
            <w:r>
              <w:t xml:space="preserve"> or idea the website supports</w:t>
            </w:r>
          </w:p>
        </w:tc>
      </w:tr>
      <w:tr w:rsidR="008740F3" w14:paraId="556ED2C5" w14:textId="77777777">
        <w:tc>
          <w:tcPr>
            <w:tcW w:w="792" w:type="dxa"/>
            <w:shd w:val="clear" w:color="auto" w:fill="auto"/>
          </w:tcPr>
          <w:p w14:paraId="210CF909" w14:textId="77777777" w:rsidR="008740F3" w:rsidRDefault="00692BC4">
            <w:r>
              <w:t>❍</w:t>
            </w:r>
            <w:r>
              <w:rPr>
                <w:sz w:val="20"/>
                <w:vertAlign w:val="subscript"/>
              </w:rPr>
              <w:t xml:space="preserve">   3</w:t>
            </w:r>
          </w:p>
        </w:tc>
        <w:tc>
          <w:tcPr>
            <w:tcW w:w="9288" w:type="dxa"/>
            <w:shd w:val="clear" w:color="auto" w:fill="auto"/>
          </w:tcPr>
          <w:p w14:paraId="09BA918F" w14:textId="77777777" w:rsidR="008740F3" w:rsidRDefault="00692BC4">
            <w:r>
              <w:t>I am a paid contractor who builds and/or maintains the website</w:t>
            </w:r>
          </w:p>
        </w:tc>
      </w:tr>
      <w:tr w:rsidR="008740F3" w14:paraId="11BD977E" w14:textId="77777777">
        <w:tc>
          <w:tcPr>
            <w:tcW w:w="792" w:type="dxa"/>
            <w:shd w:val="clear" w:color="auto" w:fill="auto"/>
          </w:tcPr>
          <w:p w14:paraId="1798B5C5" w14:textId="77777777" w:rsidR="008740F3" w:rsidRDefault="00692BC4">
            <w:r>
              <w:t>❍</w:t>
            </w:r>
            <w:r>
              <w:rPr>
                <w:sz w:val="20"/>
                <w:vertAlign w:val="subscript"/>
              </w:rPr>
              <w:t xml:space="preserve">   4</w:t>
            </w:r>
          </w:p>
        </w:tc>
        <w:tc>
          <w:tcPr>
            <w:tcW w:w="9288" w:type="dxa"/>
            <w:shd w:val="clear" w:color="auto" w:fill="auto"/>
          </w:tcPr>
          <w:p w14:paraId="5882171D" w14:textId="77777777" w:rsidR="008740F3" w:rsidRDefault="00692BC4">
            <w:r>
              <w:t>I am an unpaid volunteer who builds and/or maintains the website</w:t>
            </w:r>
          </w:p>
        </w:tc>
      </w:tr>
      <w:tr w:rsidR="008740F3" w14:paraId="08B249DA" w14:textId="77777777">
        <w:tc>
          <w:tcPr>
            <w:tcW w:w="792" w:type="dxa"/>
            <w:shd w:val="clear" w:color="auto" w:fill="auto"/>
          </w:tcPr>
          <w:p w14:paraId="31697C17" w14:textId="77777777" w:rsidR="008740F3" w:rsidRDefault="00692BC4">
            <w:r>
              <w:t>❍</w:t>
            </w:r>
            <w:r>
              <w:rPr>
                <w:sz w:val="20"/>
                <w:vertAlign w:val="subscript"/>
              </w:rPr>
              <w:t xml:space="preserve">   5</w:t>
            </w:r>
          </w:p>
        </w:tc>
        <w:tc>
          <w:tcPr>
            <w:tcW w:w="9288" w:type="dxa"/>
            <w:shd w:val="clear" w:color="auto" w:fill="auto"/>
          </w:tcPr>
          <w:p w14:paraId="36CA447D" w14:textId="77777777" w:rsidR="008740F3" w:rsidRDefault="00692BC4">
            <w:r>
              <w:t>Other (specify):  __________________________________________________</w:t>
            </w:r>
          </w:p>
        </w:tc>
      </w:tr>
    </w:tbl>
    <w:p w14:paraId="3AC7ECE3" w14:textId="77777777" w:rsidR="008740F3" w:rsidRDefault="008740F3"/>
    <w:p w14:paraId="22D79F40" w14:textId="77777777" w:rsidR="008740F3" w:rsidRDefault="00692BC4">
      <w:pPr>
        <w:keepNext/>
        <w:spacing w:after="40"/>
      </w:pPr>
      <w:r>
        <w:rPr>
          <w:b/>
        </w:rPr>
        <w:t>T1</w:t>
      </w:r>
      <w:r>
        <w:rPr>
          <w:i/>
          <w:sz w:val="20"/>
        </w:rPr>
        <w:tab/>
        <w:t>Show if Q1 contractor or unpaid volunteer or employee (Q1 = 2,3,4,5)</w:t>
      </w:r>
    </w:p>
    <w:p w14:paraId="726196E6" w14:textId="5B2347C2" w:rsidR="008740F3" w:rsidRDefault="659FE8DC">
      <w:pPr>
        <w:keepNext/>
        <w:spacing w:after="0"/>
      </w:pPr>
      <w:r>
        <w:t>Unfortunately,</w:t>
      </w:r>
      <w:r w:rsidR="00692BC4">
        <w:t xml:space="preserve"> this survey is for business owners and managers, and the rest of our questions for this survey are limited to individuals with those roles. Thank you for your interest.</w:t>
      </w:r>
      <w:r w:rsidR="00692BC4">
        <w:br/>
      </w:r>
      <w:r w:rsidR="00692BC4" w:rsidRPr="7958E268">
        <w:rPr>
          <w:color w:val="A8A8A8"/>
        </w:rPr>
        <w:t xml:space="preserve">    Status Code: 509</w:t>
      </w:r>
    </w:p>
    <w:p w14:paraId="24E6DC82" w14:textId="77777777" w:rsidR="008740F3" w:rsidRDefault="008740F3"/>
    <w:p w14:paraId="47A630E2" w14:textId="77777777" w:rsidR="008740F3" w:rsidRDefault="00692BC4">
      <w:pPr>
        <w:keepNext/>
        <w:spacing w:after="40"/>
        <w:jc w:val="center"/>
      </w:pPr>
      <w:r>
        <w:rPr>
          <w:b/>
          <w:sz w:val="32"/>
          <w:highlight w:val="lightGray"/>
        </w:rPr>
        <w:t>Section Main Survey</w:t>
      </w:r>
    </w:p>
    <w:p w14:paraId="4DAE16C8" w14:textId="77777777" w:rsidR="008740F3" w:rsidRDefault="00692BC4">
      <w:pPr>
        <w:keepNext/>
        <w:jc w:val="center"/>
      </w:pPr>
      <w:r>
        <w:rPr>
          <w:sz w:val="16"/>
        </w:rPr>
        <w:t>Q1a, Q3, Q4a, Q3b, Q3c, Q70, Q71, Q38a, Q38b, Q4b, Q39a, Q6, Q5, Q5b, Q5a, Q20c, Q8, Q78, Q10, Q11, Q9a, Q9bb, Q11b, Q12, Q13, Q14, Q14b, Q72, Q73, Q15, q16c, q16d, q16bb, q11i, Q15b, Q92, Q30, Q31, Q106, Q35, Q36, Q37, Q74, Q77, Q75, Q76, Q80, Q81, Q82, Q83, Q84, Q85, Q91, Q93, Q89, D8, Q97, Q98, Q99, Q100, Q101, Q102, Q103, Q104, Q105</w:t>
      </w:r>
    </w:p>
    <w:tbl>
      <w:tblPr>
        <w:tblStyle w:val="TableGrid"/>
        <w:tblW w:w="0" w:type="auto"/>
        <w:tblBorders>
          <w:top w:val="single" w:sz="1" w:space="0" w:color="00000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8740F3" w14:paraId="43E11D22" w14:textId="77777777">
        <w:tc>
          <w:tcPr>
            <w:tcW w:w="10080" w:type="dxa"/>
            <w:shd w:val="clear" w:color="auto" w:fill="auto"/>
          </w:tcPr>
          <w:p w14:paraId="2AACD7D7" w14:textId="77777777" w:rsidR="008740F3" w:rsidRDefault="008740F3">
            <w:pPr>
              <w:keepNext/>
            </w:pPr>
          </w:p>
        </w:tc>
      </w:tr>
    </w:tbl>
    <w:p w14:paraId="2E278CE0" w14:textId="77777777" w:rsidR="008740F3" w:rsidRDefault="00692BC4">
      <w:pPr>
        <w:keepNext/>
        <w:spacing w:after="220"/>
      </w:pPr>
      <w:r>
        <w:rPr>
          <w:b/>
          <w:sz w:val="28"/>
          <w:highlight w:val="lightGray"/>
        </w:rPr>
        <w:t>Page Main Body</w:t>
      </w:r>
    </w:p>
    <w:p w14:paraId="3E5439F4" w14:textId="77777777" w:rsidR="008740F3" w:rsidRDefault="00692BC4">
      <w:pPr>
        <w:keepNext/>
        <w:spacing w:after="40"/>
      </w:pPr>
      <w:r>
        <w:rPr>
          <w:b/>
        </w:rPr>
        <w:t>Q1a</w:t>
      </w:r>
    </w:p>
    <w:p w14:paraId="74EDDB68" w14:textId="7B72B307" w:rsidR="008740F3" w:rsidRDefault="00692BC4">
      <w:pPr>
        <w:keepNext/>
        <w:spacing w:after="0"/>
      </w:pPr>
      <w:r>
        <w:t xml:space="preserve">What </w:t>
      </w:r>
      <w:proofErr w:type="gramStart"/>
      <w:r>
        <w:t>do</w:t>
      </w:r>
      <w:proofErr w:type="gramEnd"/>
      <w:r>
        <w:t xml:space="preserve"> use your </w:t>
      </w:r>
      <w:proofErr w:type="gramStart"/>
      <w:r>
        <w:t>website for</w:t>
      </w:r>
      <w:proofErr w:type="gramEnd"/>
      <w:r>
        <w:t xml:space="preserve"> the most?</w:t>
      </w:r>
      <w:r>
        <w:br/>
      </w:r>
      <w:r>
        <w:rPr>
          <w:i/>
          <w:color w:val="A8A8A8"/>
          <w:sz w:val="20"/>
        </w:rPr>
        <w:t>Select all that apply</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455EE45A" w14:textId="77777777" w:rsidTr="7958E268">
        <w:tc>
          <w:tcPr>
            <w:tcW w:w="792" w:type="dxa"/>
            <w:shd w:val="clear" w:color="auto" w:fill="auto"/>
          </w:tcPr>
          <w:p w14:paraId="640723C8" w14:textId="77777777" w:rsidR="008740F3" w:rsidRDefault="00692BC4">
            <w:r>
              <w:t>❑</w:t>
            </w:r>
            <w:r>
              <w:rPr>
                <w:sz w:val="20"/>
                <w:vertAlign w:val="subscript"/>
              </w:rPr>
              <w:t xml:space="preserve">   1</w:t>
            </w:r>
          </w:p>
        </w:tc>
        <w:tc>
          <w:tcPr>
            <w:tcW w:w="9288" w:type="dxa"/>
            <w:shd w:val="clear" w:color="auto" w:fill="auto"/>
          </w:tcPr>
          <w:p w14:paraId="00F4AB5E" w14:textId="77777777" w:rsidR="008740F3" w:rsidRDefault="00692BC4">
            <w:r>
              <w:rPr>
                <w:b/>
              </w:rPr>
              <w:t>Sales Orders</w:t>
            </w:r>
            <w:r>
              <w:t xml:space="preserve"> – The website allows customers to place orders for physical goods</w:t>
            </w:r>
          </w:p>
        </w:tc>
      </w:tr>
      <w:tr w:rsidR="008740F3" w14:paraId="585EB761" w14:textId="77777777" w:rsidTr="7958E268">
        <w:tc>
          <w:tcPr>
            <w:tcW w:w="792" w:type="dxa"/>
            <w:shd w:val="clear" w:color="auto" w:fill="auto"/>
          </w:tcPr>
          <w:p w14:paraId="646B3B2B" w14:textId="77777777" w:rsidR="008740F3" w:rsidRDefault="00692BC4">
            <w:r>
              <w:t>❑</w:t>
            </w:r>
            <w:r>
              <w:rPr>
                <w:sz w:val="20"/>
                <w:vertAlign w:val="subscript"/>
              </w:rPr>
              <w:t xml:space="preserve">   2</w:t>
            </w:r>
          </w:p>
        </w:tc>
        <w:tc>
          <w:tcPr>
            <w:tcW w:w="9288" w:type="dxa"/>
            <w:shd w:val="clear" w:color="auto" w:fill="auto"/>
          </w:tcPr>
          <w:p w14:paraId="00C9CA33" w14:textId="77777777" w:rsidR="008740F3" w:rsidRDefault="00692BC4">
            <w:r>
              <w:rPr>
                <w:b/>
              </w:rPr>
              <w:t>Bookings</w:t>
            </w:r>
            <w:r>
              <w:t xml:space="preserve"> – The website allows clients to book services</w:t>
            </w:r>
          </w:p>
        </w:tc>
      </w:tr>
      <w:tr w:rsidR="008740F3" w14:paraId="7A737ABC" w14:textId="77777777" w:rsidTr="7958E268">
        <w:tc>
          <w:tcPr>
            <w:tcW w:w="792" w:type="dxa"/>
            <w:shd w:val="clear" w:color="auto" w:fill="auto"/>
          </w:tcPr>
          <w:p w14:paraId="44ADEE90" w14:textId="77777777" w:rsidR="008740F3" w:rsidRDefault="00692BC4">
            <w:r>
              <w:t>❑</w:t>
            </w:r>
            <w:r>
              <w:rPr>
                <w:sz w:val="20"/>
                <w:vertAlign w:val="subscript"/>
              </w:rPr>
              <w:t xml:space="preserve">   3</w:t>
            </w:r>
          </w:p>
        </w:tc>
        <w:tc>
          <w:tcPr>
            <w:tcW w:w="9288" w:type="dxa"/>
            <w:shd w:val="clear" w:color="auto" w:fill="auto"/>
          </w:tcPr>
          <w:p w14:paraId="5FA5E5F3" w14:textId="168B82F6" w:rsidR="008740F3" w:rsidRDefault="500DE501">
            <w:r w:rsidRPr="7958E268">
              <w:rPr>
                <w:b/>
                <w:bCs/>
              </w:rPr>
              <w:t>Communications</w:t>
            </w:r>
            <w:r>
              <w:t xml:space="preserve"> –</w:t>
            </w:r>
            <w:r w:rsidR="6359F20E">
              <w:t xml:space="preserve"> The website allows me to communicate updates, promotions, specials, etc</w:t>
            </w:r>
            <w:commentRangeStart w:id="8"/>
            <w:r w:rsidR="6359F20E">
              <w:t>.</w:t>
            </w:r>
            <w:r w:rsidR="5A872945">
              <w:t>,</w:t>
            </w:r>
            <w:commentRangeEnd w:id="8"/>
            <w:r w:rsidR="6359F20E">
              <w:rPr>
                <w:rStyle w:val="CommentReference"/>
              </w:rPr>
              <w:commentReference w:id="8"/>
            </w:r>
            <w:r w:rsidR="6359F20E">
              <w:t xml:space="preserve"> with my customers</w:t>
            </w:r>
          </w:p>
        </w:tc>
      </w:tr>
      <w:tr w:rsidR="008740F3" w14:paraId="55065443" w14:textId="77777777" w:rsidTr="7958E268">
        <w:tc>
          <w:tcPr>
            <w:tcW w:w="792" w:type="dxa"/>
            <w:shd w:val="clear" w:color="auto" w:fill="auto"/>
          </w:tcPr>
          <w:p w14:paraId="3B3867DF" w14:textId="77777777" w:rsidR="008740F3" w:rsidRDefault="00692BC4">
            <w:r>
              <w:t>❑</w:t>
            </w:r>
            <w:r>
              <w:rPr>
                <w:sz w:val="20"/>
                <w:vertAlign w:val="subscript"/>
              </w:rPr>
              <w:t xml:space="preserve">   4</w:t>
            </w:r>
          </w:p>
        </w:tc>
        <w:tc>
          <w:tcPr>
            <w:tcW w:w="9288" w:type="dxa"/>
            <w:shd w:val="clear" w:color="auto" w:fill="auto"/>
          </w:tcPr>
          <w:p w14:paraId="7DF5AD4D" w14:textId="77777777" w:rsidR="008740F3" w:rsidRDefault="00692BC4">
            <w:r>
              <w:rPr>
                <w:b/>
              </w:rPr>
              <w:t>Marketing and Credibility</w:t>
            </w:r>
            <w:r>
              <w:t xml:space="preserve"> – The website helps me brand and have a digital presence</w:t>
            </w:r>
          </w:p>
        </w:tc>
      </w:tr>
      <w:tr w:rsidR="008740F3" w14:paraId="468CFB47" w14:textId="77777777" w:rsidTr="7958E268">
        <w:tc>
          <w:tcPr>
            <w:tcW w:w="792" w:type="dxa"/>
            <w:shd w:val="clear" w:color="auto" w:fill="auto"/>
          </w:tcPr>
          <w:p w14:paraId="6EDB80C1" w14:textId="77777777" w:rsidR="008740F3" w:rsidRDefault="00692BC4">
            <w:r>
              <w:t>❑</w:t>
            </w:r>
            <w:r>
              <w:rPr>
                <w:sz w:val="20"/>
                <w:vertAlign w:val="subscript"/>
              </w:rPr>
              <w:t xml:space="preserve">   5</w:t>
            </w:r>
          </w:p>
        </w:tc>
        <w:tc>
          <w:tcPr>
            <w:tcW w:w="9288" w:type="dxa"/>
            <w:shd w:val="clear" w:color="auto" w:fill="auto"/>
          </w:tcPr>
          <w:p w14:paraId="75E753F6" w14:textId="77777777" w:rsidR="008740F3" w:rsidRDefault="00692BC4">
            <w:r>
              <w:rPr>
                <w:b/>
              </w:rPr>
              <w:t>Operations</w:t>
            </w:r>
            <w:r>
              <w:t xml:space="preserve"> – The website allows customers to access a web-portal, or allows employees to check schedules, change shifts, request time off, etc.</w:t>
            </w:r>
          </w:p>
        </w:tc>
      </w:tr>
      <w:tr w:rsidR="008740F3" w14:paraId="5425F333" w14:textId="77777777" w:rsidTr="7958E268">
        <w:tc>
          <w:tcPr>
            <w:tcW w:w="792" w:type="dxa"/>
            <w:shd w:val="clear" w:color="auto" w:fill="auto"/>
          </w:tcPr>
          <w:p w14:paraId="2990B6D3" w14:textId="68163648" w:rsidR="008740F3" w:rsidRDefault="00692BC4" w:rsidP="7958E268">
            <w:pPr>
              <w:rPr>
                <w:sz w:val="20"/>
                <w:szCs w:val="20"/>
                <w:vertAlign w:val="subscript"/>
              </w:rPr>
            </w:pPr>
            <w:r>
              <w:t>❑</w:t>
            </w:r>
            <w:r w:rsidRPr="7958E268">
              <w:rPr>
                <w:sz w:val="20"/>
                <w:szCs w:val="20"/>
                <w:vertAlign w:val="subscript"/>
              </w:rPr>
              <w:t xml:space="preserve">   </w:t>
            </w:r>
            <w:r w:rsidR="20B84C11" w:rsidRPr="7958E268">
              <w:rPr>
                <w:sz w:val="20"/>
                <w:szCs w:val="20"/>
                <w:vertAlign w:val="subscript"/>
              </w:rPr>
              <w:t>97</w:t>
            </w:r>
          </w:p>
        </w:tc>
        <w:tc>
          <w:tcPr>
            <w:tcW w:w="9288" w:type="dxa"/>
            <w:shd w:val="clear" w:color="auto" w:fill="auto"/>
          </w:tcPr>
          <w:p w14:paraId="2FC282F0" w14:textId="77777777" w:rsidR="008740F3" w:rsidRDefault="00692BC4">
            <w:r>
              <w:t>Other (specify): __________________________________________________</w:t>
            </w:r>
          </w:p>
        </w:tc>
      </w:tr>
      <w:tr w:rsidR="008740F3" w14:paraId="05824A43" w14:textId="77777777" w:rsidTr="7958E268">
        <w:tc>
          <w:tcPr>
            <w:tcW w:w="792" w:type="dxa"/>
            <w:shd w:val="clear" w:color="auto" w:fill="auto"/>
          </w:tcPr>
          <w:p w14:paraId="4EEFC657" w14:textId="62AC85E0" w:rsidR="008740F3" w:rsidRDefault="6359F20E" w:rsidP="22C71B55">
            <w:pPr>
              <w:rPr>
                <w:sz w:val="20"/>
                <w:szCs w:val="20"/>
                <w:vertAlign w:val="subscript"/>
              </w:rPr>
            </w:pPr>
            <w:r>
              <w:t>❑</w:t>
            </w:r>
            <w:r w:rsidRPr="22C71B55">
              <w:rPr>
                <w:sz w:val="20"/>
                <w:szCs w:val="20"/>
                <w:vertAlign w:val="subscript"/>
              </w:rPr>
              <w:t xml:space="preserve">   </w:t>
            </w:r>
            <w:r w:rsidR="543A830E" w:rsidRPr="22C71B55">
              <w:rPr>
                <w:sz w:val="20"/>
                <w:szCs w:val="20"/>
                <w:vertAlign w:val="subscript"/>
              </w:rPr>
              <w:t>98</w:t>
            </w:r>
          </w:p>
        </w:tc>
        <w:tc>
          <w:tcPr>
            <w:tcW w:w="9288" w:type="dxa"/>
            <w:shd w:val="clear" w:color="auto" w:fill="auto"/>
          </w:tcPr>
          <w:p w14:paraId="5F98D723" w14:textId="77777777" w:rsidR="008740F3" w:rsidRDefault="00692BC4">
            <w:r>
              <w:t>Don't know</w:t>
            </w:r>
            <w:r>
              <w:rPr>
                <w:i/>
                <w:color w:val="A8A8A8"/>
                <w:sz w:val="20"/>
              </w:rPr>
              <w:tab/>
              <w:t>(Exclusive)</w:t>
            </w:r>
          </w:p>
        </w:tc>
      </w:tr>
      <w:tr w:rsidR="008740F3" w14:paraId="375C1AD0" w14:textId="77777777" w:rsidTr="7958E268">
        <w:tc>
          <w:tcPr>
            <w:tcW w:w="792" w:type="dxa"/>
            <w:shd w:val="clear" w:color="auto" w:fill="auto"/>
          </w:tcPr>
          <w:p w14:paraId="72679912" w14:textId="36E00C21" w:rsidR="008740F3" w:rsidRDefault="6359F20E" w:rsidP="22C71B55">
            <w:pPr>
              <w:rPr>
                <w:sz w:val="20"/>
                <w:szCs w:val="20"/>
                <w:vertAlign w:val="subscript"/>
              </w:rPr>
            </w:pPr>
            <w:r>
              <w:t>❑</w:t>
            </w:r>
            <w:r w:rsidRPr="22C71B55">
              <w:rPr>
                <w:sz w:val="20"/>
                <w:szCs w:val="20"/>
                <w:vertAlign w:val="subscript"/>
              </w:rPr>
              <w:t xml:space="preserve">   </w:t>
            </w:r>
            <w:r w:rsidR="10AF571F" w:rsidRPr="22C71B55">
              <w:rPr>
                <w:sz w:val="20"/>
                <w:szCs w:val="20"/>
                <w:vertAlign w:val="subscript"/>
              </w:rPr>
              <w:t>99</w:t>
            </w:r>
          </w:p>
        </w:tc>
        <w:tc>
          <w:tcPr>
            <w:tcW w:w="9288" w:type="dxa"/>
            <w:shd w:val="clear" w:color="auto" w:fill="auto"/>
          </w:tcPr>
          <w:p w14:paraId="0B68323E" w14:textId="77777777" w:rsidR="008740F3" w:rsidRDefault="00692BC4">
            <w:r>
              <w:t>Prefer not to answer</w:t>
            </w:r>
            <w:r>
              <w:rPr>
                <w:i/>
                <w:color w:val="A8A8A8"/>
                <w:sz w:val="20"/>
              </w:rPr>
              <w:tab/>
              <w:t>(Exclusive)</w:t>
            </w:r>
          </w:p>
        </w:tc>
      </w:tr>
    </w:tbl>
    <w:p w14:paraId="637D706E" w14:textId="77777777" w:rsidR="008740F3" w:rsidRDefault="008740F3"/>
    <w:p w14:paraId="5E4F281E" w14:textId="77777777" w:rsidR="008740F3" w:rsidRDefault="00692BC4">
      <w:pPr>
        <w:keepNext/>
        <w:spacing w:after="40"/>
      </w:pPr>
      <w:r>
        <w:rPr>
          <w:b/>
        </w:rPr>
        <w:lastRenderedPageBreak/>
        <w:t>Q3</w:t>
      </w:r>
    </w:p>
    <w:p w14:paraId="1DC2DFEA" w14:textId="77777777" w:rsidR="008740F3" w:rsidRDefault="00692BC4">
      <w:pPr>
        <w:keepNext/>
        <w:spacing w:after="0"/>
      </w:pPr>
      <w:r>
        <w:t xml:space="preserve">Which type of </w:t>
      </w:r>
      <w:proofErr w:type="spellStart"/>
      <w:r>
        <w:t>organisation</w:t>
      </w:r>
      <w:proofErr w:type="spellEnd"/>
      <w:r>
        <w:t xml:space="preserve"> best describes your business?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1E0ED510" w14:textId="77777777">
        <w:tc>
          <w:tcPr>
            <w:tcW w:w="792" w:type="dxa"/>
            <w:shd w:val="clear" w:color="auto" w:fill="auto"/>
          </w:tcPr>
          <w:p w14:paraId="5814E5C1" w14:textId="77777777" w:rsidR="008740F3" w:rsidRDefault="00692BC4">
            <w:r>
              <w:t>❍</w:t>
            </w:r>
            <w:r>
              <w:rPr>
                <w:sz w:val="20"/>
                <w:vertAlign w:val="subscript"/>
              </w:rPr>
              <w:t xml:space="preserve">   1</w:t>
            </w:r>
          </w:p>
        </w:tc>
        <w:tc>
          <w:tcPr>
            <w:tcW w:w="9288" w:type="dxa"/>
            <w:shd w:val="clear" w:color="auto" w:fill="auto"/>
          </w:tcPr>
          <w:p w14:paraId="34BEFD79" w14:textId="77777777" w:rsidR="008740F3" w:rsidRDefault="00692BC4">
            <w:r>
              <w:t>Independent worker (contractor, freelance, gig worker)</w:t>
            </w:r>
          </w:p>
        </w:tc>
      </w:tr>
      <w:tr w:rsidR="008740F3" w14:paraId="7EC14900" w14:textId="77777777">
        <w:tc>
          <w:tcPr>
            <w:tcW w:w="792" w:type="dxa"/>
            <w:shd w:val="clear" w:color="auto" w:fill="auto"/>
          </w:tcPr>
          <w:p w14:paraId="3A1092F1" w14:textId="77777777" w:rsidR="008740F3" w:rsidRDefault="00692BC4">
            <w:r>
              <w:t>❍</w:t>
            </w:r>
            <w:r>
              <w:rPr>
                <w:sz w:val="20"/>
                <w:vertAlign w:val="subscript"/>
              </w:rPr>
              <w:t xml:space="preserve">   2</w:t>
            </w:r>
          </w:p>
        </w:tc>
        <w:tc>
          <w:tcPr>
            <w:tcW w:w="9288" w:type="dxa"/>
            <w:shd w:val="clear" w:color="auto" w:fill="auto"/>
          </w:tcPr>
          <w:p w14:paraId="28E1F002" w14:textId="77777777" w:rsidR="008740F3" w:rsidRDefault="00692BC4">
            <w:r>
              <w:t xml:space="preserve">Sole proprietor or business with no employees </w:t>
            </w:r>
          </w:p>
        </w:tc>
      </w:tr>
      <w:tr w:rsidR="008740F3" w14:paraId="2C265F9B" w14:textId="77777777">
        <w:tc>
          <w:tcPr>
            <w:tcW w:w="792" w:type="dxa"/>
            <w:shd w:val="clear" w:color="auto" w:fill="auto"/>
          </w:tcPr>
          <w:p w14:paraId="581A81C1" w14:textId="77777777" w:rsidR="008740F3" w:rsidRDefault="00692BC4">
            <w:r>
              <w:t>❍</w:t>
            </w:r>
            <w:r>
              <w:rPr>
                <w:sz w:val="20"/>
                <w:vertAlign w:val="subscript"/>
              </w:rPr>
              <w:t xml:space="preserve">   3</w:t>
            </w:r>
          </w:p>
        </w:tc>
        <w:tc>
          <w:tcPr>
            <w:tcW w:w="9288" w:type="dxa"/>
            <w:shd w:val="clear" w:color="auto" w:fill="auto"/>
          </w:tcPr>
          <w:p w14:paraId="0BF0B397" w14:textId="77777777" w:rsidR="008740F3" w:rsidRDefault="00692BC4">
            <w:r>
              <w:t>Privately held business with employees</w:t>
            </w:r>
          </w:p>
        </w:tc>
      </w:tr>
      <w:tr w:rsidR="008740F3" w14:paraId="295447D2" w14:textId="77777777">
        <w:tc>
          <w:tcPr>
            <w:tcW w:w="792" w:type="dxa"/>
            <w:shd w:val="clear" w:color="auto" w:fill="auto"/>
          </w:tcPr>
          <w:p w14:paraId="572E762E" w14:textId="77777777" w:rsidR="008740F3" w:rsidRDefault="00692BC4">
            <w:r>
              <w:t>❍</w:t>
            </w:r>
            <w:r>
              <w:rPr>
                <w:sz w:val="20"/>
                <w:vertAlign w:val="subscript"/>
              </w:rPr>
              <w:t xml:space="preserve">   4</w:t>
            </w:r>
          </w:p>
        </w:tc>
        <w:tc>
          <w:tcPr>
            <w:tcW w:w="9288" w:type="dxa"/>
            <w:shd w:val="clear" w:color="auto" w:fill="auto"/>
          </w:tcPr>
          <w:p w14:paraId="2C789762" w14:textId="77777777" w:rsidR="008740F3" w:rsidRDefault="00692BC4">
            <w:r>
              <w:t>Franchised business operation</w:t>
            </w:r>
          </w:p>
        </w:tc>
      </w:tr>
      <w:tr w:rsidR="008740F3" w14:paraId="3C8ECC5A" w14:textId="77777777">
        <w:tc>
          <w:tcPr>
            <w:tcW w:w="792" w:type="dxa"/>
            <w:shd w:val="clear" w:color="auto" w:fill="auto"/>
          </w:tcPr>
          <w:p w14:paraId="21540621" w14:textId="77777777" w:rsidR="008740F3" w:rsidRDefault="00692BC4">
            <w:r>
              <w:t>❍</w:t>
            </w:r>
            <w:r>
              <w:rPr>
                <w:sz w:val="20"/>
                <w:vertAlign w:val="subscript"/>
              </w:rPr>
              <w:t xml:space="preserve">   5</w:t>
            </w:r>
          </w:p>
        </w:tc>
        <w:tc>
          <w:tcPr>
            <w:tcW w:w="9288" w:type="dxa"/>
            <w:shd w:val="clear" w:color="auto" w:fill="auto"/>
          </w:tcPr>
          <w:p w14:paraId="2F7BD45D" w14:textId="77777777" w:rsidR="008740F3" w:rsidRDefault="00692BC4">
            <w:r>
              <w:t xml:space="preserve">Not-for-profit </w:t>
            </w:r>
            <w:proofErr w:type="spellStart"/>
            <w:r>
              <w:t>organisation</w:t>
            </w:r>
            <w:proofErr w:type="spellEnd"/>
          </w:p>
        </w:tc>
      </w:tr>
      <w:tr w:rsidR="008740F3" w14:paraId="586AEC47" w14:textId="77777777">
        <w:tc>
          <w:tcPr>
            <w:tcW w:w="792" w:type="dxa"/>
            <w:shd w:val="clear" w:color="auto" w:fill="auto"/>
          </w:tcPr>
          <w:p w14:paraId="4D4266FF" w14:textId="77777777" w:rsidR="008740F3" w:rsidRDefault="00692BC4">
            <w:r>
              <w:t>❍</w:t>
            </w:r>
            <w:r>
              <w:rPr>
                <w:sz w:val="20"/>
                <w:vertAlign w:val="subscript"/>
              </w:rPr>
              <w:t xml:space="preserve">   6</w:t>
            </w:r>
          </w:p>
        </w:tc>
        <w:tc>
          <w:tcPr>
            <w:tcW w:w="9288" w:type="dxa"/>
            <w:shd w:val="clear" w:color="auto" w:fill="auto"/>
          </w:tcPr>
          <w:p w14:paraId="0776175D" w14:textId="77777777" w:rsidR="008740F3" w:rsidRDefault="00692BC4">
            <w:r>
              <w:t>Publicly traded corporation</w:t>
            </w:r>
          </w:p>
        </w:tc>
      </w:tr>
      <w:tr w:rsidR="008740F3" w14:paraId="44965A3F" w14:textId="77777777">
        <w:tc>
          <w:tcPr>
            <w:tcW w:w="792" w:type="dxa"/>
            <w:shd w:val="clear" w:color="auto" w:fill="auto"/>
          </w:tcPr>
          <w:p w14:paraId="18F7410D" w14:textId="77777777" w:rsidR="008740F3" w:rsidRDefault="00692BC4">
            <w:r>
              <w:t>❍</w:t>
            </w:r>
            <w:r>
              <w:rPr>
                <w:sz w:val="20"/>
                <w:vertAlign w:val="subscript"/>
              </w:rPr>
              <w:t xml:space="preserve">   98</w:t>
            </w:r>
          </w:p>
        </w:tc>
        <w:tc>
          <w:tcPr>
            <w:tcW w:w="9288" w:type="dxa"/>
            <w:shd w:val="clear" w:color="auto" w:fill="auto"/>
          </w:tcPr>
          <w:p w14:paraId="608760B8" w14:textId="77777777" w:rsidR="008740F3" w:rsidRDefault="00692BC4">
            <w:r>
              <w:t>Don't know</w:t>
            </w:r>
          </w:p>
        </w:tc>
      </w:tr>
      <w:tr w:rsidR="008740F3" w14:paraId="563727B8" w14:textId="77777777">
        <w:tc>
          <w:tcPr>
            <w:tcW w:w="792" w:type="dxa"/>
            <w:shd w:val="clear" w:color="auto" w:fill="auto"/>
          </w:tcPr>
          <w:p w14:paraId="5710EFD6" w14:textId="77777777" w:rsidR="008740F3" w:rsidRDefault="00692BC4">
            <w:r>
              <w:t>❍</w:t>
            </w:r>
            <w:r>
              <w:rPr>
                <w:sz w:val="20"/>
                <w:vertAlign w:val="subscript"/>
              </w:rPr>
              <w:t xml:space="preserve">   99</w:t>
            </w:r>
          </w:p>
        </w:tc>
        <w:tc>
          <w:tcPr>
            <w:tcW w:w="9288" w:type="dxa"/>
            <w:shd w:val="clear" w:color="auto" w:fill="auto"/>
          </w:tcPr>
          <w:p w14:paraId="3FCDD37D" w14:textId="77777777" w:rsidR="008740F3" w:rsidRDefault="00692BC4">
            <w:r>
              <w:t>Prefer not to answer</w:t>
            </w:r>
          </w:p>
        </w:tc>
      </w:tr>
    </w:tbl>
    <w:p w14:paraId="1CFB985C" w14:textId="77777777" w:rsidR="008740F3" w:rsidRDefault="008740F3"/>
    <w:p w14:paraId="7B10C514" w14:textId="77777777" w:rsidR="008740F3" w:rsidRDefault="00692BC4">
      <w:pPr>
        <w:keepNext/>
        <w:spacing w:after="40"/>
      </w:pPr>
      <w:r>
        <w:rPr>
          <w:b/>
        </w:rPr>
        <w:t>Q4a</w:t>
      </w:r>
      <w:r>
        <w:rPr>
          <w:i/>
          <w:sz w:val="20"/>
        </w:rPr>
        <w:tab/>
        <w:t>Show if Not Q3 Indie Sole (Q</w:t>
      </w:r>
      <w:proofErr w:type="gramStart"/>
      <w:r>
        <w:rPr>
          <w:i/>
          <w:sz w:val="20"/>
        </w:rPr>
        <w:t>3 !</w:t>
      </w:r>
      <w:proofErr w:type="gramEnd"/>
      <w:r>
        <w:rPr>
          <w:i/>
          <w:sz w:val="20"/>
        </w:rPr>
        <w:t>= 1,2)</w:t>
      </w:r>
    </w:p>
    <w:p w14:paraId="4D65914B" w14:textId="77777777" w:rsidR="008740F3" w:rsidRDefault="6359F20E">
      <w:pPr>
        <w:keepNext/>
        <w:spacing w:after="0"/>
      </w:pPr>
      <w:commentRangeStart w:id="9"/>
      <w:r>
        <w:t xml:space="preserve">In total, how many employees are there working at your </w:t>
      </w:r>
      <w:proofErr w:type="spellStart"/>
      <w:r>
        <w:t>organisation</w:t>
      </w:r>
      <w:proofErr w:type="spellEnd"/>
      <w:r>
        <w:t>?</w:t>
      </w:r>
      <w:r w:rsidR="00692BC4">
        <w:br/>
      </w:r>
      <w:commentRangeEnd w:id="9"/>
      <w:r w:rsidR="00692BC4">
        <w:rPr>
          <w:rStyle w:val="CommentReference"/>
        </w:rPr>
        <w:commentReference w:id="9"/>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65C313F4" w14:textId="77777777">
        <w:tc>
          <w:tcPr>
            <w:tcW w:w="792" w:type="dxa"/>
            <w:shd w:val="clear" w:color="auto" w:fill="auto"/>
          </w:tcPr>
          <w:p w14:paraId="4C83BBFE" w14:textId="77777777" w:rsidR="008740F3" w:rsidRDefault="00692BC4">
            <w:r>
              <w:t>❍</w:t>
            </w:r>
            <w:r>
              <w:rPr>
                <w:sz w:val="20"/>
                <w:vertAlign w:val="subscript"/>
              </w:rPr>
              <w:t xml:space="preserve">   1</w:t>
            </w:r>
          </w:p>
        </w:tc>
        <w:tc>
          <w:tcPr>
            <w:tcW w:w="9288" w:type="dxa"/>
            <w:shd w:val="clear" w:color="auto" w:fill="auto"/>
          </w:tcPr>
          <w:p w14:paraId="74CFDFA1" w14:textId="77777777" w:rsidR="008740F3" w:rsidRDefault="00692BC4">
            <w:r>
              <w:t>1 (just myself)</w:t>
            </w:r>
          </w:p>
        </w:tc>
      </w:tr>
      <w:tr w:rsidR="008740F3" w14:paraId="376ED55E" w14:textId="77777777">
        <w:tc>
          <w:tcPr>
            <w:tcW w:w="792" w:type="dxa"/>
            <w:shd w:val="clear" w:color="auto" w:fill="auto"/>
          </w:tcPr>
          <w:p w14:paraId="07E16A36" w14:textId="77777777" w:rsidR="008740F3" w:rsidRDefault="00692BC4">
            <w:r>
              <w:t>❍</w:t>
            </w:r>
            <w:r>
              <w:rPr>
                <w:sz w:val="20"/>
                <w:vertAlign w:val="subscript"/>
              </w:rPr>
              <w:t xml:space="preserve">   2</w:t>
            </w:r>
          </w:p>
        </w:tc>
        <w:tc>
          <w:tcPr>
            <w:tcW w:w="9288" w:type="dxa"/>
            <w:shd w:val="clear" w:color="auto" w:fill="auto"/>
          </w:tcPr>
          <w:p w14:paraId="6DB442AD" w14:textId="77777777" w:rsidR="008740F3" w:rsidRDefault="00692BC4">
            <w:r>
              <w:t>2-4</w:t>
            </w:r>
          </w:p>
        </w:tc>
      </w:tr>
      <w:tr w:rsidR="008740F3" w14:paraId="7F7D60E3" w14:textId="77777777">
        <w:tc>
          <w:tcPr>
            <w:tcW w:w="792" w:type="dxa"/>
            <w:shd w:val="clear" w:color="auto" w:fill="auto"/>
          </w:tcPr>
          <w:p w14:paraId="31FC4DFE" w14:textId="77777777" w:rsidR="008740F3" w:rsidRDefault="00692BC4">
            <w:r>
              <w:t>❍</w:t>
            </w:r>
            <w:r>
              <w:rPr>
                <w:sz w:val="20"/>
                <w:vertAlign w:val="subscript"/>
              </w:rPr>
              <w:t xml:space="preserve">   3</w:t>
            </w:r>
          </w:p>
        </w:tc>
        <w:tc>
          <w:tcPr>
            <w:tcW w:w="9288" w:type="dxa"/>
            <w:shd w:val="clear" w:color="auto" w:fill="auto"/>
          </w:tcPr>
          <w:p w14:paraId="3748D0C2" w14:textId="77777777" w:rsidR="008740F3" w:rsidRDefault="00692BC4">
            <w:r>
              <w:t>5-9</w:t>
            </w:r>
          </w:p>
        </w:tc>
      </w:tr>
      <w:tr w:rsidR="008740F3" w14:paraId="686846F8" w14:textId="77777777">
        <w:tc>
          <w:tcPr>
            <w:tcW w:w="792" w:type="dxa"/>
            <w:shd w:val="clear" w:color="auto" w:fill="auto"/>
          </w:tcPr>
          <w:p w14:paraId="07FAF06F" w14:textId="77777777" w:rsidR="008740F3" w:rsidRDefault="00692BC4">
            <w:r>
              <w:t>❍</w:t>
            </w:r>
            <w:r>
              <w:rPr>
                <w:sz w:val="20"/>
                <w:vertAlign w:val="subscript"/>
              </w:rPr>
              <w:t xml:space="preserve">   4</w:t>
            </w:r>
          </w:p>
        </w:tc>
        <w:tc>
          <w:tcPr>
            <w:tcW w:w="9288" w:type="dxa"/>
            <w:shd w:val="clear" w:color="auto" w:fill="auto"/>
          </w:tcPr>
          <w:p w14:paraId="40E6917D" w14:textId="77777777" w:rsidR="008740F3" w:rsidRDefault="00692BC4">
            <w:r>
              <w:t>10-19</w:t>
            </w:r>
          </w:p>
        </w:tc>
      </w:tr>
      <w:tr w:rsidR="008740F3" w14:paraId="3E8043A0" w14:textId="77777777">
        <w:tc>
          <w:tcPr>
            <w:tcW w:w="792" w:type="dxa"/>
            <w:shd w:val="clear" w:color="auto" w:fill="auto"/>
          </w:tcPr>
          <w:p w14:paraId="03777AC7" w14:textId="77777777" w:rsidR="008740F3" w:rsidRDefault="00692BC4">
            <w:r>
              <w:t>❍</w:t>
            </w:r>
            <w:r>
              <w:rPr>
                <w:sz w:val="20"/>
                <w:vertAlign w:val="subscript"/>
              </w:rPr>
              <w:t xml:space="preserve">   5</w:t>
            </w:r>
          </w:p>
        </w:tc>
        <w:tc>
          <w:tcPr>
            <w:tcW w:w="9288" w:type="dxa"/>
            <w:shd w:val="clear" w:color="auto" w:fill="auto"/>
          </w:tcPr>
          <w:p w14:paraId="19ADE03D" w14:textId="77777777" w:rsidR="008740F3" w:rsidRDefault="00692BC4">
            <w:r>
              <w:t>20-49</w:t>
            </w:r>
          </w:p>
        </w:tc>
      </w:tr>
      <w:tr w:rsidR="008740F3" w14:paraId="4930CA3A" w14:textId="77777777">
        <w:tc>
          <w:tcPr>
            <w:tcW w:w="792" w:type="dxa"/>
            <w:shd w:val="clear" w:color="auto" w:fill="auto"/>
          </w:tcPr>
          <w:p w14:paraId="59AF2531" w14:textId="77777777" w:rsidR="008740F3" w:rsidRDefault="00692BC4">
            <w:r>
              <w:t>❍</w:t>
            </w:r>
            <w:r>
              <w:rPr>
                <w:sz w:val="20"/>
                <w:vertAlign w:val="subscript"/>
              </w:rPr>
              <w:t xml:space="preserve">   6</w:t>
            </w:r>
          </w:p>
        </w:tc>
        <w:tc>
          <w:tcPr>
            <w:tcW w:w="9288" w:type="dxa"/>
            <w:shd w:val="clear" w:color="auto" w:fill="auto"/>
          </w:tcPr>
          <w:p w14:paraId="2F32C15D" w14:textId="77777777" w:rsidR="008740F3" w:rsidRDefault="00692BC4">
            <w:r>
              <w:t>50-99</w:t>
            </w:r>
          </w:p>
        </w:tc>
      </w:tr>
      <w:tr w:rsidR="008740F3" w14:paraId="2C340007" w14:textId="77777777">
        <w:tc>
          <w:tcPr>
            <w:tcW w:w="792" w:type="dxa"/>
            <w:shd w:val="clear" w:color="auto" w:fill="auto"/>
          </w:tcPr>
          <w:p w14:paraId="6FCAEACF" w14:textId="77777777" w:rsidR="008740F3" w:rsidRDefault="00692BC4">
            <w:r>
              <w:t>❍</w:t>
            </w:r>
            <w:r>
              <w:rPr>
                <w:sz w:val="20"/>
                <w:vertAlign w:val="subscript"/>
              </w:rPr>
              <w:t xml:space="preserve">   7</w:t>
            </w:r>
          </w:p>
        </w:tc>
        <w:tc>
          <w:tcPr>
            <w:tcW w:w="9288" w:type="dxa"/>
            <w:shd w:val="clear" w:color="auto" w:fill="auto"/>
          </w:tcPr>
          <w:p w14:paraId="569EFBF0" w14:textId="77777777" w:rsidR="008740F3" w:rsidRDefault="00692BC4">
            <w:r>
              <w:t>100 or more</w:t>
            </w:r>
          </w:p>
        </w:tc>
      </w:tr>
      <w:tr w:rsidR="008740F3" w14:paraId="2CFBB3BD" w14:textId="77777777">
        <w:tc>
          <w:tcPr>
            <w:tcW w:w="792" w:type="dxa"/>
            <w:shd w:val="clear" w:color="auto" w:fill="auto"/>
          </w:tcPr>
          <w:p w14:paraId="61F1DE37" w14:textId="77777777" w:rsidR="008740F3" w:rsidRDefault="00692BC4">
            <w:r>
              <w:t>❍</w:t>
            </w:r>
            <w:r>
              <w:rPr>
                <w:sz w:val="20"/>
                <w:vertAlign w:val="subscript"/>
              </w:rPr>
              <w:t xml:space="preserve">   98</w:t>
            </w:r>
          </w:p>
        </w:tc>
        <w:tc>
          <w:tcPr>
            <w:tcW w:w="9288" w:type="dxa"/>
            <w:shd w:val="clear" w:color="auto" w:fill="auto"/>
          </w:tcPr>
          <w:p w14:paraId="16E6BD5F" w14:textId="77777777" w:rsidR="008740F3" w:rsidRDefault="00692BC4">
            <w:r>
              <w:t>Don't know</w:t>
            </w:r>
            <w:r>
              <w:rPr>
                <w:i/>
                <w:color w:val="A8A8A8"/>
                <w:sz w:val="20"/>
              </w:rPr>
              <w:tab/>
              <w:t>(Exclusive)</w:t>
            </w:r>
          </w:p>
        </w:tc>
      </w:tr>
      <w:tr w:rsidR="008740F3" w14:paraId="548FB8EE" w14:textId="77777777">
        <w:tc>
          <w:tcPr>
            <w:tcW w:w="792" w:type="dxa"/>
            <w:shd w:val="clear" w:color="auto" w:fill="auto"/>
          </w:tcPr>
          <w:p w14:paraId="4F2B2569" w14:textId="77777777" w:rsidR="008740F3" w:rsidRDefault="00692BC4">
            <w:r>
              <w:t>❍</w:t>
            </w:r>
            <w:r>
              <w:rPr>
                <w:sz w:val="20"/>
                <w:vertAlign w:val="subscript"/>
              </w:rPr>
              <w:t xml:space="preserve">   99</w:t>
            </w:r>
          </w:p>
        </w:tc>
        <w:tc>
          <w:tcPr>
            <w:tcW w:w="9288" w:type="dxa"/>
            <w:shd w:val="clear" w:color="auto" w:fill="auto"/>
          </w:tcPr>
          <w:p w14:paraId="45471F7C" w14:textId="77777777" w:rsidR="008740F3" w:rsidRDefault="00692BC4">
            <w:r>
              <w:t>Prefer not to answer</w:t>
            </w:r>
            <w:r>
              <w:rPr>
                <w:i/>
                <w:color w:val="A8A8A8"/>
                <w:sz w:val="20"/>
              </w:rPr>
              <w:tab/>
              <w:t>(Exclusive)</w:t>
            </w:r>
          </w:p>
        </w:tc>
      </w:tr>
    </w:tbl>
    <w:p w14:paraId="28B656FB" w14:textId="77777777" w:rsidR="008740F3" w:rsidRDefault="008740F3"/>
    <w:p w14:paraId="7633B0D3" w14:textId="77777777" w:rsidR="008740F3" w:rsidRDefault="00692BC4">
      <w:pPr>
        <w:keepNext/>
        <w:spacing w:after="40"/>
      </w:pPr>
      <w:r>
        <w:rPr>
          <w:b/>
        </w:rPr>
        <w:t>Q3b</w:t>
      </w:r>
      <w:r>
        <w:rPr>
          <w:i/>
          <w:sz w:val="20"/>
        </w:rPr>
        <w:tab/>
        <w:t>Show if Q4a not 1 employee (Q4a = 2,3,4,5,6,7)</w:t>
      </w:r>
    </w:p>
    <w:p w14:paraId="38138018" w14:textId="77777777" w:rsidR="008740F3" w:rsidRDefault="00692BC4">
      <w:pPr>
        <w:keepNext/>
        <w:spacing w:after="0"/>
      </w:pPr>
      <w:r>
        <w:t xml:space="preserve">How many hours do your </w:t>
      </w:r>
      <w:proofErr w:type="gramStart"/>
      <w:r>
        <w:t>employees</w:t>
      </w:r>
      <w:proofErr w:type="gramEnd"/>
      <w:r>
        <w:t xml:space="preserve"> work?</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0B7E39B8" w14:textId="77777777" w:rsidTr="22C71B55">
        <w:tc>
          <w:tcPr>
            <w:tcW w:w="792" w:type="dxa"/>
            <w:shd w:val="clear" w:color="auto" w:fill="auto"/>
          </w:tcPr>
          <w:p w14:paraId="5F25F2DB" w14:textId="77777777" w:rsidR="008740F3" w:rsidRDefault="00692BC4">
            <w:r>
              <w:t>❍</w:t>
            </w:r>
            <w:r>
              <w:rPr>
                <w:sz w:val="20"/>
                <w:vertAlign w:val="subscript"/>
              </w:rPr>
              <w:t xml:space="preserve">   1</w:t>
            </w:r>
          </w:p>
        </w:tc>
        <w:tc>
          <w:tcPr>
            <w:tcW w:w="9288" w:type="dxa"/>
            <w:shd w:val="clear" w:color="auto" w:fill="auto"/>
          </w:tcPr>
          <w:p w14:paraId="4DE2A91A" w14:textId="77777777" w:rsidR="008740F3" w:rsidRDefault="00692BC4">
            <w:r>
              <w:t>They all work full-time</w:t>
            </w:r>
          </w:p>
        </w:tc>
      </w:tr>
      <w:tr w:rsidR="008740F3" w14:paraId="1F699305" w14:textId="77777777" w:rsidTr="22C71B55">
        <w:tc>
          <w:tcPr>
            <w:tcW w:w="792" w:type="dxa"/>
            <w:shd w:val="clear" w:color="auto" w:fill="auto"/>
          </w:tcPr>
          <w:p w14:paraId="0478F135" w14:textId="77777777" w:rsidR="008740F3" w:rsidRDefault="00692BC4">
            <w:r>
              <w:t>❍</w:t>
            </w:r>
            <w:r>
              <w:rPr>
                <w:sz w:val="20"/>
                <w:vertAlign w:val="subscript"/>
              </w:rPr>
              <w:t xml:space="preserve">   2</w:t>
            </w:r>
          </w:p>
        </w:tc>
        <w:tc>
          <w:tcPr>
            <w:tcW w:w="9288" w:type="dxa"/>
            <w:shd w:val="clear" w:color="auto" w:fill="auto"/>
          </w:tcPr>
          <w:p w14:paraId="2ECA3BEC" w14:textId="77777777" w:rsidR="008740F3" w:rsidRDefault="00692BC4">
            <w:r>
              <w:t>They all work part-time</w:t>
            </w:r>
          </w:p>
        </w:tc>
      </w:tr>
      <w:tr w:rsidR="008740F3" w14:paraId="4FBB8F8C" w14:textId="77777777" w:rsidTr="22C71B55">
        <w:tc>
          <w:tcPr>
            <w:tcW w:w="792" w:type="dxa"/>
            <w:shd w:val="clear" w:color="auto" w:fill="auto"/>
          </w:tcPr>
          <w:p w14:paraId="3039E8D4" w14:textId="77777777" w:rsidR="008740F3" w:rsidRDefault="00692BC4">
            <w:r>
              <w:t>❍</w:t>
            </w:r>
            <w:r>
              <w:rPr>
                <w:sz w:val="20"/>
                <w:vertAlign w:val="subscript"/>
              </w:rPr>
              <w:t xml:space="preserve">   3</w:t>
            </w:r>
          </w:p>
        </w:tc>
        <w:tc>
          <w:tcPr>
            <w:tcW w:w="9288" w:type="dxa"/>
            <w:shd w:val="clear" w:color="auto" w:fill="auto"/>
          </w:tcPr>
          <w:p w14:paraId="38A5E7D4" w14:textId="77777777" w:rsidR="008740F3" w:rsidRDefault="00692BC4">
            <w:r>
              <w:t>A combination of both</w:t>
            </w:r>
          </w:p>
        </w:tc>
      </w:tr>
      <w:tr w:rsidR="008740F3" w14:paraId="46B2D44A" w14:textId="77777777" w:rsidTr="22C71B55">
        <w:tc>
          <w:tcPr>
            <w:tcW w:w="792" w:type="dxa"/>
            <w:shd w:val="clear" w:color="auto" w:fill="auto"/>
          </w:tcPr>
          <w:p w14:paraId="697EDE66" w14:textId="2F17F03A" w:rsidR="008740F3" w:rsidRDefault="6359F20E" w:rsidP="22C71B55">
            <w:pPr>
              <w:rPr>
                <w:sz w:val="20"/>
                <w:szCs w:val="20"/>
                <w:vertAlign w:val="subscript"/>
              </w:rPr>
            </w:pPr>
            <w:r>
              <w:t>❍</w:t>
            </w:r>
            <w:r w:rsidRPr="22C71B55">
              <w:rPr>
                <w:sz w:val="20"/>
                <w:szCs w:val="20"/>
                <w:vertAlign w:val="subscript"/>
              </w:rPr>
              <w:t xml:space="preserve">   </w:t>
            </w:r>
            <w:r w:rsidR="592DF2A3" w:rsidRPr="22C71B55">
              <w:rPr>
                <w:sz w:val="20"/>
                <w:szCs w:val="20"/>
                <w:vertAlign w:val="subscript"/>
              </w:rPr>
              <w:t>98</w:t>
            </w:r>
          </w:p>
        </w:tc>
        <w:tc>
          <w:tcPr>
            <w:tcW w:w="9288" w:type="dxa"/>
            <w:shd w:val="clear" w:color="auto" w:fill="auto"/>
          </w:tcPr>
          <w:p w14:paraId="4326E883" w14:textId="77777777" w:rsidR="008740F3" w:rsidRDefault="00692BC4">
            <w:r>
              <w:t>Don’t know</w:t>
            </w:r>
          </w:p>
        </w:tc>
      </w:tr>
      <w:tr w:rsidR="008740F3" w14:paraId="02157A60" w14:textId="77777777" w:rsidTr="22C71B55">
        <w:tc>
          <w:tcPr>
            <w:tcW w:w="792" w:type="dxa"/>
            <w:shd w:val="clear" w:color="auto" w:fill="auto"/>
          </w:tcPr>
          <w:p w14:paraId="5586E789" w14:textId="6309D405" w:rsidR="008740F3" w:rsidRDefault="6359F20E" w:rsidP="22C71B55">
            <w:pPr>
              <w:rPr>
                <w:sz w:val="20"/>
                <w:szCs w:val="20"/>
                <w:vertAlign w:val="subscript"/>
              </w:rPr>
            </w:pPr>
            <w:r>
              <w:t>❍</w:t>
            </w:r>
            <w:r w:rsidRPr="22C71B55">
              <w:rPr>
                <w:sz w:val="20"/>
                <w:szCs w:val="20"/>
                <w:vertAlign w:val="subscript"/>
              </w:rPr>
              <w:t xml:space="preserve">   </w:t>
            </w:r>
            <w:r w:rsidR="592DF2A3" w:rsidRPr="22C71B55">
              <w:rPr>
                <w:sz w:val="20"/>
                <w:szCs w:val="20"/>
                <w:vertAlign w:val="subscript"/>
              </w:rPr>
              <w:t>99</w:t>
            </w:r>
          </w:p>
        </w:tc>
        <w:tc>
          <w:tcPr>
            <w:tcW w:w="9288" w:type="dxa"/>
            <w:shd w:val="clear" w:color="auto" w:fill="auto"/>
          </w:tcPr>
          <w:p w14:paraId="336D45A4" w14:textId="77777777" w:rsidR="008740F3" w:rsidRDefault="00692BC4">
            <w:r>
              <w:t>Prefer not to answer</w:t>
            </w:r>
          </w:p>
        </w:tc>
      </w:tr>
    </w:tbl>
    <w:p w14:paraId="0D046788" w14:textId="77777777" w:rsidR="008740F3" w:rsidRDefault="008740F3"/>
    <w:p w14:paraId="7D0477CA" w14:textId="77777777" w:rsidR="008740F3" w:rsidRDefault="00692BC4">
      <w:pPr>
        <w:keepNext/>
        <w:spacing w:after="40"/>
      </w:pPr>
      <w:r>
        <w:rPr>
          <w:b/>
        </w:rPr>
        <w:t>Q3c</w:t>
      </w:r>
    </w:p>
    <w:p w14:paraId="2F7477BC" w14:textId="77777777" w:rsidR="008740F3" w:rsidRDefault="00692BC4">
      <w:pPr>
        <w:keepNext/>
        <w:spacing w:after="0"/>
      </w:pPr>
      <w:r>
        <w:t xml:space="preserve">Do you plan to hire additional employees over the next 12 months?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3AE06EC3" w14:textId="77777777" w:rsidTr="22C71B55">
        <w:tc>
          <w:tcPr>
            <w:tcW w:w="792" w:type="dxa"/>
            <w:shd w:val="clear" w:color="auto" w:fill="auto"/>
          </w:tcPr>
          <w:p w14:paraId="22223F7D" w14:textId="77777777" w:rsidR="008740F3" w:rsidRDefault="00692BC4">
            <w:r>
              <w:t>❍</w:t>
            </w:r>
            <w:r>
              <w:rPr>
                <w:sz w:val="20"/>
                <w:vertAlign w:val="subscript"/>
              </w:rPr>
              <w:t xml:space="preserve">   1</w:t>
            </w:r>
          </w:p>
        </w:tc>
        <w:tc>
          <w:tcPr>
            <w:tcW w:w="9288" w:type="dxa"/>
            <w:shd w:val="clear" w:color="auto" w:fill="auto"/>
          </w:tcPr>
          <w:p w14:paraId="16EA703C" w14:textId="77777777" w:rsidR="008740F3" w:rsidRDefault="00692BC4">
            <w:r>
              <w:t>Yes, I plan to hire up to an additional 3 employees</w:t>
            </w:r>
          </w:p>
        </w:tc>
      </w:tr>
      <w:tr w:rsidR="008740F3" w14:paraId="0EE83678" w14:textId="77777777" w:rsidTr="22C71B55">
        <w:tc>
          <w:tcPr>
            <w:tcW w:w="792" w:type="dxa"/>
            <w:shd w:val="clear" w:color="auto" w:fill="auto"/>
          </w:tcPr>
          <w:p w14:paraId="4F05F4D3" w14:textId="77777777" w:rsidR="008740F3" w:rsidRDefault="00692BC4">
            <w:r>
              <w:t>❍</w:t>
            </w:r>
            <w:r>
              <w:rPr>
                <w:sz w:val="20"/>
                <w:vertAlign w:val="subscript"/>
              </w:rPr>
              <w:t xml:space="preserve">   2</w:t>
            </w:r>
          </w:p>
        </w:tc>
        <w:tc>
          <w:tcPr>
            <w:tcW w:w="9288" w:type="dxa"/>
            <w:shd w:val="clear" w:color="auto" w:fill="auto"/>
          </w:tcPr>
          <w:p w14:paraId="328E0F28" w14:textId="77777777" w:rsidR="008740F3" w:rsidRDefault="00692BC4">
            <w:r>
              <w:t>Yes, I plan to hire substantially more employees</w:t>
            </w:r>
          </w:p>
        </w:tc>
      </w:tr>
      <w:tr w:rsidR="008740F3" w14:paraId="16BA8409" w14:textId="77777777" w:rsidTr="22C71B55">
        <w:tc>
          <w:tcPr>
            <w:tcW w:w="792" w:type="dxa"/>
            <w:shd w:val="clear" w:color="auto" w:fill="auto"/>
          </w:tcPr>
          <w:p w14:paraId="7D7E5143" w14:textId="77777777" w:rsidR="008740F3" w:rsidRDefault="00692BC4">
            <w:r>
              <w:t>❍</w:t>
            </w:r>
            <w:r>
              <w:rPr>
                <w:sz w:val="20"/>
                <w:vertAlign w:val="subscript"/>
              </w:rPr>
              <w:t xml:space="preserve">   3</w:t>
            </w:r>
          </w:p>
        </w:tc>
        <w:tc>
          <w:tcPr>
            <w:tcW w:w="9288" w:type="dxa"/>
            <w:shd w:val="clear" w:color="auto" w:fill="auto"/>
          </w:tcPr>
          <w:p w14:paraId="720075F7" w14:textId="77777777" w:rsidR="008740F3" w:rsidRDefault="00692BC4">
            <w:r>
              <w:t>No, I do not plan to hire more employees</w:t>
            </w:r>
          </w:p>
        </w:tc>
      </w:tr>
      <w:tr w:rsidR="008740F3" w14:paraId="0B5C33BB" w14:textId="77777777" w:rsidTr="22C71B55">
        <w:tc>
          <w:tcPr>
            <w:tcW w:w="792" w:type="dxa"/>
            <w:shd w:val="clear" w:color="auto" w:fill="auto"/>
          </w:tcPr>
          <w:p w14:paraId="0C681820" w14:textId="7C09F28D" w:rsidR="008740F3" w:rsidRDefault="6359F20E" w:rsidP="22C71B55">
            <w:pPr>
              <w:rPr>
                <w:sz w:val="20"/>
                <w:szCs w:val="20"/>
                <w:vertAlign w:val="subscript"/>
              </w:rPr>
            </w:pPr>
            <w:r>
              <w:t>❍</w:t>
            </w:r>
            <w:r w:rsidRPr="22C71B55">
              <w:rPr>
                <w:sz w:val="20"/>
                <w:szCs w:val="20"/>
                <w:vertAlign w:val="subscript"/>
              </w:rPr>
              <w:t xml:space="preserve">   </w:t>
            </w:r>
            <w:r w:rsidR="587B4A9E" w:rsidRPr="22C71B55">
              <w:rPr>
                <w:sz w:val="20"/>
                <w:szCs w:val="20"/>
                <w:vertAlign w:val="subscript"/>
              </w:rPr>
              <w:t>98</w:t>
            </w:r>
          </w:p>
        </w:tc>
        <w:tc>
          <w:tcPr>
            <w:tcW w:w="9288" w:type="dxa"/>
            <w:shd w:val="clear" w:color="auto" w:fill="auto"/>
          </w:tcPr>
          <w:p w14:paraId="107248B6" w14:textId="77777777" w:rsidR="008740F3" w:rsidRDefault="00692BC4">
            <w:r>
              <w:t>Don't know</w:t>
            </w:r>
          </w:p>
        </w:tc>
      </w:tr>
      <w:tr w:rsidR="008740F3" w14:paraId="77A474B6" w14:textId="77777777" w:rsidTr="22C71B55">
        <w:tc>
          <w:tcPr>
            <w:tcW w:w="792" w:type="dxa"/>
            <w:shd w:val="clear" w:color="auto" w:fill="auto"/>
          </w:tcPr>
          <w:p w14:paraId="6B393697" w14:textId="212CF76B" w:rsidR="008740F3" w:rsidRDefault="6359F20E" w:rsidP="22C71B55">
            <w:pPr>
              <w:rPr>
                <w:sz w:val="20"/>
                <w:szCs w:val="20"/>
                <w:vertAlign w:val="subscript"/>
              </w:rPr>
            </w:pPr>
            <w:r>
              <w:t>❍</w:t>
            </w:r>
            <w:r w:rsidRPr="22C71B55">
              <w:rPr>
                <w:sz w:val="20"/>
                <w:szCs w:val="20"/>
                <w:vertAlign w:val="subscript"/>
              </w:rPr>
              <w:t xml:space="preserve">   </w:t>
            </w:r>
            <w:r w:rsidR="587B4A9E" w:rsidRPr="22C71B55">
              <w:rPr>
                <w:sz w:val="20"/>
                <w:szCs w:val="20"/>
                <w:vertAlign w:val="subscript"/>
              </w:rPr>
              <w:t>99</w:t>
            </w:r>
          </w:p>
        </w:tc>
        <w:tc>
          <w:tcPr>
            <w:tcW w:w="9288" w:type="dxa"/>
            <w:shd w:val="clear" w:color="auto" w:fill="auto"/>
          </w:tcPr>
          <w:p w14:paraId="0CF03EC3" w14:textId="77777777" w:rsidR="008740F3" w:rsidRDefault="00692BC4">
            <w:r>
              <w:t>Prefer not to answer</w:t>
            </w:r>
          </w:p>
        </w:tc>
      </w:tr>
    </w:tbl>
    <w:p w14:paraId="7B1E5AF5" w14:textId="77777777" w:rsidR="008740F3" w:rsidRDefault="008740F3"/>
    <w:p w14:paraId="5694581F" w14:textId="77777777" w:rsidR="008740F3" w:rsidRDefault="00692BC4">
      <w:pPr>
        <w:keepNext/>
        <w:spacing w:after="40"/>
      </w:pPr>
      <w:r>
        <w:rPr>
          <w:b/>
        </w:rPr>
        <w:lastRenderedPageBreak/>
        <w:t>Q70</w:t>
      </w:r>
    </w:p>
    <w:p w14:paraId="1405857D" w14:textId="77777777" w:rsidR="008740F3" w:rsidRDefault="00692BC4">
      <w:pPr>
        <w:keepNext/>
        <w:spacing w:after="0"/>
      </w:pPr>
      <w:r>
        <w:t>How many businesses do you currently own?</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5AFF060A" w14:textId="77777777" w:rsidTr="22C71B55">
        <w:tc>
          <w:tcPr>
            <w:tcW w:w="792" w:type="dxa"/>
            <w:shd w:val="clear" w:color="auto" w:fill="auto"/>
          </w:tcPr>
          <w:p w14:paraId="32DED94A" w14:textId="77777777" w:rsidR="008740F3" w:rsidRDefault="00692BC4">
            <w:r>
              <w:t>❍</w:t>
            </w:r>
            <w:r>
              <w:rPr>
                <w:sz w:val="20"/>
                <w:vertAlign w:val="subscript"/>
              </w:rPr>
              <w:t xml:space="preserve">   1</w:t>
            </w:r>
          </w:p>
        </w:tc>
        <w:tc>
          <w:tcPr>
            <w:tcW w:w="9288" w:type="dxa"/>
            <w:shd w:val="clear" w:color="auto" w:fill="auto"/>
          </w:tcPr>
          <w:p w14:paraId="2A42AD4C" w14:textId="77777777" w:rsidR="008740F3" w:rsidRDefault="00692BC4">
            <w:r>
              <w:t>1</w:t>
            </w:r>
          </w:p>
        </w:tc>
      </w:tr>
      <w:tr w:rsidR="008740F3" w14:paraId="7932E770" w14:textId="77777777" w:rsidTr="22C71B55">
        <w:tc>
          <w:tcPr>
            <w:tcW w:w="792" w:type="dxa"/>
            <w:shd w:val="clear" w:color="auto" w:fill="auto"/>
          </w:tcPr>
          <w:p w14:paraId="049787C7" w14:textId="77777777" w:rsidR="008740F3" w:rsidRDefault="00692BC4">
            <w:r>
              <w:t>❍</w:t>
            </w:r>
            <w:r>
              <w:rPr>
                <w:sz w:val="20"/>
                <w:vertAlign w:val="subscript"/>
              </w:rPr>
              <w:t xml:space="preserve">   2</w:t>
            </w:r>
          </w:p>
        </w:tc>
        <w:tc>
          <w:tcPr>
            <w:tcW w:w="9288" w:type="dxa"/>
            <w:shd w:val="clear" w:color="auto" w:fill="auto"/>
          </w:tcPr>
          <w:p w14:paraId="44407E1D" w14:textId="77777777" w:rsidR="008740F3" w:rsidRDefault="00692BC4">
            <w:r>
              <w:t>2</w:t>
            </w:r>
          </w:p>
        </w:tc>
      </w:tr>
      <w:tr w:rsidR="008740F3" w14:paraId="53F847A6" w14:textId="77777777" w:rsidTr="22C71B55">
        <w:tc>
          <w:tcPr>
            <w:tcW w:w="792" w:type="dxa"/>
            <w:shd w:val="clear" w:color="auto" w:fill="auto"/>
          </w:tcPr>
          <w:p w14:paraId="30E5A9C7" w14:textId="77777777" w:rsidR="008740F3" w:rsidRDefault="00692BC4">
            <w:r>
              <w:t>❍</w:t>
            </w:r>
            <w:r>
              <w:rPr>
                <w:sz w:val="20"/>
                <w:vertAlign w:val="subscript"/>
              </w:rPr>
              <w:t xml:space="preserve">   3</w:t>
            </w:r>
          </w:p>
        </w:tc>
        <w:tc>
          <w:tcPr>
            <w:tcW w:w="9288" w:type="dxa"/>
            <w:shd w:val="clear" w:color="auto" w:fill="auto"/>
          </w:tcPr>
          <w:p w14:paraId="75AEF4F5" w14:textId="77777777" w:rsidR="008740F3" w:rsidRDefault="00692BC4">
            <w:r>
              <w:t>3</w:t>
            </w:r>
          </w:p>
        </w:tc>
      </w:tr>
      <w:tr w:rsidR="008740F3" w14:paraId="29B67AA5" w14:textId="77777777" w:rsidTr="22C71B55">
        <w:tc>
          <w:tcPr>
            <w:tcW w:w="792" w:type="dxa"/>
            <w:shd w:val="clear" w:color="auto" w:fill="auto"/>
          </w:tcPr>
          <w:p w14:paraId="76E193D4" w14:textId="77777777" w:rsidR="008740F3" w:rsidRDefault="00692BC4">
            <w:r>
              <w:t>❍</w:t>
            </w:r>
            <w:r>
              <w:rPr>
                <w:sz w:val="20"/>
                <w:vertAlign w:val="subscript"/>
              </w:rPr>
              <w:t xml:space="preserve">   4</w:t>
            </w:r>
          </w:p>
        </w:tc>
        <w:tc>
          <w:tcPr>
            <w:tcW w:w="9288" w:type="dxa"/>
            <w:shd w:val="clear" w:color="auto" w:fill="auto"/>
          </w:tcPr>
          <w:p w14:paraId="46F114C4" w14:textId="77777777" w:rsidR="008740F3" w:rsidRDefault="00692BC4">
            <w:r>
              <w:t>4 or more</w:t>
            </w:r>
          </w:p>
        </w:tc>
      </w:tr>
      <w:tr w:rsidR="008740F3" w14:paraId="62F53E53" w14:textId="77777777" w:rsidTr="22C71B55">
        <w:tc>
          <w:tcPr>
            <w:tcW w:w="792" w:type="dxa"/>
            <w:shd w:val="clear" w:color="auto" w:fill="auto"/>
          </w:tcPr>
          <w:p w14:paraId="588BE4CE" w14:textId="217F7ADB" w:rsidR="008740F3" w:rsidRDefault="6359F20E" w:rsidP="22C71B55">
            <w:pPr>
              <w:rPr>
                <w:sz w:val="20"/>
                <w:szCs w:val="20"/>
                <w:vertAlign w:val="subscript"/>
              </w:rPr>
            </w:pPr>
            <w:r>
              <w:t>❍</w:t>
            </w:r>
            <w:r w:rsidRPr="22C71B55">
              <w:rPr>
                <w:sz w:val="20"/>
                <w:szCs w:val="20"/>
                <w:vertAlign w:val="subscript"/>
              </w:rPr>
              <w:t xml:space="preserve">   </w:t>
            </w:r>
            <w:r w:rsidR="6CBA2189" w:rsidRPr="22C71B55">
              <w:rPr>
                <w:sz w:val="20"/>
                <w:szCs w:val="20"/>
                <w:vertAlign w:val="subscript"/>
              </w:rPr>
              <w:t>98</w:t>
            </w:r>
          </w:p>
        </w:tc>
        <w:tc>
          <w:tcPr>
            <w:tcW w:w="9288" w:type="dxa"/>
            <w:shd w:val="clear" w:color="auto" w:fill="auto"/>
          </w:tcPr>
          <w:p w14:paraId="09D59D03" w14:textId="77777777" w:rsidR="008740F3" w:rsidRDefault="00692BC4">
            <w:r>
              <w:t>Don’t know</w:t>
            </w:r>
          </w:p>
        </w:tc>
      </w:tr>
      <w:tr w:rsidR="008740F3" w14:paraId="5C5D2987" w14:textId="77777777" w:rsidTr="22C71B55">
        <w:tc>
          <w:tcPr>
            <w:tcW w:w="792" w:type="dxa"/>
            <w:shd w:val="clear" w:color="auto" w:fill="auto"/>
          </w:tcPr>
          <w:p w14:paraId="7564E5DE" w14:textId="0EA44DBB" w:rsidR="008740F3" w:rsidRDefault="6359F20E" w:rsidP="22C71B55">
            <w:pPr>
              <w:rPr>
                <w:sz w:val="20"/>
                <w:szCs w:val="20"/>
                <w:vertAlign w:val="subscript"/>
              </w:rPr>
            </w:pPr>
            <w:r>
              <w:t>❍</w:t>
            </w:r>
            <w:r w:rsidRPr="22C71B55">
              <w:rPr>
                <w:sz w:val="20"/>
                <w:szCs w:val="20"/>
                <w:vertAlign w:val="subscript"/>
              </w:rPr>
              <w:t xml:space="preserve">   </w:t>
            </w:r>
            <w:r w:rsidR="03AC173F" w:rsidRPr="22C71B55">
              <w:rPr>
                <w:sz w:val="20"/>
                <w:szCs w:val="20"/>
                <w:vertAlign w:val="subscript"/>
              </w:rPr>
              <w:t>99</w:t>
            </w:r>
          </w:p>
        </w:tc>
        <w:tc>
          <w:tcPr>
            <w:tcW w:w="9288" w:type="dxa"/>
            <w:shd w:val="clear" w:color="auto" w:fill="auto"/>
          </w:tcPr>
          <w:p w14:paraId="3AD36F2F" w14:textId="77777777" w:rsidR="008740F3" w:rsidRDefault="00692BC4">
            <w:r>
              <w:t>Prefer not to answer</w:t>
            </w:r>
          </w:p>
        </w:tc>
      </w:tr>
    </w:tbl>
    <w:p w14:paraId="7D0EF682" w14:textId="77777777" w:rsidR="008740F3" w:rsidRDefault="008740F3"/>
    <w:p w14:paraId="4213CA98" w14:textId="77777777" w:rsidR="008740F3" w:rsidRDefault="00692BC4">
      <w:pPr>
        <w:keepNext/>
        <w:spacing w:after="40"/>
      </w:pPr>
      <w:r>
        <w:rPr>
          <w:b/>
        </w:rPr>
        <w:t>Q71</w:t>
      </w:r>
    </w:p>
    <w:p w14:paraId="0C4FFC51" w14:textId="77777777" w:rsidR="008740F3" w:rsidRDefault="00692BC4">
      <w:pPr>
        <w:keepNext/>
        <w:spacing w:after="0"/>
      </w:pPr>
      <w:r>
        <w:t>Is this your first business?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26A9D0B9" w14:textId="77777777" w:rsidTr="22C71B55">
        <w:tc>
          <w:tcPr>
            <w:tcW w:w="792" w:type="dxa"/>
            <w:shd w:val="clear" w:color="auto" w:fill="auto"/>
          </w:tcPr>
          <w:p w14:paraId="738F73C2" w14:textId="77777777" w:rsidR="008740F3" w:rsidRDefault="00692BC4">
            <w:r>
              <w:t>❍</w:t>
            </w:r>
            <w:r>
              <w:rPr>
                <w:sz w:val="20"/>
                <w:vertAlign w:val="subscript"/>
              </w:rPr>
              <w:t xml:space="preserve">   1</w:t>
            </w:r>
          </w:p>
        </w:tc>
        <w:tc>
          <w:tcPr>
            <w:tcW w:w="9288" w:type="dxa"/>
            <w:shd w:val="clear" w:color="auto" w:fill="auto"/>
          </w:tcPr>
          <w:p w14:paraId="6158CC7D" w14:textId="77777777" w:rsidR="008740F3" w:rsidRDefault="00692BC4">
            <w:r>
              <w:t>Yes</w:t>
            </w:r>
          </w:p>
        </w:tc>
      </w:tr>
      <w:tr w:rsidR="008740F3" w14:paraId="2AEB4703" w14:textId="77777777" w:rsidTr="22C71B55">
        <w:tc>
          <w:tcPr>
            <w:tcW w:w="792" w:type="dxa"/>
            <w:shd w:val="clear" w:color="auto" w:fill="auto"/>
          </w:tcPr>
          <w:p w14:paraId="5BB8FF9B" w14:textId="77777777" w:rsidR="008740F3" w:rsidRDefault="00692BC4">
            <w:r>
              <w:t>❍</w:t>
            </w:r>
            <w:r>
              <w:rPr>
                <w:sz w:val="20"/>
                <w:vertAlign w:val="subscript"/>
              </w:rPr>
              <w:t xml:space="preserve">   2</w:t>
            </w:r>
          </w:p>
        </w:tc>
        <w:tc>
          <w:tcPr>
            <w:tcW w:w="9288" w:type="dxa"/>
            <w:shd w:val="clear" w:color="auto" w:fill="auto"/>
          </w:tcPr>
          <w:p w14:paraId="6332B233" w14:textId="77777777" w:rsidR="008740F3" w:rsidRDefault="00692BC4">
            <w:r>
              <w:t>No</w:t>
            </w:r>
          </w:p>
        </w:tc>
      </w:tr>
      <w:tr w:rsidR="008740F3" w14:paraId="56B4985E" w14:textId="77777777" w:rsidTr="22C71B55">
        <w:tc>
          <w:tcPr>
            <w:tcW w:w="792" w:type="dxa"/>
            <w:shd w:val="clear" w:color="auto" w:fill="auto"/>
          </w:tcPr>
          <w:p w14:paraId="1F101AEE" w14:textId="709ED26A" w:rsidR="008740F3" w:rsidRDefault="6359F20E" w:rsidP="22C71B55">
            <w:pPr>
              <w:rPr>
                <w:sz w:val="20"/>
                <w:szCs w:val="20"/>
                <w:vertAlign w:val="subscript"/>
              </w:rPr>
            </w:pPr>
            <w:r>
              <w:t>❍</w:t>
            </w:r>
            <w:r w:rsidRPr="22C71B55">
              <w:rPr>
                <w:sz w:val="20"/>
                <w:szCs w:val="20"/>
                <w:vertAlign w:val="subscript"/>
              </w:rPr>
              <w:t xml:space="preserve">   </w:t>
            </w:r>
            <w:r w:rsidR="101EAF7C" w:rsidRPr="22C71B55">
              <w:rPr>
                <w:sz w:val="20"/>
                <w:szCs w:val="20"/>
                <w:vertAlign w:val="subscript"/>
              </w:rPr>
              <w:t>98</w:t>
            </w:r>
          </w:p>
        </w:tc>
        <w:tc>
          <w:tcPr>
            <w:tcW w:w="9288" w:type="dxa"/>
            <w:shd w:val="clear" w:color="auto" w:fill="auto"/>
          </w:tcPr>
          <w:p w14:paraId="47E5D1F6" w14:textId="77777777" w:rsidR="008740F3" w:rsidRDefault="00692BC4">
            <w:r>
              <w:t>Don't know</w:t>
            </w:r>
          </w:p>
        </w:tc>
      </w:tr>
      <w:tr w:rsidR="008740F3" w14:paraId="72935898" w14:textId="77777777" w:rsidTr="22C71B55">
        <w:tc>
          <w:tcPr>
            <w:tcW w:w="792" w:type="dxa"/>
            <w:shd w:val="clear" w:color="auto" w:fill="auto"/>
          </w:tcPr>
          <w:p w14:paraId="69462B5B" w14:textId="2718305E" w:rsidR="008740F3" w:rsidRDefault="6359F20E" w:rsidP="22C71B55">
            <w:pPr>
              <w:rPr>
                <w:sz w:val="20"/>
                <w:szCs w:val="20"/>
                <w:vertAlign w:val="subscript"/>
              </w:rPr>
            </w:pPr>
            <w:r>
              <w:t>❍</w:t>
            </w:r>
            <w:r w:rsidRPr="22C71B55">
              <w:rPr>
                <w:sz w:val="20"/>
                <w:szCs w:val="20"/>
                <w:vertAlign w:val="subscript"/>
              </w:rPr>
              <w:t xml:space="preserve">   </w:t>
            </w:r>
            <w:r w:rsidR="101EAF7C" w:rsidRPr="22C71B55">
              <w:rPr>
                <w:sz w:val="20"/>
                <w:szCs w:val="20"/>
                <w:vertAlign w:val="subscript"/>
              </w:rPr>
              <w:t>99</w:t>
            </w:r>
          </w:p>
        </w:tc>
        <w:tc>
          <w:tcPr>
            <w:tcW w:w="9288" w:type="dxa"/>
            <w:shd w:val="clear" w:color="auto" w:fill="auto"/>
          </w:tcPr>
          <w:p w14:paraId="43FA40C3" w14:textId="77777777" w:rsidR="008740F3" w:rsidRDefault="00692BC4">
            <w:r>
              <w:t>Prefer not to answer</w:t>
            </w:r>
          </w:p>
        </w:tc>
      </w:tr>
    </w:tbl>
    <w:p w14:paraId="19BAC4AB" w14:textId="77777777" w:rsidR="008740F3" w:rsidRDefault="008740F3"/>
    <w:p w14:paraId="2D179AEE" w14:textId="77777777" w:rsidR="008740F3" w:rsidRDefault="00692BC4">
      <w:pPr>
        <w:keepNext/>
        <w:spacing w:after="40"/>
      </w:pPr>
      <w:r>
        <w:rPr>
          <w:b/>
        </w:rPr>
        <w:t>Q38a</w:t>
      </w:r>
      <w:r>
        <w:rPr>
          <w:i/>
          <w:sz w:val="20"/>
        </w:rPr>
        <w:tab/>
        <w:t xml:space="preserve">Show if Q70 Q71 </w:t>
      </w:r>
      <w:proofErr w:type="gramStart"/>
      <w:r>
        <w:rPr>
          <w:i/>
          <w:sz w:val="20"/>
        </w:rPr>
        <w:t>not</w:t>
      </w:r>
      <w:proofErr w:type="gramEnd"/>
      <w:r>
        <w:rPr>
          <w:i/>
          <w:sz w:val="20"/>
        </w:rPr>
        <w:t xml:space="preserve"> first </w:t>
      </w:r>
      <w:proofErr w:type="gramStart"/>
      <w:r>
        <w:rPr>
          <w:i/>
          <w:sz w:val="20"/>
        </w:rPr>
        <w:t>business ((</w:t>
      </w:r>
      <w:proofErr w:type="gramEnd"/>
      <w:r>
        <w:rPr>
          <w:i/>
          <w:sz w:val="20"/>
        </w:rPr>
        <w:t>(Q70 = 1) AND (Q71 = 2)) OR (Q70 = 2,3,4))</w:t>
      </w:r>
    </w:p>
    <w:p w14:paraId="7D9F68E2" w14:textId="77777777" w:rsidR="008740F3" w:rsidRDefault="00692BC4">
      <w:pPr>
        <w:keepNext/>
        <w:spacing w:after="0"/>
      </w:pPr>
      <w:r>
        <w:t>Did you previously sell or close any businesses that you owned?</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2DD47EAE" w14:textId="77777777" w:rsidTr="22C71B55">
        <w:tc>
          <w:tcPr>
            <w:tcW w:w="792" w:type="dxa"/>
            <w:shd w:val="clear" w:color="auto" w:fill="auto"/>
          </w:tcPr>
          <w:p w14:paraId="6787B0CB" w14:textId="77777777" w:rsidR="008740F3" w:rsidRDefault="00692BC4">
            <w:r>
              <w:t>❍</w:t>
            </w:r>
            <w:r>
              <w:rPr>
                <w:sz w:val="20"/>
                <w:vertAlign w:val="subscript"/>
              </w:rPr>
              <w:t xml:space="preserve">   1</w:t>
            </w:r>
          </w:p>
        </w:tc>
        <w:tc>
          <w:tcPr>
            <w:tcW w:w="9288" w:type="dxa"/>
            <w:shd w:val="clear" w:color="auto" w:fill="auto"/>
          </w:tcPr>
          <w:p w14:paraId="5B963DFA" w14:textId="77777777" w:rsidR="008740F3" w:rsidRDefault="00692BC4">
            <w:r>
              <w:t>Yes</w:t>
            </w:r>
          </w:p>
        </w:tc>
      </w:tr>
      <w:tr w:rsidR="008740F3" w14:paraId="49A3A17C" w14:textId="77777777" w:rsidTr="22C71B55">
        <w:tc>
          <w:tcPr>
            <w:tcW w:w="792" w:type="dxa"/>
            <w:shd w:val="clear" w:color="auto" w:fill="auto"/>
          </w:tcPr>
          <w:p w14:paraId="4C0CB167" w14:textId="77777777" w:rsidR="008740F3" w:rsidRDefault="00692BC4">
            <w:r>
              <w:t>❍</w:t>
            </w:r>
            <w:r>
              <w:rPr>
                <w:sz w:val="20"/>
                <w:vertAlign w:val="subscript"/>
              </w:rPr>
              <w:t xml:space="preserve">   2</w:t>
            </w:r>
          </w:p>
        </w:tc>
        <w:tc>
          <w:tcPr>
            <w:tcW w:w="9288" w:type="dxa"/>
            <w:shd w:val="clear" w:color="auto" w:fill="auto"/>
          </w:tcPr>
          <w:p w14:paraId="1DFE8E3E" w14:textId="77777777" w:rsidR="008740F3" w:rsidRDefault="00692BC4">
            <w:r>
              <w:t>No</w:t>
            </w:r>
          </w:p>
        </w:tc>
      </w:tr>
      <w:tr w:rsidR="008740F3" w14:paraId="5FA78419" w14:textId="77777777" w:rsidTr="22C71B55">
        <w:tc>
          <w:tcPr>
            <w:tcW w:w="792" w:type="dxa"/>
            <w:shd w:val="clear" w:color="auto" w:fill="auto"/>
          </w:tcPr>
          <w:p w14:paraId="2576FE65" w14:textId="4AF136C1" w:rsidR="008740F3" w:rsidRDefault="6359F20E" w:rsidP="22C71B55">
            <w:pPr>
              <w:rPr>
                <w:sz w:val="20"/>
                <w:szCs w:val="20"/>
                <w:vertAlign w:val="subscript"/>
              </w:rPr>
            </w:pPr>
            <w:r>
              <w:t>❍</w:t>
            </w:r>
            <w:r w:rsidRPr="22C71B55">
              <w:rPr>
                <w:sz w:val="20"/>
                <w:szCs w:val="20"/>
                <w:vertAlign w:val="subscript"/>
              </w:rPr>
              <w:t xml:space="preserve">   </w:t>
            </w:r>
            <w:r w:rsidR="31DFDE9D" w:rsidRPr="22C71B55">
              <w:rPr>
                <w:sz w:val="20"/>
                <w:szCs w:val="20"/>
                <w:vertAlign w:val="subscript"/>
              </w:rPr>
              <w:t>98</w:t>
            </w:r>
          </w:p>
        </w:tc>
        <w:tc>
          <w:tcPr>
            <w:tcW w:w="9288" w:type="dxa"/>
            <w:shd w:val="clear" w:color="auto" w:fill="auto"/>
          </w:tcPr>
          <w:p w14:paraId="610A3531" w14:textId="77777777" w:rsidR="008740F3" w:rsidRDefault="00692BC4">
            <w:r>
              <w:t>Don't know</w:t>
            </w:r>
          </w:p>
        </w:tc>
      </w:tr>
      <w:tr w:rsidR="008740F3" w14:paraId="33A3980D" w14:textId="77777777" w:rsidTr="22C71B55">
        <w:tc>
          <w:tcPr>
            <w:tcW w:w="792" w:type="dxa"/>
            <w:shd w:val="clear" w:color="auto" w:fill="auto"/>
          </w:tcPr>
          <w:p w14:paraId="3883911E" w14:textId="49D4EA8A" w:rsidR="008740F3" w:rsidRDefault="6359F20E" w:rsidP="22C71B55">
            <w:pPr>
              <w:rPr>
                <w:sz w:val="20"/>
                <w:szCs w:val="20"/>
                <w:vertAlign w:val="subscript"/>
              </w:rPr>
            </w:pPr>
            <w:r>
              <w:t>❍</w:t>
            </w:r>
            <w:r w:rsidRPr="22C71B55">
              <w:rPr>
                <w:sz w:val="20"/>
                <w:szCs w:val="20"/>
                <w:vertAlign w:val="subscript"/>
              </w:rPr>
              <w:t xml:space="preserve">   </w:t>
            </w:r>
            <w:r w:rsidR="31DFDE9D" w:rsidRPr="22C71B55">
              <w:rPr>
                <w:sz w:val="20"/>
                <w:szCs w:val="20"/>
                <w:vertAlign w:val="subscript"/>
              </w:rPr>
              <w:t>99</w:t>
            </w:r>
          </w:p>
        </w:tc>
        <w:tc>
          <w:tcPr>
            <w:tcW w:w="9288" w:type="dxa"/>
            <w:shd w:val="clear" w:color="auto" w:fill="auto"/>
          </w:tcPr>
          <w:p w14:paraId="2A63042A" w14:textId="77777777" w:rsidR="008740F3" w:rsidRDefault="00692BC4">
            <w:r>
              <w:t>Prefer not to answer</w:t>
            </w:r>
          </w:p>
        </w:tc>
      </w:tr>
    </w:tbl>
    <w:p w14:paraId="260CE791" w14:textId="77777777" w:rsidR="008740F3" w:rsidRDefault="008740F3"/>
    <w:p w14:paraId="581C6C08" w14:textId="77777777" w:rsidR="008740F3" w:rsidRDefault="00692BC4">
      <w:pPr>
        <w:keepNext/>
        <w:spacing w:after="40"/>
      </w:pPr>
      <w:r>
        <w:rPr>
          <w:b/>
        </w:rPr>
        <w:t>Q38b</w:t>
      </w:r>
      <w:r>
        <w:rPr>
          <w:i/>
          <w:sz w:val="20"/>
        </w:rPr>
        <w:tab/>
        <w:t>Show if Q38a yes (Q38a = 1)</w:t>
      </w:r>
    </w:p>
    <w:p w14:paraId="55695E40" w14:textId="77777777" w:rsidR="008740F3" w:rsidRDefault="00692BC4">
      <w:pPr>
        <w:keepNext/>
        <w:spacing w:after="0"/>
      </w:pPr>
      <w:r>
        <w:t>What was the outcome of the most recent business that you sold or closed?</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5E0BC986" w14:textId="77777777">
        <w:tc>
          <w:tcPr>
            <w:tcW w:w="792" w:type="dxa"/>
            <w:shd w:val="clear" w:color="auto" w:fill="auto"/>
          </w:tcPr>
          <w:p w14:paraId="465193F1" w14:textId="77777777" w:rsidR="008740F3" w:rsidRDefault="00692BC4">
            <w:r>
              <w:t>❍</w:t>
            </w:r>
            <w:r>
              <w:rPr>
                <w:sz w:val="20"/>
                <w:vertAlign w:val="subscript"/>
              </w:rPr>
              <w:t xml:space="preserve">   1</w:t>
            </w:r>
          </w:p>
        </w:tc>
        <w:tc>
          <w:tcPr>
            <w:tcW w:w="9288" w:type="dxa"/>
            <w:shd w:val="clear" w:color="auto" w:fill="auto"/>
          </w:tcPr>
          <w:p w14:paraId="42A56476" w14:textId="77777777" w:rsidR="008740F3" w:rsidRDefault="00692BC4">
            <w:r>
              <w:t>I sold the business at a profit</w:t>
            </w:r>
          </w:p>
        </w:tc>
      </w:tr>
      <w:tr w:rsidR="008740F3" w14:paraId="09B4BF3B" w14:textId="77777777">
        <w:tc>
          <w:tcPr>
            <w:tcW w:w="792" w:type="dxa"/>
            <w:shd w:val="clear" w:color="auto" w:fill="auto"/>
          </w:tcPr>
          <w:p w14:paraId="053EFE89" w14:textId="77777777" w:rsidR="008740F3" w:rsidRDefault="00692BC4">
            <w:r>
              <w:t>❍</w:t>
            </w:r>
            <w:r>
              <w:rPr>
                <w:sz w:val="20"/>
                <w:vertAlign w:val="subscript"/>
              </w:rPr>
              <w:t xml:space="preserve">   2</w:t>
            </w:r>
          </w:p>
        </w:tc>
        <w:tc>
          <w:tcPr>
            <w:tcW w:w="9288" w:type="dxa"/>
            <w:shd w:val="clear" w:color="auto" w:fill="auto"/>
          </w:tcPr>
          <w:p w14:paraId="5CB793FA" w14:textId="77777777" w:rsidR="008740F3" w:rsidRDefault="00692BC4">
            <w:r>
              <w:t>I sold the business and broke-even</w:t>
            </w:r>
          </w:p>
        </w:tc>
      </w:tr>
      <w:tr w:rsidR="008740F3" w14:paraId="4F977E88" w14:textId="77777777">
        <w:tc>
          <w:tcPr>
            <w:tcW w:w="792" w:type="dxa"/>
            <w:shd w:val="clear" w:color="auto" w:fill="auto"/>
          </w:tcPr>
          <w:p w14:paraId="7618F300" w14:textId="77777777" w:rsidR="008740F3" w:rsidRDefault="00692BC4">
            <w:r>
              <w:t>❍</w:t>
            </w:r>
            <w:r>
              <w:rPr>
                <w:sz w:val="20"/>
                <w:vertAlign w:val="subscript"/>
              </w:rPr>
              <w:t xml:space="preserve">   3</w:t>
            </w:r>
          </w:p>
        </w:tc>
        <w:tc>
          <w:tcPr>
            <w:tcW w:w="9288" w:type="dxa"/>
            <w:shd w:val="clear" w:color="auto" w:fill="auto"/>
          </w:tcPr>
          <w:p w14:paraId="362F4C86" w14:textId="77777777" w:rsidR="008740F3" w:rsidRDefault="00692BC4">
            <w:r>
              <w:t>I sold the business at a loss</w:t>
            </w:r>
          </w:p>
        </w:tc>
      </w:tr>
      <w:tr w:rsidR="008740F3" w14:paraId="2047B7C3" w14:textId="77777777">
        <w:tc>
          <w:tcPr>
            <w:tcW w:w="792" w:type="dxa"/>
            <w:shd w:val="clear" w:color="auto" w:fill="auto"/>
          </w:tcPr>
          <w:p w14:paraId="01DDF6AF" w14:textId="77777777" w:rsidR="008740F3" w:rsidRDefault="00692BC4">
            <w:r>
              <w:t>❍</w:t>
            </w:r>
            <w:r>
              <w:rPr>
                <w:sz w:val="20"/>
                <w:vertAlign w:val="subscript"/>
              </w:rPr>
              <w:t xml:space="preserve">   4</w:t>
            </w:r>
          </w:p>
        </w:tc>
        <w:tc>
          <w:tcPr>
            <w:tcW w:w="9288" w:type="dxa"/>
            <w:shd w:val="clear" w:color="auto" w:fill="auto"/>
          </w:tcPr>
          <w:p w14:paraId="3B4D51CB" w14:textId="77777777" w:rsidR="008740F3" w:rsidRDefault="00692BC4">
            <w:r>
              <w:t>I closed the business because it was losing money</w:t>
            </w:r>
          </w:p>
        </w:tc>
      </w:tr>
      <w:tr w:rsidR="008740F3" w14:paraId="56BD8307" w14:textId="77777777">
        <w:tc>
          <w:tcPr>
            <w:tcW w:w="792" w:type="dxa"/>
            <w:shd w:val="clear" w:color="auto" w:fill="auto"/>
          </w:tcPr>
          <w:p w14:paraId="7A61643E" w14:textId="77777777" w:rsidR="008740F3" w:rsidRDefault="00692BC4">
            <w:r>
              <w:t>❍</w:t>
            </w:r>
            <w:r>
              <w:rPr>
                <w:sz w:val="20"/>
                <w:vertAlign w:val="subscript"/>
              </w:rPr>
              <w:t xml:space="preserve">   5</w:t>
            </w:r>
          </w:p>
        </w:tc>
        <w:tc>
          <w:tcPr>
            <w:tcW w:w="9288" w:type="dxa"/>
            <w:shd w:val="clear" w:color="auto" w:fill="auto"/>
          </w:tcPr>
          <w:p w14:paraId="054F8567" w14:textId="77777777" w:rsidR="008740F3" w:rsidRDefault="00692BC4">
            <w:r>
              <w:t xml:space="preserve">I closed </w:t>
            </w:r>
            <w:proofErr w:type="gramStart"/>
            <w:r>
              <w:t>for reasons</w:t>
            </w:r>
            <w:proofErr w:type="gramEnd"/>
            <w:r>
              <w:t xml:space="preserve"> other reasons</w:t>
            </w:r>
          </w:p>
        </w:tc>
      </w:tr>
      <w:tr w:rsidR="008740F3" w14:paraId="6661B008" w14:textId="77777777">
        <w:tc>
          <w:tcPr>
            <w:tcW w:w="792" w:type="dxa"/>
            <w:shd w:val="clear" w:color="auto" w:fill="auto"/>
          </w:tcPr>
          <w:p w14:paraId="3F588FBD" w14:textId="77777777" w:rsidR="008740F3" w:rsidRDefault="00692BC4">
            <w:r>
              <w:t>❍</w:t>
            </w:r>
            <w:r>
              <w:rPr>
                <w:sz w:val="20"/>
                <w:vertAlign w:val="subscript"/>
              </w:rPr>
              <w:t xml:space="preserve">   98</w:t>
            </w:r>
          </w:p>
        </w:tc>
        <w:tc>
          <w:tcPr>
            <w:tcW w:w="9288" w:type="dxa"/>
            <w:shd w:val="clear" w:color="auto" w:fill="auto"/>
          </w:tcPr>
          <w:p w14:paraId="438F2A97" w14:textId="77777777" w:rsidR="008740F3" w:rsidRDefault="00692BC4">
            <w:r>
              <w:t>Don't know</w:t>
            </w:r>
          </w:p>
        </w:tc>
      </w:tr>
      <w:tr w:rsidR="008740F3" w14:paraId="62D608CF" w14:textId="77777777">
        <w:tc>
          <w:tcPr>
            <w:tcW w:w="792" w:type="dxa"/>
            <w:shd w:val="clear" w:color="auto" w:fill="auto"/>
          </w:tcPr>
          <w:p w14:paraId="4CAB0031" w14:textId="77777777" w:rsidR="008740F3" w:rsidRDefault="00692BC4">
            <w:r>
              <w:t>❍</w:t>
            </w:r>
            <w:r>
              <w:rPr>
                <w:sz w:val="20"/>
                <w:vertAlign w:val="subscript"/>
              </w:rPr>
              <w:t xml:space="preserve">   99</w:t>
            </w:r>
          </w:p>
        </w:tc>
        <w:tc>
          <w:tcPr>
            <w:tcW w:w="9288" w:type="dxa"/>
            <w:shd w:val="clear" w:color="auto" w:fill="auto"/>
          </w:tcPr>
          <w:p w14:paraId="5733371C" w14:textId="77777777" w:rsidR="008740F3" w:rsidRDefault="00692BC4">
            <w:r>
              <w:t>Prefer not to answer</w:t>
            </w:r>
          </w:p>
        </w:tc>
      </w:tr>
    </w:tbl>
    <w:p w14:paraId="481CCCA8" w14:textId="77777777" w:rsidR="008740F3" w:rsidRDefault="008740F3"/>
    <w:p w14:paraId="13E4329C" w14:textId="77777777" w:rsidR="008740F3" w:rsidRDefault="00692BC4">
      <w:pPr>
        <w:keepNext/>
        <w:spacing w:after="40"/>
      </w:pPr>
      <w:r>
        <w:rPr>
          <w:b/>
        </w:rPr>
        <w:t>Q4b</w:t>
      </w:r>
    </w:p>
    <w:p w14:paraId="34763B87" w14:textId="77777777" w:rsidR="008740F3" w:rsidRDefault="00692BC4">
      <w:pPr>
        <w:keepNext/>
        <w:spacing w:after="0"/>
      </w:pPr>
      <w:r>
        <w:t>What is the average annual financial turnover of your business?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4AED2B3F" w14:textId="77777777" w:rsidTr="22C71B55">
        <w:tc>
          <w:tcPr>
            <w:tcW w:w="792" w:type="dxa"/>
            <w:shd w:val="clear" w:color="auto" w:fill="auto"/>
          </w:tcPr>
          <w:p w14:paraId="36D66E01" w14:textId="77777777" w:rsidR="008740F3" w:rsidRDefault="00692BC4">
            <w:r>
              <w:t>❍</w:t>
            </w:r>
            <w:r>
              <w:rPr>
                <w:sz w:val="20"/>
                <w:vertAlign w:val="subscript"/>
              </w:rPr>
              <w:t xml:space="preserve">   1</w:t>
            </w:r>
          </w:p>
        </w:tc>
        <w:tc>
          <w:tcPr>
            <w:tcW w:w="9288" w:type="dxa"/>
            <w:shd w:val="clear" w:color="auto" w:fill="auto"/>
          </w:tcPr>
          <w:p w14:paraId="5B46EC89" w14:textId="77777777" w:rsidR="008740F3" w:rsidRDefault="00692BC4">
            <w:r>
              <w:t>£0.00</w:t>
            </w:r>
          </w:p>
        </w:tc>
      </w:tr>
      <w:tr w:rsidR="008740F3" w14:paraId="1BC5B48E" w14:textId="77777777" w:rsidTr="22C71B55">
        <w:tc>
          <w:tcPr>
            <w:tcW w:w="792" w:type="dxa"/>
            <w:shd w:val="clear" w:color="auto" w:fill="auto"/>
          </w:tcPr>
          <w:p w14:paraId="07A0E3CF" w14:textId="77777777" w:rsidR="008740F3" w:rsidRDefault="00692BC4">
            <w:r>
              <w:t>❍</w:t>
            </w:r>
            <w:r>
              <w:rPr>
                <w:sz w:val="20"/>
                <w:vertAlign w:val="subscript"/>
              </w:rPr>
              <w:t xml:space="preserve">   2</w:t>
            </w:r>
          </w:p>
        </w:tc>
        <w:tc>
          <w:tcPr>
            <w:tcW w:w="9288" w:type="dxa"/>
            <w:shd w:val="clear" w:color="auto" w:fill="auto"/>
          </w:tcPr>
          <w:p w14:paraId="42504076" w14:textId="77777777" w:rsidR="008740F3" w:rsidRDefault="00692BC4">
            <w:r>
              <w:t>£1.00 - £10,000</w:t>
            </w:r>
          </w:p>
        </w:tc>
      </w:tr>
      <w:tr w:rsidR="008740F3" w14:paraId="57D64897" w14:textId="77777777" w:rsidTr="22C71B55">
        <w:tc>
          <w:tcPr>
            <w:tcW w:w="792" w:type="dxa"/>
            <w:shd w:val="clear" w:color="auto" w:fill="auto"/>
          </w:tcPr>
          <w:p w14:paraId="0AAC5C38" w14:textId="77777777" w:rsidR="008740F3" w:rsidRDefault="00692BC4">
            <w:r>
              <w:t>❍</w:t>
            </w:r>
            <w:r>
              <w:rPr>
                <w:sz w:val="20"/>
                <w:vertAlign w:val="subscript"/>
              </w:rPr>
              <w:t xml:space="preserve">   3</w:t>
            </w:r>
          </w:p>
        </w:tc>
        <w:tc>
          <w:tcPr>
            <w:tcW w:w="9288" w:type="dxa"/>
            <w:shd w:val="clear" w:color="auto" w:fill="auto"/>
          </w:tcPr>
          <w:p w14:paraId="115A7F67" w14:textId="77777777" w:rsidR="008740F3" w:rsidRDefault="00692BC4">
            <w:r>
              <w:t>£10,001 - £25,000</w:t>
            </w:r>
          </w:p>
        </w:tc>
      </w:tr>
      <w:tr w:rsidR="008740F3" w14:paraId="4271C85F" w14:textId="77777777" w:rsidTr="22C71B55">
        <w:tc>
          <w:tcPr>
            <w:tcW w:w="792" w:type="dxa"/>
            <w:shd w:val="clear" w:color="auto" w:fill="auto"/>
          </w:tcPr>
          <w:p w14:paraId="52ABAF35" w14:textId="77777777" w:rsidR="008740F3" w:rsidRDefault="00692BC4">
            <w:r>
              <w:lastRenderedPageBreak/>
              <w:t>❍</w:t>
            </w:r>
            <w:r>
              <w:rPr>
                <w:sz w:val="20"/>
                <w:vertAlign w:val="subscript"/>
              </w:rPr>
              <w:t xml:space="preserve">   4</w:t>
            </w:r>
          </w:p>
        </w:tc>
        <w:tc>
          <w:tcPr>
            <w:tcW w:w="9288" w:type="dxa"/>
            <w:shd w:val="clear" w:color="auto" w:fill="auto"/>
          </w:tcPr>
          <w:p w14:paraId="1F6D62BE" w14:textId="77777777" w:rsidR="008740F3" w:rsidRDefault="00692BC4">
            <w:r>
              <w:t>£25,001 - £50,000</w:t>
            </w:r>
          </w:p>
        </w:tc>
      </w:tr>
      <w:tr w:rsidR="008740F3" w14:paraId="736DF12B" w14:textId="77777777" w:rsidTr="22C71B55">
        <w:tc>
          <w:tcPr>
            <w:tcW w:w="792" w:type="dxa"/>
            <w:shd w:val="clear" w:color="auto" w:fill="auto"/>
          </w:tcPr>
          <w:p w14:paraId="2220CAF1" w14:textId="77777777" w:rsidR="008740F3" w:rsidRDefault="00692BC4">
            <w:r>
              <w:t>❍</w:t>
            </w:r>
            <w:r>
              <w:rPr>
                <w:sz w:val="20"/>
                <w:vertAlign w:val="subscript"/>
              </w:rPr>
              <w:t xml:space="preserve">   5</w:t>
            </w:r>
          </w:p>
        </w:tc>
        <w:tc>
          <w:tcPr>
            <w:tcW w:w="9288" w:type="dxa"/>
            <w:shd w:val="clear" w:color="auto" w:fill="auto"/>
          </w:tcPr>
          <w:p w14:paraId="5F163EA4" w14:textId="77777777" w:rsidR="008740F3" w:rsidRDefault="00692BC4">
            <w:r>
              <w:t>£50,001 - £75,000</w:t>
            </w:r>
          </w:p>
        </w:tc>
      </w:tr>
      <w:tr w:rsidR="008740F3" w14:paraId="3FBE2E9B" w14:textId="77777777" w:rsidTr="22C71B55">
        <w:tc>
          <w:tcPr>
            <w:tcW w:w="792" w:type="dxa"/>
            <w:shd w:val="clear" w:color="auto" w:fill="auto"/>
          </w:tcPr>
          <w:p w14:paraId="5BC9E56C" w14:textId="77777777" w:rsidR="008740F3" w:rsidRDefault="00692BC4">
            <w:r>
              <w:t>❍</w:t>
            </w:r>
            <w:r>
              <w:rPr>
                <w:sz w:val="20"/>
                <w:vertAlign w:val="subscript"/>
              </w:rPr>
              <w:t xml:space="preserve">   6</w:t>
            </w:r>
          </w:p>
        </w:tc>
        <w:tc>
          <w:tcPr>
            <w:tcW w:w="9288" w:type="dxa"/>
            <w:shd w:val="clear" w:color="auto" w:fill="auto"/>
          </w:tcPr>
          <w:p w14:paraId="6B73422A" w14:textId="77777777" w:rsidR="008740F3" w:rsidRDefault="00692BC4">
            <w:r>
              <w:t>£75,001 - £100,000</w:t>
            </w:r>
          </w:p>
        </w:tc>
      </w:tr>
      <w:tr w:rsidR="008740F3" w14:paraId="720C0CFD" w14:textId="77777777" w:rsidTr="22C71B55">
        <w:tc>
          <w:tcPr>
            <w:tcW w:w="792" w:type="dxa"/>
            <w:shd w:val="clear" w:color="auto" w:fill="auto"/>
          </w:tcPr>
          <w:p w14:paraId="7E0ED921" w14:textId="77777777" w:rsidR="008740F3" w:rsidRDefault="00692BC4">
            <w:r>
              <w:t>❍</w:t>
            </w:r>
            <w:r>
              <w:rPr>
                <w:sz w:val="20"/>
                <w:vertAlign w:val="subscript"/>
              </w:rPr>
              <w:t xml:space="preserve">   7</w:t>
            </w:r>
          </w:p>
        </w:tc>
        <w:tc>
          <w:tcPr>
            <w:tcW w:w="9288" w:type="dxa"/>
            <w:shd w:val="clear" w:color="auto" w:fill="auto"/>
          </w:tcPr>
          <w:p w14:paraId="1AACCB9D" w14:textId="77777777" w:rsidR="008740F3" w:rsidRDefault="00692BC4">
            <w:r>
              <w:t>£100,001 - £150,000</w:t>
            </w:r>
          </w:p>
        </w:tc>
      </w:tr>
      <w:tr w:rsidR="008740F3" w14:paraId="0FD7A79F" w14:textId="77777777" w:rsidTr="22C71B55">
        <w:tc>
          <w:tcPr>
            <w:tcW w:w="792" w:type="dxa"/>
            <w:shd w:val="clear" w:color="auto" w:fill="auto"/>
          </w:tcPr>
          <w:p w14:paraId="535B46A3" w14:textId="77777777" w:rsidR="008740F3" w:rsidRDefault="00692BC4">
            <w:r>
              <w:t>❍</w:t>
            </w:r>
            <w:r>
              <w:rPr>
                <w:sz w:val="20"/>
                <w:vertAlign w:val="subscript"/>
              </w:rPr>
              <w:t xml:space="preserve">   8</w:t>
            </w:r>
          </w:p>
        </w:tc>
        <w:tc>
          <w:tcPr>
            <w:tcW w:w="9288" w:type="dxa"/>
            <w:shd w:val="clear" w:color="auto" w:fill="auto"/>
          </w:tcPr>
          <w:p w14:paraId="6FB1B773" w14:textId="77777777" w:rsidR="008740F3" w:rsidRDefault="00692BC4">
            <w:r>
              <w:t>£150,001 - £200,000</w:t>
            </w:r>
          </w:p>
        </w:tc>
      </w:tr>
      <w:tr w:rsidR="008740F3" w14:paraId="79A980B7" w14:textId="77777777" w:rsidTr="22C71B55">
        <w:tc>
          <w:tcPr>
            <w:tcW w:w="792" w:type="dxa"/>
            <w:shd w:val="clear" w:color="auto" w:fill="auto"/>
          </w:tcPr>
          <w:p w14:paraId="5F464784" w14:textId="77777777" w:rsidR="008740F3" w:rsidRDefault="00692BC4">
            <w:r>
              <w:t>❍</w:t>
            </w:r>
            <w:r>
              <w:rPr>
                <w:sz w:val="20"/>
                <w:vertAlign w:val="subscript"/>
              </w:rPr>
              <w:t xml:space="preserve">   9</w:t>
            </w:r>
          </w:p>
        </w:tc>
        <w:tc>
          <w:tcPr>
            <w:tcW w:w="9288" w:type="dxa"/>
            <w:shd w:val="clear" w:color="auto" w:fill="auto"/>
          </w:tcPr>
          <w:p w14:paraId="26327B1B" w14:textId="77777777" w:rsidR="008740F3" w:rsidRDefault="00692BC4">
            <w:r>
              <w:t>£200,001 - £250,000</w:t>
            </w:r>
          </w:p>
        </w:tc>
      </w:tr>
      <w:tr w:rsidR="008740F3" w14:paraId="12257CFC" w14:textId="77777777" w:rsidTr="22C71B55">
        <w:tc>
          <w:tcPr>
            <w:tcW w:w="792" w:type="dxa"/>
            <w:shd w:val="clear" w:color="auto" w:fill="auto"/>
          </w:tcPr>
          <w:p w14:paraId="76BBD860" w14:textId="77777777" w:rsidR="008740F3" w:rsidRDefault="00692BC4">
            <w:r>
              <w:t>❍</w:t>
            </w:r>
            <w:r>
              <w:rPr>
                <w:sz w:val="20"/>
                <w:vertAlign w:val="subscript"/>
              </w:rPr>
              <w:t xml:space="preserve">   10</w:t>
            </w:r>
          </w:p>
        </w:tc>
        <w:tc>
          <w:tcPr>
            <w:tcW w:w="9288" w:type="dxa"/>
            <w:shd w:val="clear" w:color="auto" w:fill="auto"/>
          </w:tcPr>
          <w:p w14:paraId="1F68CA4C" w14:textId="77777777" w:rsidR="008740F3" w:rsidRDefault="00692BC4">
            <w:r>
              <w:t>£250,001 - £300,000</w:t>
            </w:r>
          </w:p>
        </w:tc>
      </w:tr>
      <w:tr w:rsidR="008740F3" w14:paraId="78241392" w14:textId="77777777" w:rsidTr="22C71B55">
        <w:tc>
          <w:tcPr>
            <w:tcW w:w="792" w:type="dxa"/>
            <w:shd w:val="clear" w:color="auto" w:fill="auto"/>
          </w:tcPr>
          <w:p w14:paraId="43388BF0" w14:textId="77777777" w:rsidR="008740F3" w:rsidRDefault="00692BC4">
            <w:r>
              <w:t>❍</w:t>
            </w:r>
            <w:r>
              <w:rPr>
                <w:sz w:val="20"/>
                <w:vertAlign w:val="subscript"/>
              </w:rPr>
              <w:t xml:space="preserve">   11</w:t>
            </w:r>
          </w:p>
        </w:tc>
        <w:tc>
          <w:tcPr>
            <w:tcW w:w="9288" w:type="dxa"/>
            <w:shd w:val="clear" w:color="auto" w:fill="auto"/>
          </w:tcPr>
          <w:p w14:paraId="6B5D5F76" w14:textId="77777777" w:rsidR="008740F3" w:rsidRDefault="00692BC4">
            <w:r>
              <w:t>£300,001 - £350,000</w:t>
            </w:r>
          </w:p>
        </w:tc>
      </w:tr>
      <w:tr w:rsidR="008740F3" w14:paraId="5485A34C" w14:textId="77777777" w:rsidTr="22C71B55">
        <w:tc>
          <w:tcPr>
            <w:tcW w:w="792" w:type="dxa"/>
            <w:shd w:val="clear" w:color="auto" w:fill="auto"/>
          </w:tcPr>
          <w:p w14:paraId="1B0FC2D9" w14:textId="77777777" w:rsidR="008740F3" w:rsidRDefault="00692BC4">
            <w:r>
              <w:t>❍</w:t>
            </w:r>
            <w:r>
              <w:rPr>
                <w:sz w:val="20"/>
                <w:vertAlign w:val="subscript"/>
              </w:rPr>
              <w:t xml:space="preserve">   12</w:t>
            </w:r>
          </w:p>
        </w:tc>
        <w:tc>
          <w:tcPr>
            <w:tcW w:w="9288" w:type="dxa"/>
            <w:shd w:val="clear" w:color="auto" w:fill="auto"/>
          </w:tcPr>
          <w:p w14:paraId="46B2CD95" w14:textId="77777777" w:rsidR="008740F3" w:rsidRDefault="00692BC4">
            <w:r>
              <w:t>£350,001 - £400,000</w:t>
            </w:r>
          </w:p>
        </w:tc>
      </w:tr>
      <w:tr w:rsidR="008740F3" w14:paraId="0407E483" w14:textId="77777777" w:rsidTr="22C71B55">
        <w:tc>
          <w:tcPr>
            <w:tcW w:w="792" w:type="dxa"/>
            <w:shd w:val="clear" w:color="auto" w:fill="auto"/>
          </w:tcPr>
          <w:p w14:paraId="25D6701B" w14:textId="77777777" w:rsidR="008740F3" w:rsidRDefault="00692BC4">
            <w:r>
              <w:t>❍</w:t>
            </w:r>
            <w:r>
              <w:rPr>
                <w:sz w:val="20"/>
                <w:vertAlign w:val="subscript"/>
              </w:rPr>
              <w:t xml:space="preserve">   13</w:t>
            </w:r>
          </w:p>
        </w:tc>
        <w:tc>
          <w:tcPr>
            <w:tcW w:w="9288" w:type="dxa"/>
            <w:shd w:val="clear" w:color="auto" w:fill="auto"/>
          </w:tcPr>
          <w:p w14:paraId="2E9778F4" w14:textId="77777777" w:rsidR="008740F3" w:rsidRDefault="00692BC4">
            <w:r>
              <w:t>£400,001 - £500,000</w:t>
            </w:r>
          </w:p>
        </w:tc>
      </w:tr>
      <w:tr w:rsidR="008740F3" w14:paraId="54690EE5" w14:textId="77777777" w:rsidTr="22C71B55">
        <w:tc>
          <w:tcPr>
            <w:tcW w:w="792" w:type="dxa"/>
            <w:shd w:val="clear" w:color="auto" w:fill="auto"/>
          </w:tcPr>
          <w:p w14:paraId="3DD62E16" w14:textId="77777777" w:rsidR="008740F3" w:rsidRDefault="00692BC4">
            <w:r>
              <w:t>❍</w:t>
            </w:r>
            <w:r>
              <w:rPr>
                <w:sz w:val="20"/>
                <w:vertAlign w:val="subscript"/>
              </w:rPr>
              <w:t xml:space="preserve">   14</w:t>
            </w:r>
          </w:p>
        </w:tc>
        <w:tc>
          <w:tcPr>
            <w:tcW w:w="9288" w:type="dxa"/>
            <w:shd w:val="clear" w:color="auto" w:fill="auto"/>
          </w:tcPr>
          <w:p w14:paraId="5CB2DA2E" w14:textId="77777777" w:rsidR="008740F3" w:rsidRDefault="00692BC4">
            <w:r>
              <w:t>Over £500,000</w:t>
            </w:r>
          </w:p>
        </w:tc>
      </w:tr>
      <w:tr w:rsidR="008740F3" w14:paraId="1019F87A" w14:textId="77777777" w:rsidTr="22C71B55">
        <w:tc>
          <w:tcPr>
            <w:tcW w:w="792" w:type="dxa"/>
            <w:shd w:val="clear" w:color="auto" w:fill="auto"/>
          </w:tcPr>
          <w:p w14:paraId="5D6D4E84" w14:textId="3A435360" w:rsidR="008740F3" w:rsidRDefault="6359F20E" w:rsidP="22C71B55">
            <w:pPr>
              <w:rPr>
                <w:sz w:val="20"/>
                <w:szCs w:val="20"/>
                <w:vertAlign w:val="subscript"/>
              </w:rPr>
            </w:pPr>
            <w:r>
              <w:t>❍</w:t>
            </w:r>
            <w:r w:rsidRPr="22C71B55">
              <w:rPr>
                <w:sz w:val="20"/>
                <w:szCs w:val="20"/>
                <w:vertAlign w:val="subscript"/>
              </w:rPr>
              <w:t xml:space="preserve">   </w:t>
            </w:r>
            <w:r w:rsidR="70ED9729" w:rsidRPr="22C71B55">
              <w:rPr>
                <w:sz w:val="20"/>
                <w:szCs w:val="20"/>
                <w:vertAlign w:val="subscript"/>
              </w:rPr>
              <w:t>98</w:t>
            </w:r>
          </w:p>
        </w:tc>
        <w:tc>
          <w:tcPr>
            <w:tcW w:w="9288" w:type="dxa"/>
            <w:shd w:val="clear" w:color="auto" w:fill="auto"/>
          </w:tcPr>
          <w:p w14:paraId="456A0A4D" w14:textId="77777777" w:rsidR="008740F3" w:rsidRDefault="00692BC4">
            <w:r>
              <w:t>Don’t know</w:t>
            </w:r>
            <w:r>
              <w:rPr>
                <w:i/>
                <w:color w:val="A8A8A8"/>
                <w:sz w:val="20"/>
              </w:rPr>
              <w:tab/>
              <w:t>(Exclusive)</w:t>
            </w:r>
          </w:p>
        </w:tc>
      </w:tr>
      <w:tr w:rsidR="008740F3" w14:paraId="3A9A1492" w14:textId="77777777" w:rsidTr="22C71B55">
        <w:tc>
          <w:tcPr>
            <w:tcW w:w="792" w:type="dxa"/>
            <w:shd w:val="clear" w:color="auto" w:fill="auto"/>
          </w:tcPr>
          <w:p w14:paraId="4F5E2541" w14:textId="315020B7" w:rsidR="008740F3" w:rsidRDefault="6359F20E" w:rsidP="22C71B55">
            <w:pPr>
              <w:rPr>
                <w:sz w:val="20"/>
                <w:szCs w:val="20"/>
                <w:vertAlign w:val="subscript"/>
              </w:rPr>
            </w:pPr>
            <w:r>
              <w:t>❍</w:t>
            </w:r>
            <w:r w:rsidRPr="22C71B55">
              <w:rPr>
                <w:sz w:val="20"/>
                <w:szCs w:val="20"/>
                <w:vertAlign w:val="subscript"/>
              </w:rPr>
              <w:t xml:space="preserve">   </w:t>
            </w:r>
            <w:r w:rsidR="342A6C9A" w:rsidRPr="22C71B55">
              <w:rPr>
                <w:sz w:val="20"/>
                <w:szCs w:val="20"/>
                <w:vertAlign w:val="subscript"/>
              </w:rPr>
              <w:t>99</w:t>
            </w:r>
          </w:p>
        </w:tc>
        <w:tc>
          <w:tcPr>
            <w:tcW w:w="9288" w:type="dxa"/>
            <w:shd w:val="clear" w:color="auto" w:fill="auto"/>
          </w:tcPr>
          <w:p w14:paraId="69C80CA5" w14:textId="77777777" w:rsidR="008740F3" w:rsidRDefault="00692BC4">
            <w:r>
              <w:t>Prefer not to answer</w:t>
            </w:r>
            <w:r>
              <w:rPr>
                <w:i/>
                <w:color w:val="A8A8A8"/>
                <w:sz w:val="20"/>
              </w:rPr>
              <w:tab/>
              <w:t>(Exclusive)</w:t>
            </w:r>
          </w:p>
        </w:tc>
      </w:tr>
    </w:tbl>
    <w:p w14:paraId="4413FDD4" w14:textId="77777777" w:rsidR="008740F3" w:rsidRDefault="008740F3"/>
    <w:p w14:paraId="4DFD9138" w14:textId="77777777" w:rsidR="008740F3" w:rsidRDefault="00692BC4">
      <w:pPr>
        <w:keepNext/>
        <w:spacing w:after="40"/>
      </w:pPr>
      <w:r>
        <w:rPr>
          <w:b/>
        </w:rPr>
        <w:t>Q39a</w:t>
      </w:r>
    </w:p>
    <w:p w14:paraId="13B8FE11" w14:textId="6532FAE8" w:rsidR="008740F3" w:rsidRDefault="00692BC4">
      <w:pPr>
        <w:keepNext/>
        <w:spacing w:after="0"/>
      </w:pPr>
      <w:r>
        <w:t xml:space="preserve">How, if at all, do you expect that your </w:t>
      </w:r>
      <w:commentRangeStart w:id="10"/>
      <w:r w:rsidR="4E3B8626">
        <w:t>202</w:t>
      </w:r>
      <w:ins w:id="11" w:author="Andrew Scollay" w:date="2025-05-02T16:10:00Z" w16du:dateUtc="2025-05-02T22:10:00Z">
        <w:r w:rsidR="00102EDA">
          <w:t>5</w:t>
        </w:r>
      </w:ins>
      <w:del w:id="12" w:author="Andrew Scollay" w:date="2025-05-02T16:10:00Z" w16du:dateUtc="2025-05-02T22:10:00Z">
        <w:r w:rsidR="4E3B8626" w:rsidDel="00102EDA">
          <w:delText>4</w:delText>
        </w:r>
      </w:del>
      <w:r>
        <w:t xml:space="preserve"> i</w:t>
      </w:r>
      <w:commentRangeEnd w:id="10"/>
      <w:r w:rsidR="00102EDA">
        <w:rPr>
          <w:rStyle w:val="CommentReference"/>
        </w:rPr>
        <w:commentReference w:id="10"/>
      </w:r>
      <w:r>
        <w:t>ncome from this business will compare to your income from this business in 202</w:t>
      </w:r>
      <w:ins w:id="13" w:author="Andrew Scollay" w:date="2025-05-02T16:10:00Z" w16du:dateUtc="2025-05-02T22:10:00Z">
        <w:r w:rsidR="00102EDA">
          <w:t>4</w:t>
        </w:r>
      </w:ins>
      <w:del w:id="14" w:author="Andrew Scollay" w:date="2025-05-02T16:10:00Z" w16du:dateUtc="2025-05-02T22:10:00Z">
        <w:r w:rsidDel="00102EDA">
          <w:delText>3</w:delText>
        </w:r>
      </w:del>
      <w:r>
        <w:t>?</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7B627E9D" w14:textId="77777777" w:rsidTr="22C71B55">
        <w:tc>
          <w:tcPr>
            <w:tcW w:w="792" w:type="dxa"/>
            <w:shd w:val="clear" w:color="auto" w:fill="auto"/>
          </w:tcPr>
          <w:p w14:paraId="3AF79B28" w14:textId="77777777" w:rsidR="008740F3" w:rsidRDefault="00692BC4">
            <w:r>
              <w:t>❍</w:t>
            </w:r>
            <w:r>
              <w:rPr>
                <w:sz w:val="20"/>
                <w:vertAlign w:val="subscript"/>
              </w:rPr>
              <w:t xml:space="preserve">   1</w:t>
            </w:r>
          </w:p>
        </w:tc>
        <w:tc>
          <w:tcPr>
            <w:tcW w:w="9288" w:type="dxa"/>
            <w:shd w:val="clear" w:color="auto" w:fill="auto"/>
          </w:tcPr>
          <w:p w14:paraId="48082439" w14:textId="434FF854" w:rsidR="008740F3" w:rsidRDefault="00692BC4">
            <w:r>
              <w:t xml:space="preserve">My income will be </w:t>
            </w:r>
            <w:r>
              <w:rPr>
                <w:b/>
              </w:rPr>
              <w:t xml:space="preserve">significantly greater </w:t>
            </w:r>
            <w:r>
              <w:t>in 202</w:t>
            </w:r>
            <w:ins w:id="15" w:author="Andrew Scollay" w:date="2025-05-02T16:11:00Z" w16du:dateUtc="2025-05-02T22:11:00Z">
              <w:r w:rsidR="00102EDA">
                <w:t>5</w:t>
              </w:r>
            </w:ins>
            <w:del w:id="16" w:author="Andrew Scollay" w:date="2025-05-02T16:11:00Z" w16du:dateUtc="2025-05-02T22:11:00Z">
              <w:r w:rsidDel="00102EDA">
                <w:delText>4</w:delText>
              </w:r>
            </w:del>
            <w:r>
              <w:t>, compared to 202</w:t>
            </w:r>
            <w:ins w:id="17" w:author="Andrew Scollay" w:date="2025-05-02T16:12:00Z" w16du:dateUtc="2025-05-02T22:12:00Z">
              <w:r w:rsidR="00102EDA">
                <w:t>4</w:t>
              </w:r>
            </w:ins>
            <w:del w:id="18" w:author="Andrew Scollay" w:date="2025-05-02T16:12:00Z" w16du:dateUtc="2025-05-02T22:12:00Z">
              <w:r w:rsidDel="00102EDA">
                <w:delText>3</w:delText>
              </w:r>
            </w:del>
          </w:p>
        </w:tc>
      </w:tr>
      <w:tr w:rsidR="008740F3" w14:paraId="23D336A2" w14:textId="77777777" w:rsidTr="22C71B55">
        <w:tc>
          <w:tcPr>
            <w:tcW w:w="792" w:type="dxa"/>
            <w:shd w:val="clear" w:color="auto" w:fill="auto"/>
          </w:tcPr>
          <w:p w14:paraId="0CA03A0F" w14:textId="77777777" w:rsidR="008740F3" w:rsidRDefault="00692BC4">
            <w:r>
              <w:t>❍</w:t>
            </w:r>
            <w:r>
              <w:rPr>
                <w:sz w:val="20"/>
                <w:vertAlign w:val="subscript"/>
              </w:rPr>
              <w:t xml:space="preserve">   2</w:t>
            </w:r>
          </w:p>
        </w:tc>
        <w:tc>
          <w:tcPr>
            <w:tcW w:w="9288" w:type="dxa"/>
            <w:shd w:val="clear" w:color="auto" w:fill="auto"/>
          </w:tcPr>
          <w:p w14:paraId="79E01003" w14:textId="0D18DBE6" w:rsidR="008740F3" w:rsidRDefault="00692BC4">
            <w:r>
              <w:t xml:space="preserve">My income will be </w:t>
            </w:r>
            <w:r>
              <w:rPr>
                <w:b/>
              </w:rPr>
              <w:t>slightly greater</w:t>
            </w:r>
            <w:r>
              <w:t xml:space="preserve"> in 202</w:t>
            </w:r>
            <w:ins w:id="19" w:author="Andrew Scollay" w:date="2025-05-02T16:11:00Z" w16du:dateUtc="2025-05-02T22:11:00Z">
              <w:r w:rsidR="00102EDA">
                <w:t>5</w:t>
              </w:r>
            </w:ins>
            <w:del w:id="20" w:author="Andrew Scollay" w:date="2025-05-02T16:11:00Z" w16du:dateUtc="2025-05-02T22:11:00Z">
              <w:r w:rsidDel="00102EDA">
                <w:delText>4</w:delText>
              </w:r>
            </w:del>
            <w:r>
              <w:t>, compared to 202</w:t>
            </w:r>
            <w:ins w:id="21" w:author="Andrew Scollay" w:date="2025-05-02T16:12:00Z" w16du:dateUtc="2025-05-02T22:12:00Z">
              <w:r w:rsidR="00102EDA">
                <w:t>4</w:t>
              </w:r>
            </w:ins>
            <w:del w:id="22" w:author="Andrew Scollay" w:date="2025-05-02T16:12:00Z" w16du:dateUtc="2025-05-02T22:12:00Z">
              <w:r w:rsidDel="00102EDA">
                <w:delText>3</w:delText>
              </w:r>
            </w:del>
          </w:p>
        </w:tc>
      </w:tr>
      <w:tr w:rsidR="008740F3" w14:paraId="3FDD05BB" w14:textId="77777777" w:rsidTr="22C71B55">
        <w:tc>
          <w:tcPr>
            <w:tcW w:w="792" w:type="dxa"/>
            <w:shd w:val="clear" w:color="auto" w:fill="auto"/>
          </w:tcPr>
          <w:p w14:paraId="78E39BEC" w14:textId="77777777" w:rsidR="008740F3" w:rsidRDefault="00692BC4">
            <w:r>
              <w:t>❍</w:t>
            </w:r>
            <w:r>
              <w:rPr>
                <w:sz w:val="20"/>
                <w:vertAlign w:val="subscript"/>
              </w:rPr>
              <w:t xml:space="preserve">   3</w:t>
            </w:r>
          </w:p>
        </w:tc>
        <w:tc>
          <w:tcPr>
            <w:tcW w:w="9288" w:type="dxa"/>
            <w:shd w:val="clear" w:color="auto" w:fill="auto"/>
          </w:tcPr>
          <w:p w14:paraId="4EE199FB" w14:textId="5640CF05" w:rsidR="008740F3" w:rsidRDefault="00692BC4">
            <w:r>
              <w:t xml:space="preserve">My income will be </w:t>
            </w:r>
            <w:r>
              <w:rPr>
                <w:b/>
              </w:rPr>
              <w:t>about the same</w:t>
            </w:r>
            <w:r>
              <w:t xml:space="preserve"> in 202</w:t>
            </w:r>
            <w:ins w:id="23" w:author="Andrew Scollay" w:date="2025-05-02T16:11:00Z" w16du:dateUtc="2025-05-02T22:11:00Z">
              <w:r w:rsidR="00102EDA">
                <w:t>5</w:t>
              </w:r>
            </w:ins>
            <w:del w:id="24" w:author="Andrew Scollay" w:date="2025-05-02T16:11:00Z" w16du:dateUtc="2025-05-02T22:11:00Z">
              <w:r w:rsidDel="00102EDA">
                <w:delText>4</w:delText>
              </w:r>
            </w:del>
            <w:r>
              <w:t>, compared to 202</w:t>
            </w:r>
            <w:ins w:id="25" w:author="Andrew Scollay" w:date="2025-05-02T16:12:00Z" w16du:dateUtc="2025-05-02T22:12:00Z">
              <w:r w:rsidR="00102EDA">
                <w:t>4</w:t>
              </w:r>
            </w:ins>
            <w:del w:id="26" w:author="Andrew Scollay" w:date="2025-05-02T16:12:00Z" w16du:dateUtc="2025-05-02T22:12:00Z">
              <w:r w:rsidDel="00102EDA">
                <w:delText>3</w:delText>
              </w:r>
            </w:del>
          </w:p>
        </w:tc>
      </w:tr>
      <w:tr w:rsidR="008740F3" w14:paraId="62CAD6AF" w14:textId="77777777" w:rsidTr="22C71B55">
        <w:tc>
          <w:tcPr>
            <w:tcW w:w="792" w:type="dxa"/>
            <w:shd w:val="clear" w:color="auto" w:fill="auto"/>
          </w:tcPr>
          <w:p w14:paraId="1D319EB8" w14:textId="77777777" w:rsidR="008740F3" w:rsidRDefault="00692BC4">
            <w:r>
              <w:t>❍</w:t>
            </w:r>
            <w:r>
              <w:rPr>
                <w:sz w:val="20"/>
                <w:vertAlign w:val="subscript"/>
              </w:rPr>
              <w:t xml:space="preserve">   4</w:t>
            </w:r>
          </w:p>
        </w:tc>
        <w:tc>
          <w:tcPr>
            <w:tcW w:w="9288" w:type="dxa"/>
            <w:shd w:val="clear" w:color="auto" w:fill="auto"/>
          </w:tcPr>
          <w:p w14:paraId="13A2ACC6" w14:textId="2D58EC7D" w:rsidR="008740F3" w:rsidRDefault="00692BC4">
            <w:r>
              <w:t xml:space="preserve">My income will be </w:t>
            </w:r>
            <w:r>
              <w:rPr>
                <w:b/>
              </w:rPr>
              <w:t>slightly less</w:t>
            </w:r>
            <w:r>
              <w:t xml:space="preserve"> in 202</w:t>
            </w:r>
            <w:ins w:id="27" w:author="Andrew Scollay" w:date="2025-05-02T16:11:00Z" w16du:dateUtc="2025-05-02T22:11:00Z">
              <w:r w:rsidR="00102EDA">
                <w:t>5</w:t>
              </w:r>
            </w:ins>
            <w:del w:id="28" w:author="Andrew Scollay" w:date="2025-05-02T16:11:00Z" w16du:dateUtc="2025-05-02T22:11:00Z">
              <w:r w:rsidDel="00102EDA">
                <w:delText>4</w:delText>
              </w:r>
            </w:del>
            <w:r>
              <w:t>, compared to 202</w:t>
            </w:r>
            <w:ins w:id="29" w:author="Andrew Scollay" w:date="2025-05-02T16:12:00Z" w16du:dateUtc="2025-05-02T22:12:00Z">
              <w:r w:rsidR="00102EDA">
                <w:t>4</w:t>
              </w:r>
            </w:ins>
            <w:del w:id="30" w:author="Andrew Scollay" w:date="2025-05-02T16:12:00Z" w16du:dateUtc="2025-05-02T22:12:00Z">
              <w:r w:rsidDel="00102EDA">
                <w:delText>3</w:delText>
              </w:r>
            </w:del>
          </w:p>
        </w:tc>
      </w:tr>
      <w:tr w:rsidR="008740F3" w14:paraId="267D07DC" w14:textId="77777777" w:rsidTr="22C71B55">
        <w:tc>
          <w:tcPr>
            <w:tcW w:w="792" w:type="dxa"/>
            <w:shd w:val="clear" w:color="auto" w:fill="auto"/>
          </w:tcPr>
          <w:p w14:paraId="1A9ADE9A" w14:textId="77777777" w:rsidR="008740F3" w:rsidRDefault="00692BC4">
            <w:r>
              <w:t>❍</w:t>
            </w:r>
            <w:r>
              <w:rPr>
                <w:sz w:val="20"/>
                <w:vertAlign w:val="subscript"/>
              </w:rPr>
              <w:t xml:space="preserve">   5</w:t>
            </w:r>
          </w:p>
        </w:tc>
        <w:tc>
          <w:tcPr>
            <w:tcW w:w="9288" w:type="dxa"/>
            <w:shd w:val="clear" w:color="auto" w:fill="auto"/>
          </w:tcPr>
          <w:p w14:paraId="425A8A6B" w14:textId="6148C80A" w:rsidR="008740F3" w:rsidRDefault="00692BC4">
            <w:r>
              <w:t xml:space="preserve">My income will be </w:t>
            </w:r>
            <w:r>
              <w:rPr>
                <w:b/>
              </w:rPr>
              <w:t>significantly less</w:t>
            </w:r>
            <w:r>
              <w:t xml:space="preserve"> in 202</w:t>
            </w:r>
            <w:ins w:id="31" w:author="Andrew Scollay" w:date="2025-05-02T16:11:00Z" w16du:dateUtc="2025-05-02T22:11:00Z">
              <w:r w:rsidR="00102EDA">
                <w:t>5</w:t>
              </w:r>
            </w:ins>
            <w:del w:id="32" w:author="Andrew Scollay" w:date="2025-05-02T16:11:00Z" w16du:dateUtc="2025-05-02T22:11:00Z">
              <w:r w:rsidDel="00102EDA">
                <w:delText>4</w:delText>
              </w:r>
            </w:del>
            <w:r>
              <w:t>, compared to 202</w:t>
            </w:r>
            <w:ins w:id="33" w:author="Andrew Scollay" w:date="2025-05-02T16:12:00Z" w16du:dateUtc="2025-05-02T22:12:00Z">
              <w:r w:rsidR="00102EDA">
                <w:t>4</w:t>
              </w:r>
            </w:ins>
            <w:del w:id="34" w:author="Andrew Scollay" w:date="2025-05-02T16:12:00Z" w16du:dateUtc="2025-05-02T22:12:00Z">
              <w:r w:rsidDel="00102EDA">
                <w:delText>3</w:delText>
              </w:r>
            </w:del>
          </w:p>
        </w:tc>
      </w:tr>
      <w:tr w:rsidR="008740F3" w14:paraId="36D3ABAC" w14:textId="77777777" w:rsidTr="22C71B55">
        <w:tc>
          <w:tcPr>
            <w:tcW w:w="792" w:type="dxa"/>
            <w:shd w:val="clear" w:color="auto" w:fill="auto"/>
          </w:tcPr>
          <w:p w14:paraId="25A3465C" w14:textId="32886657" w:rsidR="008740F3" w:rsidRDefault="6359F20E" w:rsidP="22C71B55">
            <w:pPr>
              <w:rPr>
                <w:sz w:val="20"/>
                <w:szCs w:val="20"/>
                <w:vertAlign w:val="subscript"/>
              </w:rPr>
            </w:pPr>
            <w:r>
              <w:t>❍</w:t>
            </w:r>
            <w:r w:rsidRPr="22C71B55">
              <w:rPr>
                <w:sz w:val="20"/>
                <w:szCs w:val="20"/>
                <w:vertAlign w:val="subscript"/>
              </w:rPr>
              <w:t xml:space="preserve">   </w:t>
            </w:r>
            <w:r w:rsidR="47B2C945" w:rsidRPr="22C71B55">
              <w:rPr>
                <w:sz w:val="20"/>
                <w:szCs w:val="20"/>
                <w:vertAlign w:val="subscript"/>
              </w:rPr>
              <w:t>98</w:t>
            </w:r>
          </w:p>
        </w:tc>
        <w:tc>
          <w:tcPr>
            <w:tcW w:w="9288" w:type="dxa"/>
            <w:shd w:val="clear" w:color="auto" w:fill="auto"/>
          </w:tcPr>
          <w:p w14:paraId="03CEFD2F" w14:textId="77777777" w:rsidR="008740F3" w:rsidRDefault="00692BC4">
            <w:r>
              <w:t>Don’t know</w:t>
            </w:r>
          </w:p>
        </w:tc>
      </w:tr>
      <w:tr w:rsidR="008740F3" w14:paraId="2DD1E482" w14:textId="77777777" w:rsidTr="22C71B55">
        <w:tc>
          <w:tcPr>
            <w:tcW w:w="792" w:type="dxa"/>
            <w:shd w:val="clear" w:color="auto" w:fill="auto"/>
          </w:tcPr>
          <w:p w14:paraId="716DB6C7" w14:textId="5215C99E" w:rsidR="008740F3" w:rsidRDefault="6359F20E" w:rsidP="22C71B55">
            <w:pPr>
              <w:rPr>
                <w:sz w:val="20"/>
                <w:szCs w:val="20"/>
                <w:vertAlign w:val="subscript"/>
              </w:rPr>
            </w:pPr>
            <w:r>
              <w:t>❍</w:t>
            </w:r>
            <w:r w:rsidRPr="22C71B55">
              <w:rPr>
                <w:sz w:val="20"/>
                <w:szCs w:val="20"/>
                <w:vertAlign w:val="subscript"/>
              </w:rPr>
              <w:t xml:space="preserve">   </w:t>
            </w:r>
            <w:r w:rsidR="47B2C945" w:rsidRPr="22C71B55">
              <w:rPr>
                <w:sz w:val="20"/>
                <w:szCs w:val="20"/>
                <w:vertAlign w:val="subscript"/>
              </w:rPr>
              <w:t>99</w:t>
            </w:r>
          </w:p>
        </w:tc>
        <w:tc>
          <w:tcPr>
            <w:tcW w:w="9288" w:type="dxa"/>
            <w:shd w:val="clear" w:color="auto" w:fill="auto"/>
          </w:tcPr>
          <w:p w14:paraId="1909F392" w14:textId="77777777" w:rsidR="008740F3" w:rsidRDefault="00692BC4">
            <w:r>
              <w:t>Prefer not to answer</w:t>
            </w:r>
          </w:p>
        </w:tc>
      </w:tr>
    </w:tbl>
    <w:p w14:paraId="6838191B" w14:textId="77777777" w:rsidR="008740F3" w:rsidRDefault="008740F3"/>
    <w:p w14:paraId="4B27FE65" w14:textId="77777777" w:rsidR="008740F3" w:rsidRDefault="00692BC4">
      <w:pPr>
        <w:keepNext/>
        <w:spacing w:after="40"/>
      </w:pPr>
      <w:r>
        <w:rPr>
          <w:b/>
        </w:rPr>
        <w:t>Q6</w:t>
      </w:r>
    </w:p>
    <w:p w14:paraId="58573D82" w14:textId="44F8538C" w:rsidR="008740F3" w:rsidRDefault="6359F20E">
      <w:pPr>
        <w:keepNext/>
        <w:spacing w:after="0"/>
      </w:pPr>
      <w:commentRangeStart w:id="35"/>
      <w:r>
        <w:t>When was your business launched?</w:t>
      </w:r>
      <w:commentRangeEnd w:id="35"/>
      <w:r w:rsidR="00692BC4">
        <w:rPr>
          <w:rStyle w:val="CommentReference"/>
        </w:rPr>
        <w:commentReference w:id="35"/>
      </w:r>
      <w:r w:rsidR="00692BC4">
        <w:br/>
      </w:r>
    </w:p>
    <w:p w14:paraId="25DF95BF" w14:textId="39D806BC" w:rsidR="008740F3" w:rsidRDefault="00692BC4">
      <w:pPr>
        <w:keepNext/>
        <w:spacing w:after="0"/>
      </w:pPr>
      <w:r>
        <w:rPr>
          <w:color w:val="A8A8A8"/>
          <w:sz w:val="20"/>
        </w:rPr>
        <w:t>Minimum: 1900, Maximum: 202</w:t>
      </w:r>
      <w:ins w:id="36" w:author="Andrew Scollay" w:date="2025-05-02T16:12:00Z" w16du:dateUtc="2025-05-02T22:12:00Z">
        <w:r w:rsidR="00102EDA">
          <w:rPr>
            <w:color w:val="A8A8A8"/>
            <w:sz w:val="20"/>
          </w:rPr>
          <w:t>5</w:t>
        </w:r>
      </w:ins>
      <w:del w:id="37" w:author="Andrew Scollay" w:date="2025-05-02T16:12:00Z" w16du:dateUtc="2025-05-02T22:12:00Z">
        <w:r w:rsidDel="00102EDA">
          <w:rPr>
            <w:color w:val="A8A8A8"/>
            <w:sz w:val="20"/>
          </w:rPr>
          <w:delText>4</w:delText>
        </w:r>
      </w:del>
    </w:p>
    <w:p w14:paraId="0D807AFC" w14:textId="77777777" w:rsidR="008740F3" w:rsidRDefault="00692BC4">
      <w:r>
        <w:t>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08ACEA2F" w14:textId="77777777">
        <w:tc>
          <w:tcPr>
            <w:tcW w:w="792" w:type="dxa"/>
            <w:shd w:val="clear" w:color="auto" w:fill="auto"/>
          </w:tcPr>
          <w:p w14:paraId="14FACAAD" w14:textId="77777777" w:rsidR="008740F3" w:rsidRDefault="00692BC4">
            <w:r>
              <w:t>❑</w:t>
            </w:r>
            <w:r>
              <w:rPr>
                <w:sz w:val="20"/>
                <w:vertAlign w:val="subscript"/>
              </w:rPr>
              <w:t xml:space="preserve">   -8</w:t>
            </w:r>
          </w:p>
        </w:tc>
        <w:tc>
          <w:tcPr>
            <w:tcW w:w="9288" w:type="dxa"/>
            <w:shd w:val="clear" w:color="auto" w:fill="auto"/>
          </w:tcPr>
          <w:p w14:paraId="743DFA01" w14:textId="77777777" w:rsidR="008740F3" w:rsidRDefault="00692BC4">
            <w:r>
              <w:t>Prefer not to answer</w:t>
            </w:r>
          </w:p>
        </w:tc>
      </w:tr>
      <w:tr w:rsidR="008740F3" w14:paraId="444CA18B" w14:textId="77777777">
        <w:tc>
          <w:tcPr>
            <w:tcW w:w="792" w:type="dxa"/>
            <w:shd w:val="clear" w:color="auto" w:fill="auto"/>
          </w:tcPr>
          <w:p w14:paraId="6CA0BD40" w14:textId="77777777" w:rsidR="008740F3" w:rsidRDefault="00692BC4">
            <w:r>
              <w:t>❑</w:t>
            </w:r>
            <w:r>
              <w:rPr>
                <w:sz w:val="20"/>
                <w:vertAlign w:val="subscript"/>
              </w:rPr>
              <w:t xml:space="preserve">   -9</w:t>
            </w:r>
          </w:p>
        </w:tc>
        <w:tc>
          <w:tcPr>
            <w:tcW w:w="9288" w:type="dxa"/>
            <w:shd w:val="clear" w:color="auto" w:fill="auto"/>
          </w:tcPr>
          <w:p w14:paraId="6D893895" w14:textId="77777777" w:rsidR="008740F3" w:rsidRDefault="00692BC4">
            <w:r>
              <w:t>Don't know</w:t>
            </w:r>
          </w:p>
        </w:tc>
      </w:tr>
    </w:tbl>
    <w:p w14:paraId="4ADE1D40" w14:textId="77777777" w:rsidR="008740F3" w:rsidRDefault="008740F3"/>
    <w:p w14:paraId="4614EC3A" w14:textId="07526329" w:rsidR="008740F3" w:rsidRDefault="4E3B8626">
      <w:pPr>
        <w:keepNext/>
        <w:spacing w:after="40"/>
      </w:pPr>
      <w:r w:rsidRPr="691F89A1">
        <w:rPr>
          <w:b/>
          <w:bCs/>
        </w:rPr>
        <w:t>Q5</w:t>
      </w:r>
      <w:r w:rsidR="00692BC4">
        <w:tab/>
      </w:r>
      <w:r w:rsidRPr="691F89A1">
        <w:rPr>
          <w:i/>
          <w:iCs/>
          <w:sz w:val="20"/>
          <w:szCs w:val="20"/>
        </w:rPr>
        <w:t xml:space="preserve">Show if Q70 </w:t>
      </w:r>
      <w:proofErr w:type="gramStart"/>
      <w:r w:rsidRPr="691F89A1">
        <w:rPr>
          <w:i/>
          <w:iCs/>
          <w:sz w:val="20"/>
          <w:szCs w:val="20"/>
        </w:rPr>
        <w:t>own</w:t>
      </w:r>
      <w:proofErr w:type="gramEnd"/>
      <w:r w:rsidRPr="691F89A1">
        <w:rPr>
          <w:i/>
          <w:iCs/>
          <w:sz w:val="20"/>
          <w:szCs w:val="20"/>
        </w:rPr>
        <w:t xml:space="preserve"> 1 business (Q70 = 1)</w:t>
      </w:r>
    </w:p>
    <w:p w14:paraId="2BB74DF4" w14:textId="77777777" w:rsidR="008740F3" w:rsidRDefault="00692BC4">
      <w:pPr>
        <w:keepNext/>
        <w:spacing w:after="0"/>
      </w:pPr>
      <w:r>
        <w:t xml:space="preserve">Which of the following best describes the main industry sector your </w:t>
      </w:r>
      <w:proofErr w:type="spellStart"/>
      <w:r>
        <w:t>organisation</w:t>
      </w:r>
      <w:proofErr w:type="spellEnd"/>
      <w:r>
        <w:t xml:space="preserve"> operates in?</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74381935" w14:textId="77777777" w:rsidTr="22C71B55">
        <w:tc>
          <w:tcPr>
            <w:tcW w:w="792" w:type="dxa"/>
            <w:shd w:val="clear" w:color="auto" w:fill="auto"/>
          </w:tcPr>
          <w:p w14:paraId="32365E29" w14:textId="77777777" w:rsidR="008740F3" w:rsidRDefault="00692BC4">
            <w:r>
              <w:t>❍</w:t>
            </w:r>
            <w:r>
              <w:rPr>
                <w:sz w:val="20"/>
                <w:vertAlign w:val="subscript"/>
              </w:rPr>
              <w:t xml:space="preserve">   1</w:t>
            </w:r>
          </w:p>
        </w:tc>
        <w:tc>
          <w:tcPr>
            <w:tcW w:w="9288" w:type="dxa"/>
            <w:shd w:val="clear" w:color="auto" w:fill="auto"/>
          </w:tcPr>
          <w:p w14:paraId="6AC72089" w14:textId="77777777" w:rsidR="008740F3" w:rsidRDefault="00692BC4">
            <w:proofErr w:type="gramStart"/>
            <w:r>
              <w:t>Accommodations</w:t>
            </w:r>
            <w:proofErr w:type="gramEnd"/>
            <w:r>
              <w:t xml:space="preserve"> (hotels, rentals, RV parks, camping)</w:t>
            </w:r>
          </w:p>
        </w:tc>
      </w:tr>
      <w:tr w:rsidR="008740F3" w14:paraId="6B91872B" w14:textId="77777777" w:rsidTr="22C71B55">
        <w:tc>
          <w:tcPr>
            <w:tcW w:w="792" w:type="dxa"/>
            <w:shd w:val="clear" w:color="auto" w:fill="auto"/>
          </w:tcPr>
          <w:p w14:paraId="272C06C2" w14:textId="77777777" w:rsidR="008740F3" w:rsidRDefault="00692BC4">
            <w:r>
              <w:t>❍</w:t>
            </w:r>
            <w:r>
              <w:rPr>
                <w:sz w:val="20"/>
                <w:vertAlign w:val="subscript"/>
              </w:rPr>
              <w:t xml:space="preserve">   2</w:t>
            </w:r>
          </w:p>
        </w:tc>
        <w:tc>
          <w:tcPr>
            <w:tcW w:w="9288" w:type="dxa"/>
            <w:shd w:val="clear" w:color="auto" w:fill="auto"/>
          </w:tcPr>
          <w:p w14:paraId="5F0C07BB" w14:textId="77777777" w:rsidR="008740F3" w:rsidRDefault="00692BC4">
            <w:r>
              <w:t>Administrative and support services</w:t>
            </w:r>
          </w:p>
        </w:tc>
      </w:tr>
      <w:tr w:rsidR="008740F3" w14:paraId="369E9E30" w14:textId="77777777" w:rsidTr="22C71B55">
        <w:tc>
          <w:tcPr>
            <w:tcW w:w="792" w:type="dxa"/>
            <w:shd w:val="clear" w:color="auto" w:fill="auto"/>
          </w:tcPr>
          <w:p w14:paraId="48FB6E96" w14:textId="77777777" w:rsidR="008740F3" w:rsidRDefault="00692BC4">
            <w:r>
              <w:t>❍</w:t>
            </w:r>
            <w:r>
              <w:rPr>
                <w:sz w:val="20"/>
                <w:vertAlign w:val="subscript"/>
              </w:rPr>
              <w:t xml:space="preserve">   3</w:t>
            </w:r>
          </w:p>
        </w:tc>
        <w:tc>
          <w:tcPr>
            <w:tcW w:w="9288" w:type="dxa"/>
            <w:shd w:val="clear" w:color="auto" w:fill="auto"/>
          </w:tcPr>
          <w:p w14:paraId="70CE54F8" w14:textId="77777777" w:rsidR="008740F3" w:rsidRDefault="00692BC4">
            <w:r>
              <w:t>Agriculture</w:t>
            </w:r>
          </w:p>
        </w:tc>
      </w:tr>
      <w:tr w:rsidR="008740F3" w14:paraId="52FEA7A4" w14:textId="77777777" w:rsidTr="22C71B55">
        <w:tc>
          <w:tcPr>
            <w:tcW w:w="792" w:type="dxa"/>
            <w:shd w:val="clear" w:color="auto" w:fill="auto"/>
          </w:tcPr>
          <w:p w14:paraId="7E276715" w14:textId="77777777" w:rsidR="008740F3" w:rsidRDefault="00692BC4">
            <w:r>
              <w:t>❍</w:t>
            </w:r>
            <w:r>
              <w:rPr>
                <w:sz w:val="20"/>
                <w:vertAlign w:val="subscript"/>
              </w:rPr>
              <w:t xml:space="preserve">   4</w:t>
            </w:r>
          </w:p>
        </w:tc>
        <w:tc>
          <w:tcPr>
            <w:tcW w:w="9288" w:type="dxa"/>
            <w:shd w:val="clear" w:color="auto" w:fill="auto"/>
          </w:tcPr>
          <w:p w14:paraId="48AA940E" w14:textId="77777777" w:rsidR="008740F3" w:rsidRDefault="00692BC4">
            <w:r>
              <w:t>Art and design</w:t>
            </w:r>
          </w:p>
        </w:tc>
      </w:tr>
      <w:tr w:rsidR="008740F3" w14:paraId="34970CDE" w14:textId="77777777" w:rsidTr="22C71B55">
        <w:tc>
          <w:tcPr>
            <w:tcW w:w="792" w:type="dxa"/>
            <w:shd w:val="clear" w:color="auto" w:fill="auto"/>
          </w:tcPr>
          <w:p w14:paraId="0E720E28" w14:textId="77777777" w:rsidR="008740F3" w:rsidRDefault="00692BC4">
            <w:r>
              <w:t>❍</w:t>
            </w:r>
            <w:r>
              <w:rPr>
                <w:sz w:val="20"/>
                <w:vertAlign w:val="subscript"/>
              </w:rPr>
              <w:t xml:space="preserve">   5</w:t>
            </w:r>
          </w:p>
        </w:tc>
        <w:tc>
          <w:tcPr>
            <w:tcW w:w="9288" w:type="dxa"/>
            <w:shd w:val="clear" w:color="auto" w:fill="auto"/>
          </w:tcPr>
          <w:p w14:paraId="4895C443" w14:textId="77777777" w:rsidR="008740F3" w:rsidRDefault="00692BC4">
            <w:r>
              <w:t>Beauty products or services (makeup, hair/nail salon, etc.)</w:t>
            </w:r>
          </w:p>
        </w:tc>
      </w:tr>
      <w:tr w:rsidR="008740F3" w14:paraId="0BEB55E2" w14:textId="77777777" w:rsidTr="22C71B55">
        <w:tc>
          <w:tcPr>
            <w:tcW w:w="792" w:type="dxa"/>
            <w:shd w:val="clear" w:color="auto" w:fill="auto"/>
          </w:tcPr>
          <w:p w14:paraId="21D561EA" w14:textId="77777777" w:rsidR="008740F3" w:rsidRDefault="00692BC4">
            <w:r>
              <w:t>❍</w:t>
            </w:r>
            <w:r>
              <w:rPr>
                <w:sz w:val="20"/>
                <w:vertAlign w:val="subscript"/>
              </w:rPr>
              <w:t xml:space="preserve">   6</w:t>
            </w:r>
          </w:p>
        </w:tc>
        <w:tc>
          <w:tcPr>
            <w:tcW w:w="9288" w:type="dxa"/>
            <w:shd w:val="clear" w:color="auto" w:fill="auto"/>
          </w:tcPr>
          <w:p w14:paraId="121A0981" w14:textId="77777777" w:rsidR="008740F3" w:rsidRDefault="00692BC4">
            <w:r>
              <w:t>Charitable / Political</w:t>
            </w:r>
          </w:p>
        </w:tc>
      </w:tr>
      <w:tr w:rsidR="008740F3" w14:paraId="30E26D6A" w14:textId="77777777" w:rsidTr="22C71B55">
        <w:tc>
          <w:tcPr>
            <w:tcW w:w="792" w:type="dxa"/>
            <w:shd w:val="clear" w:color="auto" w:fill="auto"/>
          </w:tcPr>
          <w:p w14:paraId="5E4A8588" w14:textId="77777777" w:rsidR="008740F3" w:rsidRDefault="00692BC4">
            <w:r>
              <w:lastRenderedPageBreak/>
              <w:t>❍</w:t>
            </w:r>
            <w:r>
              <w:rPr>
                <w:sz w:val="20"/>
                <w:vertAlign w:val="subscript"/>
              </w:rPr>
              <w:t xml:space="preserve">   7</w:t>
            </w:r>
          </w:p>
        </w:tc>
        <w:tc>
          <w:tcPr>
            <w:tcW w:w="9288" w:type="dxa"/>
            <w:shd w:val="clear" w:color="auto" w:fill="auto"/>
          </w:tcPr>
          <w:p w14:paraId="6BF1A8B7" w14:textId="77777777" w:rsidR="008740F3" w:rsidRDefault="00692BC4">
            <w:r>
              <w:t>Construction, engineering, and property development</w:t>
            </w:r>
          </w:p>
        </w:tc>
      </w:tr>
      <w:tr w:rsidR="008740F3" w14:paraId="32A1AB48" w14:textId="77777777" w:rsidTr="22C71B55">
        <w:tc>
          <w:tcPr>
            <w:tcW w:w="792" w:type="dxa"/>
            <w:shd w:val="clear" w:color="auto" w:fill="auto"/>
          </w:tcPr>
          <w:p w14:paraId="798C5BF0" w14:textId="77777777" w:rsidR="008740F3" w:rsidRDefault="00692BC4">
            <w:r>
              <w:t>❍</w:t>
            </w:r>
            <w:r>
              <w:rPr>
                <w:sz w:val="20"/>
                <w:vertAlign w:val="subscript"/>
              </w:rPr>
              <w:t xml:space="preserve">   8</w:t>
            </w:r>
          </w:p>
        </w:tc>
        <w:tc>
          <w:tcPr>
            <w:tcW w:w="9288" w:type="dxa"/>
            <w:shd w:val="clear" w:color="auto" w:fill="auto"/>
          </w:tcPr>
          <w:p w14:paraId="18AFFDA0" w14:textId="77777777" w:rsidR="008740F3" w:rsidRDefault="00692BC4">
            <w:r>
              <w:t>Consumer services (auto repair, dry cleaners, etc.)</w:t>
            </w:r>
          </w:p>
        </w:tc>
      </w:tr>
      <w:tr w:rsidR="008740F3" w14:paraId="7831F4A5" w14:textId="77777777" w:rsidTr="22C71B55">
        <w:tc>
          <w:tcPr>
            <w:tcW w:w="792" w:type="dxa"/>
            <w:shd w:val="clear" w:color="auto" w:fill="auto"/>
          </w:tcPr>
          <w:p w14:paraId="7F34BFEB" w14:textId="77777777" w:rsidR="008740F3" w:rsidRDefault="00692BC4">
            <w:r>
              <w:t>❍</w:t>
            </w:r>
            <w:r>
              <w:rPr>
                <w:sz w:val="20"/>
                <w:vertAlign w:val="subscript"/>
              </w:rPr>
              <w:t xml:space="preserve">   9</w:t>
            </w:r>
          </w:p>
        </w:tc>
        <w:tc>
          <w:tcPr>
            <w:tcW w:w="9288" w:type="dxa"/>
            <w:shd w:val="clear" w:color="auto" w:fill="auto"/>
          </w:tcPr>
          <w:p w14:paraId="25B3A79D" w14:textId="77777777" w:rsidR="008740F3" w:rsidRDefault="00692BC4">
            <w:r>
              <w:t>Education services and training</w:t>
            </w:r>
          </w:p>
        </w:tc>
      </w:tr>
      <w:tr w:rsidR="008740F3" w14:paraId="13A5581F" w14:textId="77777777" w:rsidTr="22C71B55">
        <w:tc>
          <w:tcPr>
            <w:tcW w:w="792" w:type="dxa"/>
            <w:shd w:val="clear" w:color="auto" w:fill="auto"/>
          </w:tcPr>
          <w:p w14:paraId="2F834A24" w14:textId="77777777" w:rsidR="008740F3" w:rsidRDefault="00692BC4">
            <w:r>
              <w:t>❍</w:t>
            </w:r>
            <w:r>
              <w:rPr>
                <w:sz w:val="20"/>
                <w:vertAlign w:val="subscript"/>
              </w:rPr>
              <w:t xml:space="preserve">   10</w:t>
            </w:r>
          </w:p>
        </w:tc>
        <w:tc>
          <w:tcPr>
            <w:tcW w:w="9288" w:type="dxa"/>
            <w:shd w:val="clear" w:color="auto" w:fill="auto"/>
          </w:tcPr>
          <w:p w14:paraId="5AC005A4" w14:textId="77777777" w:rsidR="008740F3" w:rsidRDefault="00692BC4">
            <w:r>
              <w:t>Entertainment / Recreation</w:t>
            </w:r>
          </w:p>
        </w:tc>
      </w:tr>
      <w:tr w:rsidR="008740F3" w14:paraId="329B813D" w14:textId="77777777" w:rsidTr="22C71B55">
        <w:tc>
          <w:tcPr>
            <w:tcW w:w="792" w:type="dxa"/>
            <w:shd w:val="clear" w:color="auto" w:fill="auto"/>
          </w:tcPr>
          <w:p w14:paraId="4932542F" w14:textId="77777777" w:rsidR="008740F3" w:rsidRDefault="00692BC4">
            <w:r>
              <w:t>❍</w:t>
            </w:r>
            <w:r>
              <w:rPr>
                <w:sz w:val="20"/>
                <w:vertAlign w:val="subscript"/>
              </w:rPr>
              <w:t xml:space="preserve">   11</w:t>
            </w:r>
          </w:p>
        </w:tc>
        <w:tc>
          <w:tcPr>
            <w:tcW w:w="9288" w:type="dxa"/>
            <w:shd w:val="clear" w:color="auto" w:fill="auto"/>
          </w:tcPr>
          <w:p w14:paraId="2AD46E62" w14:textId="77777777" w:rsidR="008740F3" w:rsidRDefault="00692BC4">
            <w:r>
              <w:t>Financial services (banking, insurance, etc.)</w:t>
            </w:r>
          </w:p>
        </w:tc>
      </w:tr>
      <w:tr w:rsidR="008740F3" w14:paraId="741185AC" w14:textId="77777777" w:rsidTr="22C71B55">
        <w:tc>
          <w:tcPr>
            <w:tcW w:w="792" w:type="dxa"/>
            <w:shd w:val="clear" w:color="auto" w:fill="auto"/>
          </w:tcPr>
          <w:p w14:paraId="12B9E09F" w14:textId="77777777" w:rsidR="008740F3" w:rsidRDefault="00692BC4">
            <w:r>
              <w:t>❍</w:t>
            </w:r>
            <w:r>
              <w:rPr>
                <w:sz w:val="20"/>
                <w:vertAlign w:val="subscript"/>
              </w:rPr>
              <w:t xml:space="preserve">   12</w:t>
            </w:r>
          </w:p>
        </w:tc>
        <w:tc>
          <w:tcPr>
            <w:tcW w:w="9288" w:type="dxa"/>
            <w:shd w:val="clear" w:color="auto" w:fill="auto"/>
          </w:tcPr>
          <w:p w14:paraId="7FEAF6F8" w14:textId="77777777" w:rsidR="008740F3" w:rsidRDefault="00692BC4">
            <w:r>
              <w:t>Fashion</w:t>
            </w:r>
          </w:p>
        </w:tc>
      </w:tr>
      <w:tr w:rsidR="008740F3" w14:paraId="40382DDC" w14:textId="77777777" w:rsidTr="22C71B55">
        <w:tc>
          <w:tcPr>
            <w:tcW w:w="792" w:type="dxa"/>
            <w:shd w:val="clear" w:color="auto" w:fill="auto"/>
          </w:tcPr>
          <w:p w14:paraId="5F4201CE" w14:textId="77777777" w:rsidR="008740F3" w:rsidRDefault="00692BC4">
            <w:r>
              <w:t>❍</w:t>
            </w:r>
            <w:r>
              <w:rPr>
                <w:sz w:val="20"/>
                <w:vertAlign w:val="subscript"/>
              </w:rPr>
              <w:t xml:space="preserve">   13</w:t>
            </w:r>
          </w:p>
        </w:tc>
        <w:tc>
          <w:tcPr>
            <w:tcW w:w="9288" w:type="dxa"/>
            <w:shd w:val="clear" w:color="auto" w:fill="auto"/>
          </w:tcPr>
          <w:p w14:paraId="024C3274" w14:textId="77777777" w:rsidR="008740F3" w:rsidRDefault="00692BC4">
            <w:r>
              <w:t>Health care and medical</w:t>
            </w:r>
          </w:p>
        </w:tc>
      </w:tr>
      <w:tr w:rsidR="008740F3" w14:paraId="560021ED" w14:textId="77777777" w:rsidTr="22C71B55">
        <w:tc>
          <w:tcPr>
            <w:tcW w:w="792" w:type="dxa"/>
            <w:shd w:val="clear" w:color="auto" w:fill="auto"/>
          </w:tcPr>
          <w:p w14:paraId="464420B9" w14:textId="77777777" w:rsidR="008740F3" w:rsidRDefault="00692BC4">
            <w:r>
              <w:t>❍</w:t>
            </w:r>
            <w:r>
              <w:rPr>
                <w:sz w:val="20"/>
                <w:vertAlign w:val="subscript"/>
              </w:rPr>
              <w:t xml:space="preserve">   14</w:t>
            </w:r>
          </w:p>
        </w:tc>
        <w:tc>
          <w:tcPr>
            <w:tcW w:w="9288" w:type="dxa"/>
            <w:shd w:val="clear" w:color="auto" w:fill="auto"/>
          </w:tcPr>
          <w:p w14:paraId="3EA834D8" w14:textId="77777777" w:rsidR="008740F3" w:rsidRDefault="00692BC4">
            <w:r>
              <w:t>Home services (plumbing, HVAC, carpet cleaning, etc.)</w:t>
            </w:r>
          </w:p>
        </w:tc>
      </w:tr>
      <w:tr w:rsidR="008740F3" w14:paraId="1AC4005A" w14:textId="77777777" w:rsidTr="22C71B55">
        <w:tc>
          <w:tcPr>
            <w:tcW w:w="792" w:type="dxa"/>
            <w:shd w:val="clear" w:color="auto" w:fill="auto"/>
          </w:tcPr>
          <w:p w14:paraId="5E226AAC" w14:textId="77777777" w:rsidR="008740F3" w:rsidRDefault="00692BC4">
            <w:r>
              <w:t>❍</w:t>
            </w:r>
            <w:r>
              <w:rPr>
                <w:sz w:val="20"/>
                <w:vertAlign w:val="subscript"/>
              </w:rPr>
              <w:t xml:space="preserve">   15</w:t>
            </w:r>
          </w:p>
        </w:tc>
        <w:tc>
          <w:tcPr>
            <w:tcW w:w="9288" w:type="dxa"/>
            <w:shd w:val="clear" w:color="auto" w:fill="auto"/>
          </w:tcPr>
          <w:p w14:paraId="69631FB3" w14:textId="77777777" w:rsidR="008740F3" w:rsidRDefault="00692BC4">
            <w:r>
              <w:t>Information technology and managed services</w:t>
            </w:r>
          </w:p>
        </w:tc>
      </w:tr>
      <w:tr w:rsidR="008740F3" w14:paraId="60F5479E" w14:textId="77777777" w:rsidTr="22C71B55">
        <w:tc>
          <w:tcPr>
            <w:tcW w:w="792" w:type="dxa"/>
            <w:shd w:val="clear" w:color="auto" w:fill="auto"/>
          </w:tcPr>
          <w:p w14:paraId="6C4E4CDE" w14:textId="77777777" w:rsidR="008740F3" w:rsidRDefault="00692BC4">
            <w:r>
              <w:t>❍</w:t>
            </w:r>
            <w:r>
              <w:rPr>
                <w:sz w:val="20"/>
                <w:vertAlign w:val="subscript"/>
              </w:rPr>
              <w:t xml:space="preserve">   16</w:t>
            </w:r>
          </w:p>
        </w:tc>
        <w:tc>
          <w:tcPr>
            <w:tcW w:w="9288" w:type="dxa"/>
            <w:shd w:val="clear" w:color="auto" w:fill="auto"/>
          </w:tcPr>
          <w:p w14:paraId="12E7C821" w14:textId="77777777" w:rsidR="008740F3" w:rsidRDefault="00692BC4">
            <w:r>
              <w:t>Legal services</w:t>
            </w:r>
          </w:p>
        </w:tc>
      </w:tr>
      <w:tr w:rsidR="008740F3" w14:paraId="4B51471C" w14:textId="77777777" w:rsidTr="22C71B55">
        <w:tc>
          <w:tcPr>
            <w:tcW w:w="792" w:type="dxa"/>
            <w:shd w:val="clear" w:color="auto" w:fill="auto"/>
          </w:tcPr>
          <w:p w14:paraId="3CC969FE" w14:textId="77777777" w:rsidR="008740F3" w:rsidRDefault="00692BC4">
            <w:r>
              <w:t>❍</w:t>
            </w:r>
            <w:r>
              <w:rPr>
                <w:sz w:val="20"/>
                <w:vertAlign w:val="subscript"/>
              </w:rPr>
              <w:t xml:space="preserve">   17</w:t>
            </w:r>
          </w:p>
        </w:tc>
        <w:tc>
          <w:tcPr>
            <w:tcW w:w="9288" w:type="dxa"/>
            <w:shd w:val="clear" w:color="auto" w:fill="auto"/>
          </w:tcPr>
          <w:p w14:paraId="15F3F6D7" w14:textId="77777777" w:rsidR="008740F3" w:rsidRDefault="00692BC4">
            <w:r>
              <w:t>Manufacturing and wholesale trade</w:t>
            </w:r>
          </w:p>
        </w:tc>
      </w:tr>
      <w:tr w:rsidR="008740F3" w14:paraId="0538BCD3" w14:textId="77777777" w:rsidTr="22C71B55">
        <w:tc>
          <w:tcPr>
            <w:tcW w:w="792" w:type="dxa"/>
            <w:shd w:val="clear" w:color="auto" w:fill="auto"/>
          </w:tcPr>
          <w:p w14:paraId="0821CF12" w14:textId="77777777" w:rsidR="008740F3" w:rsidRDefault="00692BC4">
            <w:r>
              <w:t>❍</w:t>
            </w:r>
            <w:r>
              <w:rPr>
                <w:sz w:val="20"/>
                <w:vertAlign w:val="subscript"/>
              </w:rPr>
              <w:t xml:space="preserve">   18</w:t>
            </w:r>
          </w:p>
        </w:tc>
        <w:tc>
          <w:tcPr>
            <w:tcW w:w="9288" w:type="dxa"/>
            <w:shd w:val="clear" w:color="auto" w:fill="auto"/>
          </w:tcPr>
          <w:p w14:paraId="1411AD79" w14:textId="77777777" w:rsidR="008740F3" w:rsidRDefault="00692BC4">
            <w:r>
              <w:t>Marketing, advertising, and PR</w:t>
            </w:r>
          </w:p>
        </w:tc>
      </w:tr>
      <w:tr w:rsidR="008740F3" w14:paraId="2B4882C7" w14:textId="77777777" w:rsidTr="22C71B55">
        <w:tc>
          <w:tcPr>
            <w:tcW w:w="792" w:type="dxa"/>
            <w:shd w:val="clear" w:color="auto" w:fill="auto"/>
          </w:tcPr>
          <w:p w14:paraId="6CB0912A" w14:textId="77777777" w:rsidR="008740F3" w:rsidRDefault="00692BC4">
            <w:r>
              <w:t>❍</w:t>
            </w:r>
            <w:r>
              <w:rPr>
                <w:sz w:val="20"/>
                <w:vertAlign w:val="subscript"/>
              </w:rPr>
              <w:t xml:space="preserve">   19</w:t>
            </w:r>
          </w:p>
        </w:tc>
        <w:tc>
          <w:tcPr>
            <w:tcW w:w="9288" w:type="dxa"/>
            <w:shd w:val="clear" w:color="auto" w:fill="auto"/>
          </w:tcPr>
          <w:p w14:paraId="4CBDE008" w14:textId="77777777" w:rsidR="008740F3" w:rsidRDefault="00692BC4">
            <w:r>
              <w:t>Media / Content</w:t>
            </w:r>
          </w:p>
        </w:tc>
      </w:tr>
      <w:tr w:rsidR="008740F3" w14:paraId="229DAEF2" w14:textId="77777777" w:rsidTr="22C71B55">
        <w:tc>
          <w:tcPr>
            <w:tcW w:w="792" w:type="dxa"/>
            <w:shd w:val="clear" w:color="auto" w:fill="auto"/>
          </w:tcPr>
          <w:p w14:paraId="17CDC70A" w14:textId="77777777" w:rsidR="008740F3" w:rsidRDefault="00692BC4">
            <w:r>
              <w:t>❍</w:t>
            </w:r>
            <w:r>
              <w:rPr>
                <w:sz w:val="20"/>
                <w:vertAlign w:val="subscript"/>
              </w:rPr>
              <w:t xml:space="preserve">   20</w:t>
            </w:r>
          </w:p>
        </w:tc>
        <w:tc>
          <w:tcPr>
            <w:tcW w:w="9288" w:type="dxa"/>
            <w:shd w:val="clear" w:color="auto" w:fill="auto"/>
          </w:tcPr>
          <w:p w14:paraId="4C598DB1" w14:textId="77777777" w:rsidR="008740F3" w:rsidRDefault="00692BC4">
            <w:r>
              <w:t>Packaged Food</w:t>
            </w:r>
          </w:p>
        </w:tc>
      </w:tr>
      <w:tr w:rsidR="008740F3" w14:paraId="4B50844F" w14:textId="77777777" w:rsidTr="22C71B55">
        <w:tc>
          <w:tcPr>
            <w:tcW w:w="792" w:type="dxa"/>
            <w:shd w:val="clear" w:color="auto" w:fill="auto"/>
          </w:tcPr>
          <w:p w14:paraId="164D461E" w14:textId="77777777" w:rsidR="008740F3" w:rsidRDefault="00692BC4">
            <w:r>
              <w:t>❍</w:t>
            </w:r>
            <w:r>
              <w:rPr>
                <w:sz w:val="20"/>
                <w:vertAlign w:val="subscript"/>
              </w:rPr>
              <w:t xml:space="preserve">   21</w:t>
            </w:r>
          </w:p>
        </w:tc>
        <w:tc>
          <w:tcPr>
            <w:tcW w:w="9288" w:type="dxa"/>
            <w:shd w:val="clear" w:color="auto" w:fill="auto"/>
          </w:tcPr>
          <w:p w14:paraId="2D87BC53" w14:textId="77777777" w:rsidR="008740F3" w:rsidRDefault="00692BC4">
            <w:r>
              <w:t>Professional Services and Business Services (e.g. law / accountancy)</w:t>
            </w:r>
          </w:p>
        </w:tc>
      </w:tr>
      <w:tr w:rsidR="008740F3" w14:paraId="41EEA9C9" w14:textId="77777777" w:rsidTr="22C71B55">
        <w:tc>
          <w:tcPr>
            <w:tcW w:w="792" w:type="dxa"/>
            <w:shd w:val="clear" w:color="auto" w:fill="auto"/>
          </w:tcPr>
          <w:p w14:paraId="6AF0A177" w14:textId="77777777" w:rsidR="008740F3" w:rsidRDefault="00692BC4">
            <w:r>
              <w:t>❍</w:t>
            </w:r>
            <w:r>
              <w:rPr>
                <w:sz w:val="20"/>
                <w:vertAlign w:val="subscript"/>
              </w:rPr>
              <w:t xml:space="preserve">   22</w:t>
            </w:r>
          </w:p>
        </w:tc>
        <w:tc>
          <w:tcPr>
            <w:tcW w:w="9288" w:type="dxa"/>
            <w:shd w:val="clear" w:color="auto" w:fill="auto"/>
          </w:tcPr>
          <w:p w14:paraId="2C6F391C" w14:textId="77777777" w:rsidR="008740F3" w:rsidRDefault="00692BC4">
            <w:r>
              <w:t>Personal services (personal trainer, dog walker, childcare, etc.)</w:t>
            </w:r>
          </w:p>
        </w:tc>
      </w:tr>
      <w:tr w:rsidR="008740F3" w14:paraId="61B139E0" w14:textId="77777777" w:rsidTr="22C71B55">
        <w:tc>
          <w:tcPr>
            <w:tcW w:w="792" w:type="dxa"/>
            <w:shd w:val="clear" w:color="auto" w:fill="auto"/>
          </w:tcPr>
          <w:p w14:paraId="7BF449D9" w14:textId="77777777" w:rsidR="008740F3" w:rsidRDefault="00692BC4">
            <w:r>
              <w:t>❍</w:t>
            </w:r>
            <w:r>
              <w:rPr>
                <w:sz w:val="20"/>
                <w:vertAlign w:val="subscript"/>
              </w:rPr>
              <w:t xml:space="preserve">   23</w:t>
            </w:r>
          </w:p>
        </w:tc>
        <w:tc>
          <w:tcPr>
            <w:tcW w:w="9288" w:type="dxa"/>
            <w:shd w:val="clear" w:color="auto" w:fill="auto"/>
          </w:tcPr>
          <w:p w14:paraId="65C2151F" w14:textId="77777777" w:rsidR="008740F3" w:rsidRDefault="00692BC4">
            <w:r>
              <w:t>Real estate, rental, or leasing</w:t>
            </w:r>
          </w:p>
        </w:tc>
      </w:tr>
      <w:tr w:rsidR="008740F3" w14:paraId="3BB0F1DC" w14:textId="77777777" w:rsidTr="22C71B55">
        <w:tc>
          <w:tcPr>
            <w:tcW w:w="792" w:type="dxa"/>
            <w:shd w:val="clear" w:color="auto" w:fill="auto"/>
          </w:tcPr>
          <w:p w14:paraId="67062AA1" w14:textId="77777777" w:rsidR="008740F3" w:rsidRDefault="00692BC4">
            <w:r>
              <w:t>❍</w:t>
            </w:r>
            <w:r>
              <w:rPr>
                <w:sz w:val="20"/>
                <w:vertAlign w:val="subscript"/>
              </w:rPr>
              <w:t xml:space="preserve">   24</w:t>
            </w:r>
          </w:p>
        </w:tc>
        <w:tc>
          <w:tcPr>
            <w:tcW w:w="9288" w:type="dxa"/>
            <w:shd w:val="clear" w:color="auto" w:fill="auto"/>
          </w:tcPr>
          <w:p w14:paraId="729E3DAC" w14:textId="77777777" w:rsidR="008740F3" w:rsidRDefault="00692BC4">
            <w:r>
              <w:t>Restaurant</w:t>
            </w:r>
          </w:p>
        </w:tc>
      </w:tr>
      <w:tr w:rsidR="008740F3" w14:paraId="69987FEA" w14:textId="77777777" w:rsidTr="22C71B55">
        <w:tc>
          <w:tcPr>
            <w:tcW w:w="792" w:type="dxa"/>
            <w:shd w:val="clear" w:color="auto" w:fill="auto"/>
          </w:tcPr>
          <w:p w14:paraId="0E3B60DD" w14:textId="77777777" w:rsidR="008740F3" w:rsidRDefault="00692BC4">
            <w:r>
              <w:t>❍</w:t>
            </w:r>
            <w:r>
              <w:rPr>
                <w:sz w:val="20"/>
                <w:vertAlign w:val="subscript"/>
              </w:rPr>
              <w:t xml:space="preserve">   25</w:t>
            </w:r>
          </w:p>
        </w:tc>
        <w:tc>
          <w:tcPr>
            <w:tcW w:w="9288" w:type="dxa"/>
            <w:shd w:val="clear" w:color="auto" w:fill="auto"/>
          </w:tcPr>
          <w:p w14:paraId="16FFACE5" w14:textId="77777777" w:rsidR="008740F3" w:rsidRDefault="00692BC4">
            <w:r>
              <w:t>Retail and consumer</w:t>
            </w:r>
          </w:p>
        </w:tc>
      </w:tr>
      <w:tr w:rsidR="008740F3" w14:paraId="7AA334E9" w14:textId="77777777" w:rsidTr="22C71B55">
        <w:tc>
          <w:tcPr>
            <w:tcW w:w="792" w:type="dxa"/>
            <w:shd w:val="clear" w:color="auto" w:fill="auto"/>
          </w:tcPr>
          <w:p w14:paraId="1A703317" w14:textId="77777777" w:rsidR="008740F3" w:rsidRDefault="00692BC4">
            <w:r>
              <w:t>❍</w:t>
            </w:r>
            <w:r>
              <w:rPr>
                <w:sz w:val="20"/>
                <w:vertAlign w:val="subscript"/>
              </w:rPr>
              <w:t xml:space="preserve">   26</w:t>
            </w:r>
          </w:p>
        </w:tc>
        <w:tc>
          <w:tcPr>
            <w:tcW w:w="9288" w:type="dxa"/>
            <w:shd w:val="clear" w:color="auto" w:fill="auto"/>
          </w:tcPr>
          <w:p w14:paraId="5D64AF3A" w14:textId="77777777" w:rsidR="008740F3" w:rsidRDefault="00692BC4">
            <w:r>
              <w:t>Technology and telecommunications</w:t>
            </w:r>
          </w:p>
        </w:tc>
      </w:tr>
      <w:tr w:rsidR="008740F3" w14:paraId="324CE746" w14:textId="77777777" w:rsidTr="22C71B55">
        <w:tc>
          <w:tcPr>
            <w:tcW w:w="792" w:type="dxa"/>
            <w:shd w:val="clear" w:color="auto" w:fill="auto"/>
          </w:tcPr>
          <w:p w14:paraId="6231BD9D" w14:textId="77777777" w:rsidR="008740F3" w:rsidRDefault="00692BC4">
            <w:r>
              <w:t>❍</w:t>
            </w:r>
            <w:r>
              <w:rPr>
                <w:sz w:val="20"/>
                <w:vertAlign w:val="subscript"/>
              </w:rPr>
              <w:t xml:space="preserve">   27</w:t>
            </w:r>
          </w:p>
        </w:tc>
        <w:tc>
          <w:tcPr>
            <w:tcW w:w="9288" w:type="dxa"/>
            <w:shd w:val="clear" w:color="auto" w:fill="auto"/>
          </w:tcPr>
          <w:p w14:paraId="29440A53" w14:textId="77777777" w:rsidR="008740F3" w:rsidRDefault="00692BC4">
            <w:r>
              <w:t>Transportation, logistics, and automotive services</w:t>
            </w:r>
          </w:p>
        </w:tc>
      </w:tr>
      <w:tr w:rsidR="008740F3" w14:paraId="049E8ACA" w14:textId="77777777" w:rsidTr="22C71B55">
        <w:tc>
          <w:tcPr>
            <w:tcW w:w="792" w:type="dxa"/>
            <w:shd w:val="clear" w:color="auto" w:fill="auto"/>
          </w:tcPr>
          <w:p w14:paraId="4B512918" w14:textId="77777777" w:rsidR="008740F3" w:rsidRDefault="00692BC4">
            <w:r>
              <w:t>❍</w:t>
            </w:r>
            <w:r>
              <w:rPr>
                <w:sz w:val="20"/>
                <w:vertAlign w:val="subscript"/>
              </w:rPr>
              <w:t xml:space="preserve">   28</w:t>
            </w:r>
          </w:p>
        </w:tc>
        <w:tc>
          <w:tcPr>
            <w:tcW w:w="9288" w:type="dxa"/>
            <w:shd w:val="clear" w:color="auto" w:fill="auto"/>
          </w:tcPr>
          <w:p w14:paraId="03A24E32" w14:textId="77777777" w:rsidR="008740F3" w:rsidRDefault="00692BC4">
            <w:r>
              <w:t>Website design, development, and digital marketing services</w:t>
            </w:r>
          </w:p>
        </w:tc>
      </w:tr>
      <w:tr w:rsidR="008740F3" w14:paraId="4DEF2A52" w14:textId="77777777" w:rsidTr="22C71B55">
        <w:tc>
          <w:tcPr>
            <w:tcW w:w="792" w:type="dxa"/>
            <w:shd w:val="clear" w:color="auto" w:fill="auto"/>
          </w:tcPr>
          <w:p w14:paraId="513F2AD1" w14:textId="30FB05D7" w:rsidR="008740F3" w:rsidRDefault="6359F20E" w:rsidP="22C71B55">
            <w:pPr>
              <w:rPr>
                <w:sz w:val="20"/>
                <w:szCs w:val="20"/>
                <w:vertAlign w:val="subscript"/>
              </w:rPr>
            </w:pPr>
            <w:r>
              <w:t>❍</w:t>
            </w:r>
            <w:r w:rsidRPr="22C71B55">
              <w:rPr>
                <w:sz w:val="20"/>
                <w:szCs w:val="20"/>
                <w:vertAlign w:val="subscript"/>
              </w:rPr>
              <w:t xml:space="preserve">   </w:t>
            </w:r>
            <w:r w:rsidR="14886CCE" w:rsidRPr="22C71B55">
              <w:rPr>
                <w:sz w:val="20"/>
                <w:szCs w:val="20"/>
                <w:vertAlign w:val="subscript"/>
              </w:rPr>
              <w:t>97</w:t>
            </w:r>
          </w:p>
        </w:tc>
        <w:tc>
          <w:tcPr>
            <w:tcW w:w="9288" w:type="dxa"/>
            <w:shd w:val="clear" w:color="auto" w:fill="auto"/>
          </w:tcPr>
          <w:p w14:paraId="7F5A800B" w14:textId="77777777" w:rsidR="008740F3" w:rsidRDefault="00692BC4">
            <w:r>
              <w:t>Other (specify): __________________________________________________</w:t>
            </w:r>
          </w:p>
        </w:tc>
      </w:tr>
      <w:tr w:rsidR="008740F3" w14:paraId="23ABE1AE" w14:textId="77777777" w:rsidTr="22C71B55">
        <w:tc>
          <w:tcPr>
            <w:tcW w:w="792" w:type="dxa"/>
            <w:shd w:val="clear" w:color="auto" w:fill="auto"/>
          </w:tcPr>
          <w:p w14:paraId="6B375D3C" w14:textId="46561A77" w:rsidR="008740F3" w:rsidRDefault="6359F20E" w:rsidP="22C71B55">
            <w:pPr>
              <w:rPr>
                <w:sz w:val="20"/>
                <w:szCs w:val="20"/>
                <w:vertAlign w:val="subscript"/>
              </w:rPr>
            </w:pPr>
            <w:r>
              <w:t>❍</w:t>
            </w:r>
            <w:r w:rsidRPr="22C71B55">
              <w:rPr>
                <w:sz w:val="20"/>
                <w:szCs w:val="20"/>
                <w:vertAlign w:val="subscript"/>
              </w:rPr>
              <w:t xml:space="preserve">   </w:t>
            </w:r>
            <w:r w:rsidR="74CAE131" w:rsidRPr="22C71B55">
              <w:rPr>
                <w:sz w:val="20"/>
                <w:szCs w:val="20"/>
                <w:vertAlign w:val="subscript"/>
              </w:rPr>
              <w:t>98</w:t>
            </w:r>
          </w:p>
        </w:tc>
        <w:tc>
          <w:tcPr>
            <w:tcW w:w="9288" w:type="dxa"/>
            <w:shd w:val="clear" w:color="auto" w:fill="auto"/>
          </w:tcPr>
          <w:p w14:paraId="4600B1A5" w14:textId="77777777" w:rsidR="008740F3" w:rsidRDefault="00692BC4">
            <w:r>
              <w:t>Don't know</w:t>
            </w:r>
            <w:r>
              <w:rPr>
                <w:i/>
                <w:color w:val="A8A8A8"/>
                <w:sz w:val="20"/>
              </w:rPr>
              <w:tab/>
              <w:t>(Exclusive)</w:t>
            </w:r>
          </w:p>
        </w:tc>
      </w:tr>
      <w:tr w:rsidR="008740F3" w14:paraId="1C90A1F1" w14:textId="77777777" w:rsidTr="22C71B55">
        <w:tc>
          <w:tcPr>
            <w:tcW w:w="792" w:type="dxa"/>
            <w:shd w:val="clear" w:color="auto" w:fill="auto"/>
          </w:tcPr>
          <w:p w14:paraId="13FDA8C7" w14:textId="00F6A46F" w:rsidR="008740F3" w:rsidRDefault="6359F20E" w:rsidP="22C71B55">
            <w:pPr>
              <w:rPr>
                <w:sz w:val="20"/>
                <w:szCs w:val="20"/>
                <w:vertAlign w:val="subscript"/>
              </w:rPr>
            </w:pPr>
            <w:r>
              <w:t>❍</w:t>
            </w:r>
            <w:r w:rsidRPr="22C71B55">
              <w:rPr>
                <w:sz w:val="20"/>
                <w:szCs w:val="20"/>
                <w:vertAlign w:val="subscript"/>
              </w:rPr>
              <w:t xml:space="preserve">   </w:t>
            </w:r>
            <w:r w:rsidR="51557982" w:rsidRPr="22C71B55">
              <w:rPr>
                <w:sz w:val="20"/>
                <w:szCs w:val="20"/>
                <w:vertAlign w:val="subscript"/>
              </w:rPr>
              <w:t>99</w:t>
            </w:r>
          </w:p>
        </w:tc>
        <w:tc>
          <w:tcPr>
            <w:tcW w:w="9288" w:type="dxa"/>
            <w:shd w:val="clear" w:color="auto" w:fill="auto"/>
          </w:tcPr>
          <w:p w14:paraId="0540A899" w14:textId="77777777" w:rsidR="008740F3" w:rsidRDefault="00692BC4">
            <w:r>
              <w:t>Prefer not to answer</w:t>
            </w:r>
            <w:r>
              <w:rPr>
                <w:i/>
                <w:color w:val="A8A8A8"/>
                <w:sz w:val="20"/>
              </w:rPr>
              <w:tab/>
              <w:t>(Exclusive)</w:t>
            </w:r>
          </w:p>
        </w:tc>
      </w:tr>
    </w:tbl>
    <w:p w14:paraId="73A16267" w14:textId="77777777" w:rsidR="008740F3" w:rsidRDefault="008740F3"/>
    <w:p w14:paraId="1149110B" w14:textId="77777777" w:rsidR="008740F3" w:rsidRDefault="00692BC4">
      <w:pPr>
        <w:keepNext/>
        <w:spacing w:after="40"/>
      </w:pPr>
      <w:r>
        <w:rPr>
          <w:b/>
        </w:rPr>
        <w:t>Q5b</w:t>
      </w:r>
      <w:r>
        <w:rPr>
          <w:i/>
          <w:sz w:val="20"/>
        </w:rPr>
        <w:tab/>
        <w:t xml:space="preserve">Show if Q70 </w:t>
      </w:r>
      <w:proofErr w:type="gramStart"/>
      <w:r>
        <w:rPr>
          <w:i/>
          <w:sz w:val="20"/>
        </w:rPr>
        <w:t>own</w:t>
      </w:r>
      <w:proofErr w:type="gramEnd"/>
      <w:r>
        <w:rPr>
          <w:i/>
          <w:sz w:val="20"/>
        </w:rPr>
        <w:t xml:space="preserve"> more than 1 business (Q70 = 2,3,4,5,6)</w:t>
      </w:r>
    </w:p>
    <w:p w14:paraId="422930A2" w14:textId="17A06039" w:rsidR="008740F3" w:rsidRDefault="00692BC4">
      <w:pPr>
        <w:keepNext/>
        <w:spacing w:after="0"/>
      </w:pPr>
      <w:r>
        <w:t xml:space="preserve">Which of the following best describes the main </w:t>
      </w:r>
      <w:proofErr w:type="gramStart"/>
      <w:r>
        <w:t>industry sector</w:t>
      </w:r>
      <w:proofErr w:type="gramEnd"/>
      <w:r>
        <w:t xml:space="preserve">(s) your organization operates in? </w:t>
      </w:r>
      <w:r>
        <w:br/>
      </w:r>
      <w:r>
        <w:rPr>
          <w:i/>
          <w:color w:val="A8A8A8"/>
          <w:sz w:val="20"/>
        </w:rPr>
        <w:t>Select all that apply</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76EA2FAD" w14:textId="77777777" w:rsidTr="22C71B55">
        <w:tc>
          <w:tcPr>
            <w:tcW w:w="792" w:type="dxa"/>
            <w:shd w:val="clear" w:color="auto" w:fill="auto"/>
          </w:tcPr>
          <w:p w14:paraId="413B7B90" w14:textId="77777777" w:rsidR="008740F3" w:rsidRDefault="00692BC4">
            <w:r>
              <w:t>❑</w:t>
            </w:r>
            <w:r>
              <w:rPr>
                <w:sz w:val="20"/>
                <w:vertAlign w:val="subscript"/>
              </w:rPr>
              <w:t xml:space="preserve">   1</w:t>
            </w:r>
          </w:p>
        </w:tc>
        <w:tc>
          <w:tcPr>
            <w:tcW w:w="9288" w:type="dxa"/>
            <w:shd w:val="clear" w:color="auto" w:fill="auto"/>
          </w:tcPr>
          <w:p w14:paraId="22000C72" w14:textId="77777777" w:rsidR="008740F3" w:rsidRDefault="00692BC4">
            <w:proofErr w:type="gramStart"/>
            <w:r>
              <w:t>Accommodations</w:t>
            </w:r>
            <w:proofErr w:type="gramEnd"/>
            <w:r>
              <w:t xml:space="preserve"> (hotels, rentals, RV parks, camping)</w:t>
            </w:r>
          </w:p>
        </w:tc>
      </w:tr>
      <w:tr w:rsidR="008740F3" w14:paraId="0870F0FF" w14:textId="77777777" w:rsidTr="22C71B55">
        <w:tc>
          <w:tcPr>
            <w:tcW w:w="792" w:type="dxa"/>
            <w:shd w:val="clear" w:color="auto" w:fill="auto"/>
          </w:tcPr>
          <w:p w14:paraId="1133FDE1" w14:textId="77777777" w:rsidR="008740F3" w:rsidRDefault="00692BC4">
            <w:r>
              <w:t>❑</w:t>
            </w:r>
            <w:r>
              <w:rPr>
                <w:sz w:val="20"/>
                <w:vertAlign w:val="subscript"/>
              </w:rPr>
              <w:t xml:space="preserve">   2</w:t>
            </w:r>
          </w:p>
        </w:tc>
        <w:tc>
          <w:tcPr>
            <w:tcW w:w="9288" w:type="dxa"/>
            <w:shd w:val="clear" w:color="auto" w:fill="auto"/>
          </w:tcPr>
          <w:p w14:paraId="129F684C" w14:textId="77777777" w:rsidR="008740F3" w:rsidRDefault="00692BC4">
            <w:r>
              <w:t>Administrative and support services</w:t>
            </w:r>
          </w:p>
        </w:tc>
      </w:tr>
      <w:tr w:rsidR="008740F3" w14:paraId="2A0BA77E" w14:textId="77777777" w:rsidTr="22C71B55">
        <w:tc>
          <w:tcPr>
            <w:tcW w:w="792" w:type="dxa"/>
            <w:shd w:val="clear" w:color="auto" w:fill="auto"/>
          </w:tcPr>
          <w:p w14:paraId="6FDA21C1" w14:textId="77777777" w:rsidR="008740F3" w:rsidRDefault="00692BC4">
            <w:r>
              <w:t>❑</w:t>
            </w:r>
            <w:r>
              <w:rPr>
                <w:sz w:val="20"/>
                <w:vertAlign w:val="subscript"/>
              </w:rPr>
              <w:t xml:space="preserve">   3</w:t>
            </w:r>
          </w:p>
        </w:tc>
        <w:tc>
          <w:tcPr>
            <w:tcW w:w="9288" w:type="dxa"/>
            <w:shd w:val="clear" w:color="auto" w:fill="auto"/>
          </w:tcPr>
          <w:p w14:paraId="1E4DCF05" w14:textId="77777777" w:rsidR="008740F3" w:rsidRDefault="00692BC4">
            <w:r>
              <w:t>Agriculture</w:t>
            </w:r>
          </w:p>
        </w:tc>
      </w:tr>
      <w:tr w:rsidR="008740F3" w14:paraId="0AE81650" w14:textId="77777777" w:rsidTr="22C71B55">
        <w:tc>
          <w:tcPr>
            <w:tcW w:w="792" w:type="dxa"/>
            <w:shd w:val="clear" w:color="auto" w:fill="auto"/>
          </w:tcPr>
          <w:p w14:paraId="1C255ADA" w14:textId="77777777" w:rsidR="008740F3" w:rsidRDefault="00692BC4">
            <w:r>
              <w:t>❑</w:t>
            </w:r>
            <w:r>
              <w:rPr>
                <w:sz w:val="20"/>
                <w:vertAlign w:val="subscript"/>
              </w:rPr>
              <w:t xml:space="preserve">   4</w:t>
            </w:r>
          </w:p>
        </w:tc>
        <w:tc>
          <w:tcPr>
            <w:tcW w:w="9288" w:type="dxa"/>
            <w:shd w:val="clear" w:color="auto" w:fill="auto"/>
          </w:tcPr>
          <w:p w14:paraId="601B1B02" w14:textId="77777777" w:rsidR="008740F3" w:rsidRDefault="00692BC4">
            <w:r>
              <w:t>Art and design</w:t>
            </w:r>
          </w:p>
        </w:tc>
      </w:tr>
      <w:tr w:rsidR="008740F3" w14:paraId="1856380B" w14:textId="77777777" w:rsidTr="22C71B55">
        <w:tc>
          <w:tcPr>
            <w:tcW w:w="792" w:type="dxa"/>
            <w:shd w:val="clear" w:color="auto" w:fill="auto"/>
          </w:tcPr>
          <w:p w14:paraId="04ACB4D6" w14:textId="77777777" w:rsidR="008740F3" w:rsidRDefault="00692BC4">
            <w:r>
              <w:t>❑</w:t>
            </w:r>
            <w:r>
              <w:rPr>
                <w:sz w:val="20"/>
                <w:vertAlign w:val="subscript"/>
              </w:rPr>
              <w:t xml:space="preserve">   5</w:t>
            </w:r>
          </w:p>
        </w:tc>
        <w:tc>
          <w:tcPr>
            <w:tcW w:w="9288" w:type="dxa"/>
            <w:shd w:val="clear" w:color="auto" w:fill="auto"/>
          </w:tcPr>
          <w:p w14:paraId="70A22AF0" w14:textId="77777777" w:rsidR="008740F3" w:rsidRDefault="00692BC4">
            <w:r>
              <w:t>Beauty products or services (makeup, hair/nail salon, etc.)</w:t>
            </w:r>
          </w:p>
        </w:tc>
      </w:tr>
      <w:tr w:rsidR="008740F3" w14:paraId="5D0740CB" w14:textId="77777777" w:rsidTr="22C71B55">
        <w:tc>
          <w:tcPr>
            <w:tcW w:w="792" w:type="dxa"/>
            <w:shd w:val="clear" w:color="auto" w:fill="auto"/>
          </w:tcPr>
          <w:p w14:paraId="3EB0C567" w14:textId="77777777" w:rsidR="008740F3" w:rsidRDefault="00692BC4">
            <w:r>
              <w:t>❑</w:t>
            </w:r>
            <w:r>
              <w:rPr>
                <w:sz w:val="20"/>
                <w:vertAlign w:val="subscript"/>
              </w:rPr>
              <w:t xml:space="preserve">   6</w:t>
            </w:r>
          </w:p>
        </w:tc>
        <w:tc>
          <w:tcPr>
            <w:tcW w:w="9288" w:type="dxa"/>
            <w:shd w:val="clear" w:color="auto" w:fill="auto"/>
          </w:tcPr>
          <w:p w14:paraId="1E91DE3B" w14:textId="77777777" w:rsidR="008740F3" w:rsidRDefault="00692BC4">
            <w:r>
              <w:t>Charitable / Political</w:t>
            </w:r>
          </w:p>
        </w:tc>
      </w:tr>
      <w:tr w:rsidR="008740F3" w14:paraId="3CC4A336" w14:textId="77777777" w:rsidTr="22C71B55">
        <w:tc>
          <w:tcPr>
            <w:tcW w:w="792" w:type="dxa"/>
            <w:shd w:val="clear" w:color="auto" w:fill="auto"/>
          </w:tcPr>
          <w:p w14:paraId="7A4D90E5" w14:textId="77777777" w:rsidR="008740F3" w:rsidRDefault="00692BC4">
            <w:r>
              <w:t>❑</w:t>
            </w:r>
            <w:r>
              <w:rPr>
                <w:sz w:val="20"/>
                <w:vertAlign w:val="subscript"/>
              </w:rPr>
              <w:t xml:space="preserve">   7</w:t>
            </w:r>
          </w:p>
        </w:tc>
        <w:tc>
          <w:tcPr>
            <w:tcW w:w="9288" w:type="dxa"/>
            <w:shd w:val="clear" w:color="auto" w:fill="auto"/>
          </w:tcPr>
          <w:p w14:paraId="0CBCA9A4" w14:textId="77777777" w:rsidR="008740F3" w:rsidRDefault="00692BC4">
            <w:r>
              <w:t>Construction, engineering, and property development</w:t>
            </w:r>
          </w:p>
        </w:tc>
      </w:tr>
      <w:tr w:rsidR="008740F3" w14:paraId="1ECC8FF3" w14:textId="77777777" w:rsidTr="22C71B55">
        <w:tc>
          <w:tcPr>
            <w:tcW w:w="792" w:type="dxa"/>
            <w:shd w:val="clear" w:color="auto" w:fill="auto"/>
          </w:tcPr>
          <w:p w14:paraId="5EB63604" w14:textId="77777777" w:rsidR="008740F3" w:rsidRDefault="00692BC4">
            <w:r>
              <w:t>❑</w:t>
            </w:r>
            <w:r>
              <w:rPr>
                <w:sz w:val="20"/>
                <w:vertAlign w:val="subscript"/>
              </w:rPr>
              <w:t xml:space="preserve">   8</w:t>
            </w:r>
          </w:p>
        </w:tc>
        <w:tc>
          <w:tcPr>
            <w:tcW w:w="9288" w:type="dxa"/>
            <w:shd w:val="clear" w:color="auto" w:fill="auto"/>
          </w:tcPr>
          <w:p w14:paraId="0F432AC5" w14:textId="77777777" w:rsidR="008740F3" w:rsidRDefault="00692BC4">
            <w:r>
              <w:t>Consumer services (auto repair, dry cleaners, etc.)</w:t>
            </w:r>
          </w:p>
        </w:tc>
      </w:tr>
      <w:tr w:rsidR="008740F3" w14:paraId="3688A363" w14:textId="77777777" w:rsidTr="22C71B55">
        <w:tc>
          <w:tcPr>
            <w:tcW w:w="792" w:type="dxa"/>
            <w:shd w:val="clear" w:color="auto" w:fill="auto"/>
          </w:tcPr>
          <w:p w14:paraId="28BB2296" w14:textId="77777777" w:rsidR="008740F3" w:rsidRDefault="00692BC4">
            <w:r>
              <w:t>❑</w:t>
            </w:r>
            <w:r>
              <w:rPr>
                <w:sz w:val="20"/>
                <w:vertAlign w:val="subscript"/>
              </w:rPr>
              <w:t xml:space="preserve">   9</w:t>
            </w:r>
          </w:p>
        </w:tc>
        <w:tc>
          <w:tcPr>
            <w:tcW w:w="9288" w:type="dxa"/>
            <w:shd w:val="clear" w:color="auto" w:fill="auto"/>
          </w:tcPr>
          <w:p w14:paraId="2E2AAF02" w14:textId="77777777" w:rsidR="008740F3" w:rsidRDefault="00692BC4">
            <w:r>
              <w:t>Education services and training</w:t>
            </w:r>
          </w:p>
        </w:tc>
      </w:tr>
      <w:tr w:rsidR="008740F3" w14:paraId="2618676A" w14:textId="77777777" w:rsidTr="22C71B55">
        <w:tc>
          <w:tcPr>
            <w:tcW w:w="792" w:type="dxa"/>
            <w:shd w:val="clear" w:color="auto" w:fill="auto"/>
          </w:tcPr>
          <w:p w14:paraId="32F0E7A1" w14:textId="77777777" w:rsidR="008740F3" w:rsidRDefault="00692BC4">
            <w:r>
              <w:t>❑</w:t>
            </w:r>
            <w:r>
              <w:rPr>
                <w:sz w:val="20"/>
                <w:vertAlign w:val="subscript"/>
              </w:rPr>
              <w:t xml:space="preserve">   10</w:t>
            </w:r>
          </w:p>
        </w:tc>
        <w:tc>
          <w:tcPr>
            <w:tcW w:w="9288" w:type="dxa"/>
            <w:shd w:val="clear" w:color="auto" w:fill="auto"/>
          </w:tcPr>
          <w:p w14:paraId="5EF2DD15" w14:textId="77777777" w:rsidR="008740F3" w:rsidRDefault="00692BC4">
            <w:r>
              <w:t>Entertainment / Recreation</w:t>
            </w:r>
          </w:p>
        </w:tc>
      </w:tr>
      <w:tr w:rsidR="008740F3" w14:paraId="3A49C9B0" w14:textId="77777777" w:rsidTr="22C71B55">
        <w:tc>
          <w:tcPr>
            <w:tcW w:w="792" w:type="dxa"/>
            <w:shd w:val="clear" w:color="auto" w:fill="auto"/>
          </w:tcPr>
          <w:p w14:paraId="11441FDB" w14:textId="77777777" w:rsidR="008740F3" w:rsidRDefault="00692BC4">
            <w:r>
              <w:t>❑</w:t>
            </w:r>
            <w:r>
              <w:rPr>
                <w:sz w:val="20"/>
                <w:vertAlign w:val="subscript"/>
              </w:rPr>
              <w:t xml:space="preserve">   11</w:t>
            </w:r>
          </w:p>
        </w:tc>
        <w:tc>
          <w:tcPr>
            <w:tcW w:w="9288" w:type="dxa"/>
            <w:shd w:val="clear" w:color="auto" w:fill="auto"/>
          </w:tcPr>
          <w:p w14:paraId="7D86DFEF" w14:textId="77777777" w:rsidR="008740F3" w:rsidRDefault="00692BC4">
            <w:r>
              <w:t>Financial services (banking, insurance, etc.)</w:t>
            </w:r>
          </w:p>
        </w:tc>
      </w:tr>
      <w:tr w:rsidR="008740F3" w14:paraId="642C05A5" w14:textId="77777777" w:rsidTr="22C71B55">
        <w:tc>
          <w:tcPr>
            <w:tcW w:w="792" w:type="dxa"/>
            <w:shd w:val="clear" w:color="auto" w:fill="auto"/>
          </w:tcPr>
          <w:p w14:paraId="3BCB3423" w14:textId="77777777" w:rsidR="008740F3" w:rsidRDefault="00692BC4">
            <w:r>
              <w:t>❑</w:t>
            </w:r>
            <w:r>
              <w:rPr>
                <w:sz w:val="20"/>
                <w:vertAlign w:val="subscript"/>
              </w:rPr>
              <w:t xml:space="preserve">   12</w:t>
            </w:r>
          </w:p>
        </w:tc>
        <w:tc>
          <w:tcPr>
            <w:tcW w:w="9288" w:type="dxa"/>
            <w:shd w:val="clear" w:color="auto" w:fill="auto"/>
          </w:tcPr>
          <w:p w14:paraId="7D9BFC53" w14:textId="77777777" w:rsidR="008740F3" w:rsidRDefault="00692BC4">
            <w:r>
              <w:t>Fashion</w:t>
            </w:r>
          </w:p>
        </w:tc>
      </w:tr>
      <w:tr w:rsidR="008740F3" w14:paraId="726E8469" w14:textId="77777777" w:rsidTr="22C71B55">
        <w:tc>
          <w:tcPr>
            <w:tcW w:w="792" w:type="dxa"/>
            <w:shd w:val="clear" w:color="auto" w:fill="auto"/>
          </w:tcPr>
          <w:p w14:paraId="07E170C6" w14:textId="77777777" w:rsidR="008740F3" w:rsidRDefault="00692BC4">
            <w:r>
              <w:t>❑</w:t>
            </w:r>
            <w:r>
              <w:rPr>
                <w:sz w:val="20"/>
                <w:vertAlign w:val="subscript"/>
              </w:rPr>
              <w:t xml:space="preserve">   13</w:t>
            </w:r>
          </w:p>
        </w:tc>
        <w:tc>
          <w:tcPr>
            <w:tcW w:w="9288" w:type="dxa"/>
            <w:shd w:val="clear" w:color="auto" w:fill="auto"/>
          </w:tcPr>
          <w:p w14:paraId="6EB009A2" w14:textId="77777777" w:rsidR="008740F3" w:rsidRDefault="00692BC4">
            <w:r>
              <w:t>Health care and medical</w:t>
            </w:r>
          </w:p>
        </w:tc>
      </w:tr>
      <w:tr w:rsidR="008740F3" w14:paraId="252C3CF4" w14:textId="77777777" w:rsidTr="22C71B55">
        <w:tc>
          <w:tcPr>
            <w:tcW w:w="792" w:type="dxa"/>
            <w:shd w:val="clear" w:color="auto" w:fill="auto"/>
          </w:tcPr>
          <w:p w14:paraId="14DA9407" w14:textId="77777777" w:rsidR="008740F3" w:rsidRDefault="00692BC4">
            <w:r>
              <w:t>❑</w:t>
            </w:r>
            <w:r>
              <w:rPr>
                <w:sz w:val="20"/>
                <w:vertAlign w:val="subscript"/>
              </w:rPr>
              <w:t xml:space="preserve">   14</w:t>
            </w:r>
          </w:p>
        </w:tc>
        <w:tc>
          <w:tcPr>
            <w:tcW w:w="9288" w:type="dxa"/>
            <w:shd w:val="clear" w:color="auto" w:fill="auto"/>
          </w:tcPr>
          <w:p w14:paraId="206D88F7" w14:textId="77777777" w:rsidR="008740F3" w:rsidRDefault="00692BC4">
            <w:r>
              <w:t>Home services (plumbing, HVAC, carpet cleaning, etc.)</w:t>
            </w:r>
          </w:p>
        </w:tc>
      </w:tr>
      <w:tr w:rsidR="008740F3" w14:paraId="5A72A022" w14:textId="77777777" w:rsidTr="22C71B55">
        <w:tc>
          <w:tcPr>
            <w:tcW w:w="792" w:type="dxa"/>
            <w:shd w:val="clear" w:color="auto" w:fill="auto"/>
          </w:tcPr>
          <w:p w14:paraId="2D2B3296" w14:textId="77777777" w:rsidR="008740F3" w:rsidRDefault="00692BC4">
            <w:r>
              <w:t>❑</w:t>
            </w:r>
            <w:r>
              <w:rPr>
                <w:sz w:val="20"/>
                <w:vertAlign w:val="subscript"/>
              </w:rPr>
              <w:t xml:space="preserve">   15</w:t>
            </w:r>
          </w:p>
        </w:tc>
        <w:tc>
          <w:tcPr>
            <w:tcW w:w="9288" w:type="dxa"/>
            <w:shd w:val="clear" w:color="auto" w:fill="auto"/>
          </w:tcPr>
          <w:p w14:paraId="6D406514" w14:textId="77777777" w:rsidR="008740F3" w:rsidRDefault="00692BC4">
            <w:r>
              <w:t>Information technology and managed services</w:t>
            </w:r>
          </w:p>
        </w:tc>
      </w:tr>
      <w:tr w:rsidR="008740F3" w14:paraId="667A8BA1" w14:textId="77777777" w:rsidTr="22C71B55">
        <w:tc>
          <w:tcPr>
            <w:tcW w:w="792" w:type="dxa"/>
            <w:shd w:val="clear" w:color="auto" w:fill="auto"/>
          </w:tcPr>
          <w:p w14:paraId="7A761988" w14:textId="77777777" w:rsidR="008740F3" w:rsidRDefault="00692BC4">
            <w:r>
              <w:lastRenderedPageBreak/>
              <w:t>❑</w:t>
            </w:r>
            <w:r>
              <w:rPr>
                <w:sz w:val="20"/>
                <w:vertAlign w:val="subscript"/>
              </w:rPr>
              <w:t xml:space="preserve">   16</w:t>
            </w:r>
          </w:p>
        </w:tc>
        <w:tc>
          <w:tcPr>
            <w:tcW w:w="9288" w:type="dxa"/>
            <w:shd w:val="clear" w:color="auto" w:fill="auto"/>
          </w:tcPr>
          <w:p w14:paraId="1FBE66CD" w14:textId="77777777" w:rsidR="008740F3" w:rsidRDefault="00692BC4">
            <w:r>
              <w:t>Legal services</w:t>
            </w:r>
          </w:p>
        </w:tc>
      </w:tr>
      <w:tr w:rsidR="008740F3" w14:paraId="777A6532" w14:textId="77777777" w:rsidTr="22C71B55">
        <w:tc>
          <w:tcPr>
            <w:tcW w:w="792" w:type="dxa"/>
            <w:shd w:val="clear" w:color="auto" w:fill="auto"/>
          </w:tcPr>
          <w:p w14:paraId="064B926F" w14:textId="77777777" w:rsidR="008740F3" w:rsidRDefault="00692BC4">
            <w:r>
              <w:t>❑</w:t>
            </w:r>
            <w:r>
              <w:rPr>
                <w:sz w:val="20"/>
                <w:vertAlign w:val="subscript"/>
              </w:rPr>
              <w:t xml:space="preserve">   17</w:t>
            </w:r>
          </w:p>
        </w:tc>
        <w:tc>
          <w:tcPr>
            <w:tcW w:w="9288" w:type="dxa"/>
            <w:shd w:val="clear" w:color="auto" w:fill="auto"/>
          </w:tcPr>
          <w:p w14:paraId="1C3D51DE" w14:textId="77777777" w:rsidR="008740F3" w:rsidRDefault="00692BC4">
            <w:r>
              <w:t>Manufacturing and wholesale trade</w:t>
            </w:r>
          </w:p>
        </w:tc>
      </w:tr>
      <w:tr w:rsidR="008740F3" w14:paraId="2741654D" w14:textId="77777777" w:rsidTr="22C71B55">
        <w:tc>
          <w:tcPr>
            <w:tcW w:w="792" w:type="dxa"/>
            <w:shd w:val="clear" w:color="auto" w:fill="auto"/>
          </w:tcPr>
          <w:p w14:paraId="2D892E2B" w14:textId="77777777" w:rsidR="008740F3" w:rsidRDefault="00692BC4">
            <w:r>
              <w:t>❑</w:t>
            </w:r>
            <w:r>
              <w:rPr>
                <w:sz w:val="20"/>
                <w:vertAlign w:val="subscript"/>
              </w:rPr>
              <w:t xml:space="preserve">   18</w:t>
            </w:r>
          </w:p>
        </w:tc>
        <w:tc>
          <w:tcPr>
            <w:tcW w:w="9288" w:type="dxa"/>
            <w:shd w:val="clear" w:color="auto" w:fill="auto"/>
          </w:tcPr>
          <w:p w14:paraId="02BCFCF8" w14:textId="77777777" w:rsidR="008740F3" w:rsidRDefault="00692BC4">
            <w:r>
              <w:t>Marketing, advertising, and PR</w:t>
            </w:r>
          </w:p>
        </w:tc>
      </w:tr>
      <w:tr w:rsidR="008740F3" w14:paraId="57B8F831" w14:textId="77777777" w:rsidTr="22C71B55">
        <w:tc>
          <w:tcPr>
            <w:tcW w:w="792" w:type="dxa"/>
            <w:shd w:val="clear" w:color="auto" w:fill="auto"/>
          </w:tcPr>
          <w:p w14:paraId="12D7FF17" w14:textId="77777777" w:rsidR="008740F3" w:rsidRDefault="00692BC4">
            <w:r>
              <w:t>❑</w:t>
            </w:r>
            <w:r>
              <w:rPr>
                <w:sz w:val="20"/>
                <w:vertAlign w:val="subscript"/>
              </w:rPr>
              <w:t xml:space="preserve">   19</w:t>
            </w:r>
          </w:p>
        </w:tc>
        <w:tc>
          <w:tcPr>
            <w:tcW w:w="9288" w:type="dxa"/>
            <w:shd w:val="clear" w:color="auto" w:fill="auto"/>
          </w:tcPr>
          <w:p w14:paraId="0361BDBF" w14:textId="77777777" w:rsidR="008740F3" w:rsidRDefault="00692BC4">
            <w:r>
              <w:t>Media / Content</w:t>
            </w:r>
          </w:p>
        </w:tc>
      </w:tr>
      <w:tr w:rsidR="008740F3" w14:paraId="631A74FB" w14:textId="77777777" w:rsidTr="22C71B55">
        <w:tc>
          <w:tcPr>
            <w:tcW w:w="792" w:type="dxa"/>
            <w:shd w:val="clear" w:color="auto" w:fill="auto"/>
          </w:tcPr>
          <w:p w14:paraId="6E16454B" w14:textId="77777777" w:rsidR="008740F3" w:rsidRDefault="00692BC4">
            <w:r>
              <w:t>❑</w:t>
            </w:r>
            <w:r>
              <w:rPr>
                <w:sz w:val="20"/>
                <w:vertAlign w:val="subscript"/>
              </w:rPr>
              <w:t xml:space="preserve">   20</w:t>
            </w:r>
          </w:p>
        </w:tc>
        <w:tc>
          <w:tcPr>
            <w:tcW w:w="9288" w:type="dxa"/>
            <w:shd w:val="clear" w:color="auto" w:fill="auto"/>
          </w:tcPr>
          <w:p w14:paraId="676D31C0" w14:textId="77777777" w:rsidR="008740F3" w:rsidRDefault="00692BC4">
            <w:r>
              <w:t>Packaged Food</w:t>
            </w:r>
          </w:p>
        </w:tc>
      </w:tr>
      <w:tr w:rsidR="008740F3" w14:paraId="705F6942" w14:textId="77777777" w:rsidTr="22C71B55">
        <w:tc>
          <w:tcPr>
            <w:tcW w:w="792" w:type="dxa"/>
            <w:shd w:val="clear" w:color="auto" w:fill="auto"/>
          </w:tcPr>
          <w:p w14:paraId="0906A00C" w14:textId="77777777" w:rsidR="008740F3" w:rsidRDefault="00692BC4">
            <w:r>
              <w:t>❑</w:t>
            </w:r>
            <w:r>
              <w:rPr>
                <w:sz w:val="20"/>
                <w:vertAlign w:val="subscript"/>
              </w:rPr>
              <w:t xml:space="preserve">   21</w:t>
            </w:r>
          </w:p>
        </w:tc>
        <w:tc>
          <w:tcPr>
            <w:tcW w:w="9288" w:type="dxa"/>
            <w:shd w:val="clear" w:color="auto" w:fill="auto"/>
          </w:tcPr>
          <w:p w14:paraId="5E369E2F" w14:textId="77777777" w:rsidR="008740F3" w:rsidRDefault="00692BC4">
            <w:r>
              <w:t>Professional Services and Business Services (e.g. law / accountancy)</w:t>
            </w:r>
          </w:p>
        </w:tc>
      </w:tr>
      <w:tr w:rsidR="008740F3" w14:paraId="692C4429" w14:textId="77777777" w:rsidTr="22C71B55">
        <w:tc>
          <w:tcPr>
            <w:tcW w:w="792" w:type="dxa"/>
            <w:shd w:val="clear" w:color="auto" w:fill="auto"/>
          </w:tcPr>
          <w:p w14:paraId="1755F04E" w14:textId="77777777" w:rsidR="008740F3" w:rsidRDefault="00692BC4">
            <w:r>
              <w:t>❑</w:t>
            </w:r>
            <w:r>
              <w:rPr>
                <w:sz w:val="20"/>
                <w:vertAlign w:val="subscript"/>
              </w:rPr>
              <w:t xml:space="preserve">   22</w:t>
            </w:r>
          </w:p>
        </w:tc>
        <w:tc>
          <w:tcPr>
            <w:tcW w:w="9288" w:type="dxa"/>
            <w:shd w:val="clear" w:color="auto" w:fill="auto"/>
          </w:tcPr>
          <w:p w14:paraId="56F0A665" w14:textId="77777777" w:rsidR="008740F3" w:rsidRDefault="00692BC4">
            <w:r>
              <w:t>Personal services (personal trainer, dog walker, childcare, etc.)</w:t>
            </w:r>
          </w:p>
        </w:tc>
      </w:tr>
      <w:tr w:rsidR="008740F3" w14:paraId="34064F06" w14:textId="77777777" w:rsidTr="22C71B55">
        <w:tc>
          <w:tcPr>
            <w:tcW w:w="792" w:type="dxa"/>
            <w:shd w:val="clear" w:color="auto" w:fill="auto"/>
          </w:tcPr>
          <w:p w14:paraId="623FC012" w14:textId="77777777" w:rsidR="008740F3" w:rsidRDefault="00692BC4">
            <w:r>
              <w:t>❑</w:t>
            </w:r>
            <w:r>
              <w:rPr>
                <w:sz w:val="20"/>
                <w:vertAlign w:val="subscript"/>
              </w:rPr>
              <w:t xml:space="preserve">   23</w:t>
            </w:r>
          </w:p>
        </w:tc>
        <w:tc>
          <w:tcPr>
            <w:tcW w:w="9288" w:type="dxa"/>
            <w:shd w:val="clear" w:color="auto" w:fill="auto"/>
          </w:tcPr>
          <w:p w14:paraId="42B850F3" w14:textId="77777777" w:rsidR="008740F3" w:rsidRDefault="00692BC4">
            <w:r>
              <w:t>Real estate, rental, or leasing</w:t>
            </w:r>
          </w:p>
        </w:tc>
      </w:tr>
      <w:tr w:rsidR="008740F3" w14:paraId="2879027A" w14:textId="77777777" w:rsidTr="22C71B55">
        <w:tc>
          <w:tcPr>
            <w:tcW w:w="792" w:type="dxa"/>
            <w:shd w:val="clear" w:color="auto" w:fill="auto"/>
          </w:tcPr>
          <w:p w14:paraId="71125D5D" w14:textId="77777777" w:rsidR="008740F3" w:rsidRDefault="00692BC4">
            <w:r>
              <w:t>❑</w:t>
            </w:r>
            <w:r>
              <w:rPr>
                <w:sz w:val="20"/>
                <w:vertAlign w:val="subscript"/>
              </w:rPr>
              <w:t xml:space="preserve">   24</w:t>
            </w:r>
          </w:p>
        </w:tc>
        <w:tc>
          <w:tcPr>
            <w:tcW w:w="9288" w:type="dxa"/>
            <w:shd w:val="clear" w:color="auto" w:fill="auto"/>
          </w:tcPr>
          <w:p w14:paraId="68949DDC" w14:textId="77777777" w:rsidR="008740F3" w:rsidRDefault="00692BC4">
            <w:r>
              <w:t>Restaurant</w:t>
            </w:r>
          </w:p>
        </w:tc>
      </w:tr>
      <w:tr w:rsidR="008740F3" w14:paraId="5228E4E0" w14:textId="77777777" w:rsidTr="22C71B55">
        <w:tc>
          <w:tcPr>
            <w:tcW w:w="792" w:type="dxa"/>
            <w:shd w:val="clear" w:color="auto" w:fill="auto"/>
          </w:tcPr>
          <w:p w14:paraId="4560B7F8" w14:textId="77777777" w:rsidR="008740F3" w:rsidRDefault="00692BC4">
            <w:r>
              <w:t>❑</w:t>
            </w:r>
            <w:r>
              <w:rPr>
                <w:sz w:val="20"/>
                <w:vertAlign w:val="subscript"/>
              </w:rPr>
              <w:t xml:space="preserve">   25</w:t>
            </w:r>
          </w:p>
        </w:tc>
        <w:tc>
          <w:tcPr>
            <w:tcW w:w="9288" w:type="dxa"/>
            <w:shd w:val="clear" w:color="auto" w:fill="auto"/>
          </w:tcPr>
          <w:p w14:paraId="2A7E8108" w14:textId="77777777" w:rsidR="008740F3" w:rsidRDefault="00692BC4">
            <w:r>
              <w:t>Retail and consumer</w:t>
            </w:r>
          </w:p>
        </w:tc>
      </w:tr>
      <w:tr w:rsidR="008740F3" w14:paraId="2DA3A727" w14:textId="77777777" w:rsidTr="22C71B55">
        <w:tc>
          <w:tcPr>
            <w:tcW w:w="792" w:type="dxa"/>
            <w:shd w:val="clear" w:color="auto" w:fill="auto"/>
          </w:tcPr>
          <w:p w14:paraId="05E13E78" w14:textId="77777777" w:rsidR="008740F3" w:rsidRDefault="00692BC4">
            <w:r>
              <w:t>❑</w:t>
            </w:r>
            <w:r>
              <w:rPr>
                <w:sz w:val="20"/>
                <w:vertAlign w:val="subscript"/>
              </w:rPr>
              <w:t xml:space="preserve">   26</w:t>
            </w:r>
          </w:p>
        </w:tc>
        <w:tc>
          <w:tcPr>
            <w:tcW w:w="9288" w:type="dxa"/>
            <w:shd w:val="clear" w:color="auto" w:fill="auto"/>
          </w:tcPr>
          <w:p w14:paraId="2D2633F2" w14:textId="77777777" w:rsidR="008740F3" w:rsidRDefault="00692BC4">
            <w:r>
              <w:t>Technology and telecommunications</w:t>
            </w:r>
          </w:p>
        </w:tc>
      </w:tr>
      <w:tr w:rsidR="008740F3" w14:paraId="53B341EF" w14:textId="77777777" w:rsidTr="22C71B55">
        <w:tc>
          <w:tcPr>
            <w:tcW w:w="792" w:type="dxa"/>
            <w:shd w:val="clear" w:color="auto" w:fill="auto"/>
          </w:tcPr>
          <w:p w14:paraId="7A504DA5" w14:textId="77777777" w:rsidR="008740F3" w:rsidRDefault="00692BC4">
            <w:r>
              <w:t>❑</w:t>
            </w:r>
            <w:r>
              <w:rPr>
                <w:sz w:val="20"/>
                <w:vertAlign w:val="subscript"/>
              </w:rPr>
              <w:t xml:space="preserve">   27</w:t>
            </w:r>
          </w:p>
        </w:tc>
        <w:tc>
          <w:tcPr>
            <w:tcW w:w="9288" w:type="dxa"/>
            <w:shd w:val="clear" w:color="auto" w:fill="auto"/>
          </w:tcPr>
          <w:p w14:paraId="75BFA1E8" w14:textId="77777777" w:rsidR="008740F3" w:rsidRDefault="00692BC4">
            <w:r>
              <w:t>Transportation, logistics, and automotive services</w:t>
            </w:r>
          </w:p>
        </w:tc>
      </w:tr>
      <w:tr w:rsidR="008740F3" w14:paraId="4F1AAE21" w14:textId="77777777" w:rsidTr="22C71B55">
        <w:tc>
          <w:tcPr>
            <w:tcW w:w="792" w:type="dxa"/>
            <w:shd w:val="clear" w:color="auto" w:fill="auto"/>
          </w:tcPr>
          <w:p w14:paraId="1EF54305" w14:textId="77777777" w:rsidR="008740F3" w:rsidRDefault="00692BC4">
            <w:r>
              <w:t>❑</w:t>
            </w:r>
            <w:r>
              <w:rPr>
                <w:sz w:val="20"/>
                <w:vertAlign w:val="subscript"/>
              </w:rPr>
              <w:t xml:space="preserve">   28</w:t>
            </w:r>
          </w:p>
        </w:tc>
        <w:tc>
          <w:tcPr>
            <w:tcW w:w="9288" w:type="dxa"/>
            <w:shd w:val="clear" w:color="auto" w:fill="auto"/>
          </w:tcPr>
          <w:p w14:paraId="4218DE73" w14:textId="77777777" w:rsidR="008740F3" w:rsidRDefault="00692BC4">
            <w:r>
              <w:t>Website design, development, and digital marketing services</w:t>
            </w:r>
          </w:p>
        </w:tc>
      </w:tr>
      <w:tr w:rsidR="008740F3" w14:paraId="7DD7F12F" w14:textId="77777777" w:rsidTr="22C71B55">
        <w:tc>
          <w:tcPr>
            <w:tcW w:w="792" w:type="dxa"/>
            <w:shd w:val="clear" w:color="auto" w:fill="auto"/>
          </w:tcPr>
          <w:p w14:paraId="4D970559" w14:textId="2BFD905A" w:rsidR="008740F3" w:rsidRDefault="6359F20E" w:rsidP="22C71B55">
            <w:pPr>
              <w:rPr>
                <w:sz w:val="20"/>
                <w:szCs w:val="20"/>
                <w:vertAlign w:val="subscript"/>
              </w:rPr>
            </w:pPr>
            <w:r>
              <w:t>❑</w:t>
            </w:r>
            <w:r w:rsidRPr="22C71B55">
              <w:rPr>
                <w:sz w:val="20"/>
                <w:szCs w:val="20"/>
                <w:vertAlign w:val="subscript"/>
              </w:rPr>
              <w:t xml:space="preserve">   </w:t>
            </w:r>
            <w:r w:rsidR="649A99CA" w:rsidRPr="22C71B55">
              <w:rPr>
                <w:sz w:val="20"/>
                <w:szCs w:val="20"/>
                <w:vertAlign w:val="subscript"/>
              </w:rPr>
              <w:t>97</w:t>
            </w:r>
          </w:p>
        </w:tc>
        <w:tc>
          <w:tcPr>
            <w:tcW w:w="9288" w:type="dxa"/>
            <w:shd w:val="clear" w:color="auto" w:fill="auto"/>
          </w:tcPr>
          <w:p w14:paraId="35B50D9C" w14:textId="77777777" w:rsidR="008740F3" w:rsidRDefault="00692BC4">
            <w:r>
              <w:t>Other (specify): __________________________________________________</w:t>
            </w:r>
          </w:p>
        </w:tc>
      </w:tr>
      <w:tr w:rsidR="008740F3" w14:paraId="74617EBE" w14:textId="77777777" w:rsidTr="22C71B55">
        <w:tc>
          <w:tcPr>
            <w:tcW w:w="792" w:type="dxa"/>
            <w:shd w:val="clear" w:color="auto" w:fill="auto"/>
          </w:tcPr>
          <w:p w14:paraId="604C9E45" w14:textId="03A8A8DA" w:rsidR="008740F3" w:rsidRDefault="6359F20E" w:rsidP="22C71B55">
            <w:pPr>
              <w:rPr>
                <w:sz w:val="20"/>
                <w:szCs w:val="20"/>
                <w:vertAlign w:val="subscript"/>
              </w:rPr>
            </w:pPr>
            <w:r>
              <w:t>❑</w:t>
            </w:r>
            <w:r w:rsidRPr="22C71B55">
              <w:rPr>
                <w:sz w:val="20"/>
                <w:szCs w:val="20"/>
                <w:vertAlign w:val="subscript"/>
              </w:rPr>
              <w:t xml:space="preserve">   </w:t>
            </w:r>
            <w:r w:rsidR="597AB3C6" w:rsidRPr="22C71B55">
              <w:rPr>
                <w:sz w:val="20"/>
                <w:szCs w:val="20"/>
                <w:vertAlign w:val="subscript"/>
              </w:rPr>
              <w:t>98</w:t>
            </w:r>
          </w:p>
        </w:tc>
        <w:tc>
          <w:tcPr>
            <w:tcW w:w="9288" w:type="dxa"/>
            <w:shd w:val="clear" w:color="auto" w:fill="auto"/>
          </w:tcPr>
          <w:p w14:paraId="7660A331" w14:textId="77777777" w:rsidR="008740F3" w:rsidRDefault="00692BC4">
            <w:r>
              <w:t>Don't know</w:t>
            </w:r>
            <w:r>
              <w:rPr>
                <w:i/>
                <w:color w:val="A8A8A8"/>
                <w:sz w:val="20"/>
              </w:rPr>
              <w:tab/>
              <w:t>(Exclusive)</w:t>
            </w:r>
          </w:p>
        </w:tc>
      </w:tr>
      <w:tr w:rsidR="008740F3" w14:paraId="4E808645" w14:textId="77777777" w:rsidTr="22C71B55">
        <w:tc>
          <w:tcPr>
            <w:tcW w:w="792" w:type="dxa"/>
            <w:shd w:val="clear" w:color="auto" w:fill="auto"/>
          </w:tcPr>
          <w:p w14:paraId="5B48273F" w14:textId="31535025" w:rsidR="008740F3" w:rsidRDefault="6359F20E" w:rsidP="22C71B55">
            <w:pPr>
              <w:rPr>
                <w:sz w:val="20"/>
                <w:szCs w:val="20"/>
                <w:vertAlign w:val="subscript"/>
              </w:rPr>
            </w:pPr>
            <w:r>
              <w:t>❑</w:t>
            </w:r>
            <w:r w:rsidRPr="22C71B55">
              <w:rPr>
                <w:sz w:val="20"/>
                <w:szCs w:val="20"/>
                <w:vertAlign w:val="subscript"/>
              </w:rPr>
              <w:t xml:space="preserve">   </w:t>
            </w:r>
            <w:r w:rsidR="29B8C4CC" w:rsidRPr="22C71B55">
              <w:rPr>
                <w:sz w:val="20"/>
                <w:szCs w:val="20"/>
                <w:vertAlign w:val="subscript"/>
              </w:rPr>
              <w:t>99</w:t>
            </w:r>
          </w:p>
        </w:tc>
        <w:tc>
          <w:tcPr>
            <w:tcW w:w="9288" w:type="dxa"/>
            <w:shd w:val="clear" w:color="auto" w:fill="auto"/>
          </w:tcPr>
          <w:p w14:paraId="7A168F33" w14:textId="77777777" w:rsidR="008740F3" w:rsidRDefault="00692BC4">
            <w:r>
              <w:t>Prefer not to answer</w:t>
            </w:r>
            <w:r>
              <w:rPr>
                <w:i/>
                <w:color w:val="A8A8A8"/>
                <w:sz w:val="20"/>
              </w:rPr>
              <w:tab/>
              <w:t>(Exclusive)</w:t>
            </w:r>
          </w:p>
        </w:tc>
      </w:tr>
    </w:tbl>
    <w:p w14:paraId="33ABF0E4" w14:textId="77777777" w:rsidR="008740F3" w:rsidRDefault="008740F3"/>
    <w:p w14:paraId="66451CEA" w14:textId="77777777" w:rsidR="008740F3" w:rsidRDefault="00692BC4">
      <w:pPr>
        <w:keepNext/>
        <w:spacing w:after="40"/>
      </w:pPr>
      <w:r>
        <w:rPr>
          <w:b/>
        </w:rPr>
        <w:t>Q5a</w:t>
      </w:r>
    </w:p>
    <w:p w14:paraId="04731ECB" w14:textId="71B454A8" w:rsidR="008740F3" w:rsidRDefault="00692BC4">
      <w:pPr>
        <w:keepNext/>
        <w:spacing w:after="0"/>
      </w:pPr>
      <w:r w:rsidRPr="73C55F8C">
        <w:rPr>
          <w:color w:val="A8A8A8"/>
        </w:rPr>
        <w:t>(if Operate in more than 1 industry (Q5b &gt;= 2))</w:t>
      </w:r>
      <w:r>
        <w:t xml:space="preserve"> What would you say are the primary reasons why you started your business in </w:t>
      </w:r>
      <w:r w:rsidR="4E3B8626" w:rsidRPr="73C55F8C">
        <w:rPr>
          <w:color w:val="000099"/>
        </w:rPr>
        <w:t>these industries</w:t>
      </w:r>
      <w:r w:rsidR="4E3B8626">
        <w:t xml:space="preserve">? </w:t>
      </w:r>
      <w:r>
        <w:br/>
      </w:r>
      <w:proofErr w:type="gramStart"/>
      <w:r w:rsidRPr="73C55F8C">
        <w:rPr>
          <w:color w:val="A8A8A8"/>
        </w:rPr>
        <w:t>(if Default)</w:t>
      </w:r>
      <w:r>
        <w:t xml:space="preserve"> What</w:t>
      </w:r>
      <w:proofErr w:type="gramEnd"/>
      <w:r>
        <w:t xml:space="preserve"> would you say are the primary reasons why you started your business in </w:t>
      </w:r>
      <w:r w:rsidRPr="73C55F8C">
        <w:rPr>
          <w:color w:val="000099"/>
        </w:rPr>
        <w:t>this industry</w:t>
      </w:r>
      <w:r>
        <w:t xml:space="preserve">? </w:t>
      </w:r>
    </w:p>
    <w:p w14:paraId="4F7106CB" w14:textId="77777777" w:rsidR="008740F3" w:rsidRDefault="00692BC4">
      <w:pPr>
        <w:keepNext/>
        <w:spacing w:after="0"/>
      </w:pPr>
      <w:r>
        <w:rPr>
          <w:i/>
          <w:color w:val="A8A8A8"/>
          <w:sz w:val="20"/>
        </w:rPr>
        <w:t>Select up to 3 reasons</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6EB471F8" w14:textId="77777777" w:rsidTr="22C71B55">
        <w:tc>
          <w:tcPr>
            <w:tcW w:w="792" w:type="dxa"/>
            <w:shd w:val="clear" w:color="auto" w:fill="auto"/>
          </w:tcPr>
          <w:p w14:paraId="3E1E8AAA" w14:textId="77777777" w:rsidR="008740F3" w:rsidRDefault="00692BC4">
            <w:r>
              <w:t>❑</w:t>
            </w:r>
            <w:r>
              <w:rPr>
                <w:sz w:val="20"/>
                <w:vertAlign w:val="subscript"/>
              </w:rPr>
              <w:t xml:space="preserve">   1</w:t>
            </w:r>
          </w:p>
        </w:tc>
        <w:tc>
          <w:tcPr>
            <w:tcW w:w="9288" w:type="dxa"/>
            <w:shd w:val="clear" w:color="auto" w:fill="auto"/>
          </w:tcPr>
          <w:p w14:paraId="34BA6B55" w14:textId="73BDC57C" w:rsidR="008740F3" w:rsidRDefault="6359F20E">
            <w:commentRangeStart w:id="38"/>
            <w:r>
              <w:t>My experience is primarily in</w:t>
            </w:r>
            <w:commentRangeEnd w:id="38"/>
            <w:r w:rsidR="00692BC4">
              <w:rPr>
                <w:rStyle w:val="CommentReference"/>
              </w:rPr>
              <w:commentReference w:id="38"/>
            </w:r>
            <w:r>
              <w:t xml:space="preserve"> </w:t>
            </w:r>
            <w:r w:rsidRPr="22C71B55">
              <w:rPr>
                <w:color w:val="000099"/>
              </w:rPr>
              <w:t>[these industries / this industry]</w:t>
            </w:r>
            <w:r>
              <w:t xml:space="preserve"> *</w:t>
            </w:r>
          </w:p>
        </w:tc>
      </w:tr>
      <w:tr w:rsidR="008740F3" w14:paraId="7D6B9E0D" w14:textId="77777777" w:rsidTr="22C71B55">
        <w:tc>
          <w:tcPr>
            <w:tcW w:w="792" w:type="dxa"/>
            <w:shd w:val="clear" w:color="auto" w:fill="auto"/>
          </w:tcPr>
          <w:p w14:paraId="1B852BFC" w14:textId="77777777" w:rsidR="008740F3" w:rsidRDefault="00692BC4">
            <w:r>
              <w:t>❑</w:t>
            </w:r>
            <w:r>
              <w:rPr>
                <w:sz w:val="20"/>
                <w:vertAlign w:val="subscript"/>
              </w:rPr>
              <w:t xml:space="preserve">   2</w:t>
            </w:r>
          </w:p>
        </w:tc>
        <w:tc>
          <w:tcPr>
            <w:tcW w:w="9288" w:type="dxa"/>
            <w:shd w:val="clear" w:color="auto" w:fill="auto"/>
          </w:tcPr>
          <w:p w14:paraId="5EF523CF" w14:textId="77777777" w:rsidR="008740F3" w:rsidRDefault="00692BC4">
            <w:r>
              <w:t>I saw an opportunity locally and wanted to take it *</w:t>
            </w:r>
          </w:p>
        </w:tc>
      </w:tr>
      <w:tr w:rsidR="008740F3" w14:paraId="59A55F5C" w14:textId="77777777" w:rsidTr="22C71B55">
        <w:tc>
          <w:tcPr>
            <w:tcW w:w="792" w:type="dxa"/>
            <w:shd w:val="clear" w:color="auto" w:fill="auto"/>
          </w:tcPr>
          <w:p w14:paraId="249B6178" w14:textId="77777777" w:rsidR="008740F3" w:rsidRDefault="00692BC4">
            <w:r>
              <w:t>❑</w:t>
            </w:r>
            <w:r>
              <w:rPr>
                <w:sz w:val="20"/>
                <w:vertAlign w:val="subscript"/>
              </w:rPr>
              <w:t xml:space="preserve">   3</w:t>
            </w:r>
          </w:p>
        </w:tc>
        <w:tc>
          <w:tcPr>
            <w:tcW w:w="9288" w:type="dxa"/>
            <w:shd w:val="clear" w:color="auto" w:fill="auto"/>
          </w:tcPr>
          <w:p w14:paraId="77F6FF19" w14:textId="648BB946" w:rsidR="008740F3" w:rsidRDefault="6359F20E">
            <w:r>
              <w:t xml:space="preserve">My education is </w:t>
            </w:r>
            <w:commentRangeStart w:id="39"/>
            <w:r>
              <w:t xml:space="preserve">primarily </w:t>
            </w:r>
            <w:commentRangeEnd w:id="39"/>
            <w:r w:rsidR="00692BC4">
              <w:rPr>
                <w:rStyle w:val="CommentReference"/>
              </w:rPr>
              <w:commentReference w:id="39"/>
            </w:r>
            <w:r>
              <w:t xml:space="preserve">in </w:t>
            </w:r>
            <w:r w:rsidRPr="22C71B55">
              <w:rPr>
                <w:color w:val="000099"/>
              </w:rPr>
              <w:t>[these industries / this industry]</w:t>
            </w:r>
            <w:r>
              <w:t xml:space="preserve"> *</w:t>
            </w:r>
          </w:p>
        </w:tc>
      </w:tr>
      <w:tr w:rsidR="008740F3" w14:paraId="38BBF71E" w14:textId="77777777" w:rsidTr="22C71B55">
        <w:tc>
          <w:tcPr>
            <w:tcW w:w="792" w:type="dxa"/>
            <w:shd w:val="clear" w:color="auto" w:fill="auto"/>
          </w:tcPr>
          <w:p w14:paraId="3848413C" w14:textId="77777777" w:rsidR="008740F3" w:rsidRDefault="00692BC4">
            <w:r>
              <w:t>❑</w:t>
            </w:r>
            <w:r>
              <w:rPr>
                <w:sz w:val="20"/>
                <w:vertAlign w:val="subscript"/>
              </w:rPr>
              <w:t xml:space="preserve">   4</w:t>
            </w:r>
          </w:p>
        </w:tc>
        <w:tc>
          <w:tcPr>
            <w:tcW w:w="9288" w:type="dxa"/>
            <w:shd w:val="clear" w:color="auto" w:fill="auto"/>
          </w:tcPr>
          <w:p w14:paraId="46FB7B74" w14:textId="77777777" w:rsidR="008740F3" w:rsidRDefault="00692BC4">
            <w:r>
              <w:t>It was a hobby that I turned into a profession/career *</w:t>
            </w:r>
          </w:p>
        </w:tc>
      </w:tr>
      <w:tr w:rsidR="008740F3" w14:paraId="4898AB5A" w14:textId="77777777" w:rsidTr="22C71B55">
        <w:tc>
          <w:tcPr>
            <w:tcW w:w="792" w:type="dxa"/>
            <w:shd w:val="clear" w:color="auto" w:fill="auto"/>
          </w:tcPr>
          <w:p w14:paraId="1E041BE8" w14:textId="77777777" w:rsidR="008740F3" w:rsidRDefault="00692BC4">
            <w:r>
              <w:t>❑</w:t>
            </w:r>
            <w:r>
              <w:rPr>
                <w:sz w:val="20"/>
                <w:vertAlign w:val="subscript"/>
              </w:rPr>
              <w:t xml:space="preserve">   5</w:t>
            </w:r>
          </w:p>
        </w:tc>
        <w:tc>
          <w:tcPr>
            <w:tcW w:w="9288" w:type="dxa"/>
            <w:shd w:val="clear" w:color="auto" w:fill="auto"/>
          </w:tcPr>
          <w:p w14:paraId="1EAF5D3D" w14:textId="77777777" w:rsidR="008740F3" w:rsidRDefault="00692BC4">
            <w:r>
              <w:t>I thought I could build a better business than a former employer *</w:t>
            </w:r>
          </w:p>
        </w:tc>
      </w:tr>
      <w:tr w:rsidR="008740F3" w14:paraId="60A183C7" w14:textId="77777777" w:rsidTr="22C71B55">
        <w:tc>
          <w:tcPr>
            <w:tcW w:w="792" w:type="dxa"/>
            <w:shd w:val="clear" w:color="auto" w:fill="auto"/>
          </w:tcPr>
          <w:p w14:paraId="23F26C65" w14:textId="77777777" w:rsidR="008740F3" w:rsidRDefault="00692BC4">
            <w:r>
              <w:t>❑</w:t>
            </w:r>
            <w:r>
              <w:rPr>
                <w:sz w:val="20"/>
                <w:vertAlign w:val="subscript"/>
              </w:rPr>
              <w:t xml:space="preserve">   6</w:t>
            </w:r>
          </w:p>
        </w:tc>
        <w:tc>
          <w:tcPr>
            <w:tcW w:w="9288" w:type="dxa"/>
            <w:shd w:val="clear" w:color="auto" w:fill="auto"/>
          </w:tcPr>
          <w:p w14:paraId="26352A39" w14:textId="77777777" w:rsidR="008740F3" w:rsidRDefault="00692BC4">
            <w:r>
              <w:t xml:space="preserve">I saw a bigger trend developing in </w:t>
            </w:r>
            <w:r>
              <w:rPr>
                <w:color w:val="000099"/>
              </w:rPr>
              <w:t>[these industries / this industry]</w:t>
            </w:r>
            <w:r>
              <w:t xml:space="preserve"> *</w:t>
            </w:r>
          </w:p>
        </w:tc>
      </w:tr>
      <w:tr w:rsidR="008740F3" w14:paraId="5E857E40" w14:textId="77777777" w:rsidTr="22C71B55">
        <w:tc>
          <w:tcPr>
            <w:tcW w:w="792" w:type="dxa"/>
            <w:shd w:val="clear" w:color="auto" w:fill="auto"/>
          </w:tcPr>
          <w:p w14:paraId="2F49568A" w14:textId="77777777" w:rsidR="008740F3" w:rsidRDefault="00692BC4">
            <w:r>
              <w:t>❑</w:t>
            </w:r>
            <w:r>
              <w:rPr>
                <w:sz w:val="20"/>
                <w:vertAlign w:val="subscript"/>
              </w:rPr>
              <w:t xml:space="preserve">   7</w:t>
            </w:r>
          </w:p>
        </w:tc>
        <w:tc>
          <w:tcPr>
            <w:tcW w:w="9288" w:type="dxa"/>
            <w:shd w:val="clear" w:color="auto" w:fill="auto"/>
          </w:tcPr>
          <w:p w14:paraId="2B89BF88" w14:textId="485D8765" w:rsidR="008740F3" w:rsidRDefault="6359F20E">
            <w:commentRangeStart w:id="40"/>
            <w:r>
              <w:t xml:space="preserve">It has always been a </w:t>
            </w:r>
            <w:r w:rsidR="7D8A4FFE">
              <w:t xml:space="preserve">goal or </w:t>
            </w:r>
            <w:r>
              <w:t>dream of mine</w:t>
            </w:r>
            <w:commentRangeEnd w:id="40"/>
            <w:r w:rsidR="00692BC4">
              <w:rPr>
                <w:rStyle w:val="CommentReference"/>
              </w:rPr>
              <w:commentReference w:id="40"/>
            </w:r>
            <w:r>
              <w:t xml:space="preserve"> *</w:t>
            </w:r>
          </w:p>
        </w:tc>
      </w:tr>
      <w:tr w:rsidR="008740F3" w14:paraId="740DC43F" w14:textId="77777777" w:rsidTr="22C71B55">
        <w:tc>
          <w:tcPr>
            <w:tcW w:w="792" w:type="dxa"/>
            <w:shd w:val="clear" w:color="auto" w:fill="auto"/>
          </w:tcPr>
          <w:p w14:paraId="42493FC8" w14:textId="77777777" w:rsidR="008740F3" w:rsidRDefault="00692BC4">
            <w:r>
              <w:t>❑</w:t>
            </w:r>
            <w:r>
              <w:rPr>
                <w:sz w:val="20"/>
                <w:vertAlign w:val="subscript"/>
              </w:rPr>
              <w:t xml:space="preserve">   8</w:t>
            </w:r>
          </w:p>
        </w:tc>
        <w:tc>
          <w:tcPr>
            <w:tcW w:w="9288" w:type="dxa"/>
            <w:shd w:val="clear" w:color="auto" w:fill="auto"/>
          </w:tcPr>
          <w:p w14:paraId="0F20B007" w14:textId="77777777" w:rsidR="008740F3" w:rsidRDefault="00692BC4">
            <w:r>
              <w:t>I thought it would be fun *</w:t>
            </w:r>
          </w:p>
        </w:tc>
      </w:tr>
      <w:tr w:rsidR="008740F3" w14:paraId="16912A73" w14:textId="77777777" w:rsidTr="22C71B55">
        <w:tc>
          <w:tcPr>
            <w:tcW w:w="792" w:type="dxa"/>
            <w:shd w:val="clear" w:color="auto" w:fill="auto"/>
          </w:tcPr>
          <w:p w14:paraId="4F2E9E92" w14:textId="77777777" w:rsidR="008740F3" w:rsidRDefault="00692BC4">
            <w:r>
              <w:t>❑</w:t>
            </w:r>
            <w:r>
              <w:rPr>
                <w:sz w:val="20"/>
                <w:vertAlign w:val="subscript"/>
              </w:rPr>
              <w:t xml:space="preserve">   9</w:t>
            </w:r>
          </w:p>
        </w:tc>
        <w:tc>
          <w:tcPr>
            <w:tcW w:w="9288" w:type="dxa"/>
            <w:shd w:val="clear" w:color="auto" w:fill="auto"/>
          </w:tcPr>
          <w:p w14:paraId="4A862047" w14:textId="77777777" w:rsidR="008740F3" w:rsidRDefault="00692BC4">
            <w:r>
              <w:t>I didn’t know what else to do, or had limited options/skills *</w:t>
            </w:r>
          </w:p>
        </w:tc>
      </w:tr>
      <w:tr w:rsidR="008740F3" w14:paraId="5EA8F270" w14:textId="77777777" w:rsidTr="22C71B55">
        <w:tc>
          <w:tcPr>
            <w:tcW w:w="792" w:type="dxa"/>
            <w:shd w:val="clear" w:color="auto" w:fill="auto"/>
          </w:tcPr>
          <w:p w14:paraId="5A162B68" w14:textId="77777777" w:rsidR="008740F3" w:rsidRDefault="00692BC4">
            <w:r>
              <w:t>❑</w:t>
            </w:r>
            <w:r>
              <w:rPr>
                <w:sz w:val="20"/>
                <w:vertAlign w:val="subscript"/>
              </w:rPr>
              <w:t xml:space="preserve">   10</w:t>
            </w:r>
          </w:p>
        </w:tc>
        <w:tc>
          <w:tcPr>
            <w:tcW w:w="9288" w:type="dxa"/>
            <w:shd w:val="clear" w:color="auto" w:fill="auto"/>
          </w:tcPr>
          <w:p w14:paraId="1F8C2660" w14:textId="77777777" w:rsidR="008740F3" w:rsidRDefault="00692BC4">
            <w:r>
              <w:t>I didn’t start this business (I inherited it, bought it, or otherwise acquired it) *</w:t>
            </w:r>
          </w:p>
        </w:tc>
      </w:tr>
      <w:tr w:rsidR="008740F3" w14:paraId="7C18E77A" w14:textId="77777777" w:rsidTr="22C71B55">
        <w:tc>
          <w:tcPr>
            <w:tcW w:w="792" w:type="dxa"/>
            <w:shd w:val="clear" w:color="auto" w:fill="auto"/>
          </w:tcPr>
          <w:p w14:paraId="12698A0F" w14:textId="7CB71FBD" w:rsidR="008740F3" w:rsidRDefault="6359F20E" w:rsidP="22C71B55">
            <w:pPr>
              <w:rPr>
                <w:sz w:val="20"/>
                <w:szCs w:val="20"/>
                <w:vertAlign w:val="subscript"/>
              </w:rPr>
            </w:pPr>
            <w:r>
              <w:t>❑</w:t>
            </w:r>
            <w:r w:rsidRPr="22C71B55">
              <w:rPr>
                <w:sz w:val="20"/>
                <w:szCs w:val="20"/>
                <w:vertAlign w:val="subscript"/>
              </w:rPr>
              <w:t xml:space="preserve">   </w:t>
            </w:r>
            <w:r w:rsidR="1DC972FC" w:rsidRPr="22C71B55">
              <w:rPr>
                <w:sz w:val="20"/>
                <w:szCs w:val="20"/>
                <w:vertAlign w:val="subscript"/>
              </w:rPr>
              <w:t>97</w:t>
            </w:r>
          </w:p>
        </w:tc>
        <w:tc>
          <w:tcPr>
            <w:tcW w:w="9288" w:type="dxa"/>
            <w:shd w:val="clear" w:color="auto" w:fill="auto"/>
          </w:tcPr>
          <w:p w14:paraId="75E20CFB" w14:textId="77777777" w:rsidR="008740F3" w:rsidRDefault="00692BC4">
            <w:r>
              <w:t>Other (specify): __________________________________________________</w:t>
            </w:r>
          </w:p>
        </w:tc>
      </w:tr>
      <w:tr w:rsidR="008740F3" w14:paraId="61DC71F1" w14:textId="77777777" w:rsidTr="22C71B55">
        <w:tc>
          <w:tcPr>
            <w:tcW w:w="792" w:type="dxa"/>
            <w:shd w:val="clear" w:color="auto" w:fill="auto"/>
          </w:tcPr>
          <w:p w14:paraId="62751B8B" w14:textId="45AD3CBE" w:rsidR="008740F3" w:rsidRDefault="6359F20E" w:rsidP="22C71B55">
            <w:pPr>
              <w:rPr>
                <w:sz w:val="20"/>
                <w:szCs w:val="20"/>
                <w:vertAlign w:val="subscript"/>
              </w:rPr>
            </w:pPr>
            <w:r>
              <w:t>❑</w:t>
            </w:r>
            <w:r w:rsidRPr="22C71B55">
              <w:rPr>
                <w:sz w:val="20"/>
                <w:szCs w:val="20"/>
                <w:vertAlign w:val="subscript"/>
              </w:rPr>
              <w:t xml:space="preserve">   </w:t>
            </w:r>
            <w:r w:rsidR="5B96E339" w:rsidRPr="22C71B55">
              <w:rPr>
                <w:sz w:val="20"/>
                <w:szCs w:val="20"/>
                <w:vertAlign w:val="subscript"/>
              </w:rPr>
              <w:t>98</w:t>
            </w:r>
          </w:p>
        </w:tc>
        <w:tc>
          <w:tcPr>
            <w:tcW w:w="9288" w:type="dxa"/>
            <w:shd w:val="clear" w:color="auto" w:fill="auto"/>
          </w:tcPr>
          <w:p w14:paraId="41AE96D0" w14:textId="77777777" w:rsidR="008740F3" w:rsidRDefault="00692BC4">
            <w:r>
              <w:t>Don't know</w:t>
            </w:r>
            <w:r>
              <w:rPr>
                <w:i/>
                <w:color w:val="A8A8A8"/>
                <w:sz w:val="20"/>
              </w:rPr>
              <w:tab/>
              <w:t>(Exclusive)</w:t>
            </w:r>
          </w:p>
        </w:tc>
      </w:tr>
      <w:tr w:rsidR="008740F3" w14:paraId="2794455E" w14:textId="77777777" w:rsidTr="22C71B55">
        <w:tc>
          <w:tcPr>
            <w:tcW w:w="792" w:type="dxa"/>
            <w:shd w:val="clear" w:color="auto" w:fill="auto"/>
          </w:tcPr>
          <w:p w14:paraId="610C1639" w14:textId="239C3269" w:rsidR="008740F3" w:rsidRDefault="6359F20E" w:rsidP="22C71B55">
            <w:pPr>
              <w:rPr>
                <w:sz w:val="20"/>
                <w:szCs w:val="20"/>
                <w:vertAlign w:val="subscript"/>
              </w:rPr>
            </w:pPr>
            <w:r>
              <w:t>❑</w:t>
            </w:r>
            <w:r w:rsidRPr="22C71B55">
              <w:rPr>
                <w:sz w:val="20"/>
                <w:szCs w:val="20"/>
                <w:vertAlign w:val="subscript"/>
              </w:rPr>
              <w:t xml:space="preserve">   </w:t>
            </w:r>
            <w:r w:rsidR="6A9AA1AF" w:rsidRPr="22C71B55">
              <w:rPr>
                <w:sz w:val="20"/>
                <w:szCs w:val="20"/>
                <w:vertAlign w:val="subscript"/>
              </w:rPr>
              <w:t>99</w:t>
            </w:r>
          </w:p>
        </w:tc>
        <w:tc>
          <w:tcPr>
            <w:tcW w:w="9288" w:type="dxa"/>
            <w:shd w:val="clear" w:color="auto" w:fill="auto"/>
          </w:tcPr>
          <w:p w14:paraId="27BD6339" w14:textId="77777777" w:rsidR="008740F3" w:rsidRDefault="00692BC4">
            <w:r>
              <w:t>Prefer not to answer</w:t>
            </w:r>
            <w:r>
              <w:rPr>
                <w:i/>
                <w:color w:val="A8A8A8"/>
                <w:sz w:val="20"/>
              </w:rPr>
              <w:tab/>
              <w:t>(Exclusive)</w:t>
            </w:r>
          </w:p>
        </w:tc>
      </w:tr>
    </w:tbl>
    <w:p w14:paraId="7E3601CF" w14:textId="77777777" w:rsidR="008740F3" w:rsidRDefault="00692BC4">
      <w:pPr>
        <w:spacing w:after="0"/>
      </w:pPr>
      <w:r>
        <w:rPr>
          <w:i/>
          <w:color w:val="A8A8A8"/>
          <w:sz w:val="20"/>
        </w:rPr>
        <w:t>Levels marked with * are randomized</w:t>
      </w:r>
    </w:p>
    <w:p w14:paraId="78F05A28" w14:textId="77777777" w:rsidR="008740F3" w:rsidRDefault="008740F3"/>
    <w:p w14:paraId="37BFA964" w14:textId="77777777" w:rsidR="008740F3" w:rsidRDefault="00692BC4">
      <w:pPr>
        <w:keepNext/>
        <w:spacing w:after="40"/>
      </w:pPr>
      <w:r>
        <w:rPr>
          <w:b/>
        </w:rPr>
        <w:t>Q20c</w:t>
      </w:r>
    </w:p>
    <w:p w14:paraId="4ED23AB8" w14:textId="77777777" w:rsidR="008740F3" w:rsidRDefault="6359F20E">
      <w:pPr>
        <w:keepNext/>
        <w:spacing w:after="0"/>
      </w:pPr>
      <w:commentRangeStart w:id="41"/>
      <w:r>
        <w:t xml:space="preserve">What would you say are the top 3 reasons you started your business? </w:t>
      </w:r>
      <w:commentRangeEnd w:id="41"/>
      <w:r w:rsidR="00692BC4">
        <w:rPr>
          <w:rStyle w:val="CommentReference"/>
        </w:rPr>
        <w:commentReference w:id="41"/>
      </w:r>
      <w:r w:rsidR="00692BC4">
        <w:br/>
      </w:r>
      <w:r w:rsidRPr="22C71B55">
        <w:rPr>
          <w:sz w:val="20"/>
          <w:szCs w:val="20"/>
        </w:rPr>
        <w:t>Please rank your top 3 reasons</w:t>
      </w:r>
      <w:r w:rsidR="00692BC4">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53291A4C" w14:textId="77777777">
        <w:tc>
          <w:tcPr>
            <w:tcW w:w="792" w:type="dxa"/>
            <w:shd w:val="clear" w:color="auto" w:fill="auto"/>
          </w:tcPr>
          <w:p w14:paraId="72237311" w14:textId="77777777" w:rsidR="008740F3" w:rsidRDefault="00692BC4">
            <w:r>
              <w:t>_____</w:t>
            </w:r>
          </w:p>
        </w:tc>
        <w:tc>
          <w:tcPr>
            <w:tcW w:w="9288" w:type="dxa"/>
            <w:shd w:val="clear" w:color="auto" w:fill="auto"/>
          </w:tcPr>
          <w:p w14:paraId="5502454A" w14:textId="77777777" w:rsidR="008740F3" w:rsidRDefault="00692BC4">
            <w:r>
              <w:t>I’ve always dreamed of starting a business. *</w:t>
            </w:r>
          </w:p>
        </w:tc>
      </w:tr>
      <w:tr w:rsidR="008740F3" w14:paraId="50948ECC" w14:textId="77777777">
        <w:tc>
          <w:tcPr>
            <w:tcW w:w="792" w:type="dxa"/>
            <w:shd w:val="clear" w:color="auto" w:fill="auto"/>
          </w:tcPr>
          <w:p w14:paraId="6AE2BD75" w14:textId="77777777" w:rsidR="008740F3" w:rsidRDefault="00692BC4">
            <w:r>
              <w:t>_____</w:t>
            </w:r>
          </w:p>
        </w:tc>
        <w:tc>
          <w:tcPr>
            <w:tcW w:w="9288" w:type="dxa"/>
            <w:shd w:val="clear" w:color="auto" w:fill="auto"/>
          </w:tcPr>
          <w:p w14:paraId="178B2845" w14:textId="77777777" w:rsidR="008740F3" w:rsidRDefault="00692BC4">
            <w:r>
              <w:t>I wanted to be my own boss. *</w:t>
            </w:r>
          </w:p>
        </w:tc>
      </w:tr>
      <w:tr w:rsidR="008740F3" w14:paraId="233A0641" w14:textId="77777777">
        <w:tc>
          <w:tcPr>
            <w:tcW w:w="792" w:type="dxa"/>
            <w:shd w:val="clear" w:color="auto" w:fill="auto"/>
          </w:tcPr>
          <w:p w14:paraId="6E36F6A2" w14:textId="77777777" w:rsidR="008740F3" w:rsidRDefault="00692BC4">
            <w:r>
              <w:t>_____</w:t>
            </w:r>
          </w:p>
        </w:tc>
        <w:tc>
          <w:tcPr>
            <w:tcW w:w="9288" w:type="dxa"/>
            <w:shd w:val="clear" w:color="auto" w:fill="auto"/>
          </w:tcPr>
          <w:p w14:paraId="4DA08C7A" w14:textId="77777777" w:rsidR="008740F3" w:rsidRDefault="00692BC4">
            <w:r>
              <w:t>I wanted a career change. *</w:t>
            </w:r>
          </w:p>
        </w:tc>
      </w:tr>
      <w:tr w:rsidR="008740F3" w14:paraId="20DC104D" w14:textId="77777777">
        <w:tc>
          <w:tcPr>
            <w:tcW w:w="792" w:type="dxa"/>
            <w:shd w:val="clear" w:color="auto" w:fill="auto"/>
          </w:tcPr>
          <w:p w14:paraId="040EAE9A" w14:textId="77777777" w:rsidR="008740F3" w:rsidRDefault="00692BC4">
            <w:r>
              <w:lastRenderedPageBreak/>
              <w:t>_____</w:t>
            </w:r>
          </w:p>
        </w:tc>
        <w:tc>
          <w:tcPr>
            <w:tcW w:w="9288" w:type="dxa"/>
            <w:shd w:val="clear" w:color="auto" w:fill="auto"/>
          </w:tcPr>
          <w:p w14:paraId="424D0C42" w14:textId="77777777" w:rsidR="008740F3" w:rsidRDefault="00692BC4">
            <w:r>
              <w:t>I had an idea for a new product or service. *</w:t>
            </w:r>
          </w:p>
        </w:tc>
      </w:tr>
      <w:tr w:rsidR="008740F3" w14:paraId="5F0C3AEE" w14:textId="77777777">
        <w:tc>
          <w:tcPr>
            <w:tcW w:w="792" w:type="dxa"/>
            <w:shd w:val="clear" w:color="auto" w:fill="auto"/>
          </w:tcPr>
          <w:p w14:paraId="356A2906" w14:textId="77777777" w:rsidR="008740F3" w:rsidRDefault="00692BC4">
            <w:r>
              <w:t>_____</w:t>
            </w:r>
          </w:p>
        </w:tc>
        <w:tc>
          <w:tcPr>
            <w:tcW w:w="9288" w:type="dxa"/>
            <w:shd w:val="clear" w:color="auto" w:fill="auto"/>
          </w:tcPr>
          <w:p w14:paraId="44B496DB" w14:textId="77777777" w:rsidR="008740F3" w:rsidRDefault="00692BC4">
            <w:r>
              <w:t>My business supports a cause or hobby about which I am passionate. *</w:t>
            </w:r>
          </w:p>
        </w:tc>
      </w:tr>
      <w:tr w:rsidR="008740F3" w14:paraId="1C950A1E" w14:textId="77777777">
        <w:tc>
          <w:tcPr>
            <w:tcW w:w="792" w:type="dxa"/>
            <w:shd w:val="clear" w:color="auto" w:fill="auto"/>
          </w:tcPr>
          <w:p w14:paraId="733DA176" w14:textId="77777777" w:rsidR="008740F3" w:rsidRDefault="00692BC4">
            <w:r>
              <w:t>_____</w:t>
            </w:r>
          </w:p>
        </w:tc>
        <w:tc>
          <w:tcPr>
            <w:tcW w:w="9288" w:type="dxa"/>
            <w:shd w:val="clear" w:color="auto" w:fill="auto"/>
          </w:tcPr>
          <w:p w14:paraId="1E682661" w14:textId="77777777" w:rsidR="008740F3" w:rsidRDefault="00692BC4">
            <w:r>
              <w:t xml:space="preserve">I was </w:t>
            </w:r>
            <w:proofErr w:type="gramStart"/>
            <w:r>
              <w:t>looking</w:t>
            </w:r>
            <w:proofErr w:type="gramEnd"/>
            <w:r>
              <w:t xml:space="preserve"> to </w:t>
            </w:r>
            <w:proofErr w:type="gramStart"/>
            <w:r>
              <w:t>make</w:t>
            </w:r>
            <w:proofErr w:type="gramEnd"/>
            <w:r>
              <w:t xml:space="preserve"> some extra money. *</w:t>
            </w:r>
          </w:p>
        </w:tc>
      </w:tr>
      <w:tr w:rsidR="008740F3" w14:paraId="23E7E78E" w14:textId="77777777">
        <w:tc>
          <w:tcPr>
            <w:tcW w:w="792" w:type="dxa"/>
            <w:shd w:val="clear" w:color="auto" w:fill="auto"/>
          </w:tcPr>
          <w:p w14:paraId="1CB1E130" w14:textId="77777777" w:rsidR="008740F3" w:rsidRDefault="00692BC4">
            <w:r>
              <w:t>_____</w:t>
            </w:r>
          </w:p>
        </w:tc>
        <w:tc>
          <w:tcPr>
            <w:tcW w:w="9288" w:type="dxa"/>
            <w:shd w:val="clear" w:color="auto" w:fill="auto"/>
          </w:tcPr>
          <w:p w14:paraId="6F18C26E" w14:textId="77777777" w:rsidR="008740F3" w:rsidRDefault="00692BC4">
            <w:r>
              <w:t>I lost my prior job and needed a new source of income. *</w:t>
            </w:r>
          </w:p>
        </w:tc>
      </w:tr>
      <w:tr w:rsidR="008740F3" w14:paraId="1B82C2E2" w14:textId="77777777">
        <w:tc>
          <w:tcPr>
            <w:tcW w:w="792" w:type="dxa"/>
            <w:shd w:val="clear" w:color="auto" w:fill="auto"/>
          </w:tcPr>
          <w:p w14:paraId="12AAF427" w14:textId="77777777" w:rsidR="008740F3" w:rsidRDefault="00692BC4">
            <w:r>
              <w:t>_____</w:t>
            </w:r>
          </w:p>
        </w:tc>
        <w:tc>
          <w:tcPr>
            <w:tcW w:w="9288" w:type="dxa"/>
            <w:shd w:val="clear" w:color="auto" w:fill="auto"/>
          </w:tcPr>
          <w:p w14:paraId="43652D2C" w14:textId="77777777" w:rsidR="008740F3" w:rsidRDefault="00692BC4">
            <w:r>
              <w:t>I wanted or needed the flexibility with my time that a typical job does not allow. *</w:t>
            </w:r>
          </w:p>
        </w:tc>
      </w:tr>
      <w:tr w:rsidR="008740F3" w14:paraId="407FD43B" w14:textId="77777777">
        <w:tc>
          <w:tcPr>
            <w:tcW w:w="792" w:type="dxa"/>
            <w:shd w:val="clear" w:color="auto" w:fill="auto"/>
          </w:tcPr>
          <w:p w14:paraId="027B2009" w14:textId="77777777" w:rsidR="008740F3" w:rsidRDefault="00692BC4">
            <w:r>
              <w:t>_____</w:t>
            </w:r>
          </w:p>
        </w:tc>
        <w:tc>
          <w:tcPr>
            <w:tcW w:w="9288" w:type="dxa"/>
            <w:shd w:val="clear" w:color="auto" w:fill="auto"/>
          </w:tcPr>
          <w:p w14:paraId="4888BB22" w14:textId="77777777" w:rsidR="008740F3" w:rsidRDefault="00692BC4">
            <w:r>
              <w:t>I wanted to contribute to my community. *</w:t>
            </w:r>
          </w:p>
        </w:tc>
      </w:tr>
      <w:tr w:rsidR="008740F3" w14:paraId="6BDCB2EA" w14:textId="77777777">
        <w:tc>
          <w:tcPr>
            <w:tcW w:w="792" w:type="dxa"/>
            <w:shd w:val="clear" w:color="auto" w:fill="auto"/>
          </w:tcPr>
          <w:p w14:paraId="02FDB3DA" w14:textId="77777777" w:rsidR="008740F3" w:rsidRDefault="00692BC4">
            <w:r>
              <w:t>_____</w:t>
            </w:r>
          </w:p>
        </w:tc>
        <w:tc>
          <w:tcPr>
            <w:tcW w:w="9288" w:type="dxa"/>
            <w:shd w:val="clear" w:color="auto" w:fill="auto"/>
          </w:tcPr>
          <w:p w14:paraId="59E9728F" w14:textId="77777777" w:rsidR="008740F3" w:rsidRDefault="00692BC4">
            <w:proofErr w:type="gramStart"/>
            <w:r>
              <w:t>I previously</w:t>
            </w:r>
            <w:proofErr w:type="gramEnd"/>
            <w:r>
              <w:t xml:space="preserve"> retired and started this business to stay active. *</w:t>
            </w:r>
          </w:p>
        </w:tc>
      </w:tr>
      <w:tr w:rsidR="008740F3" w14:paraId="4DCA3405" w14:textId="77777777">
        <w:tc>
          <w:tcPr>
            <w:tcW w:w="792" w:type="dxa"/>
            <w:shd w:val="clear" w:color="auto" w:fill="auto"/>
          </w:tcPr>
          <w:p w14:paraId="0CC8991F" w14:textId="77777777" w:rsidR="008740F3" w:rsidRDefault="00692BC4">
            <w:r>
              <w:t>_____</w:t>
            </w:r>
          </w:p>
        </w:tc>
        <w:tc>
          <w:tcPr>
            <w:tcW w:w="9288" w:type="dxa"/>
            <w:shd w:val="clear" w:color="auto" w:fill="auto"/>
          </w:tcPr>
          <w:p w14:paraId="06A6F323" w14:textId="77777777" w:rsidR="008740F3" w:rsidRDefault="00692BC4">
            <w:r>
              <w:t>To have fun. *</w:t>
            </w:r>
          </w:p>
        </w:tc>
      </w:tr>
      <w:tr w:rsidR="008740F3" w14:paraId="63A00390" w14:textId="77777777">
        <w:tc>
          <w:tcPr>
            <w:tcW w:w="792" w:type="dxa"/>
            <w:shd w:val="clear" w:color="auto" w:fill="auto"/>
          </w:tcPr>
          <w:p w14:paraId="613A8765" w14:textId="77777777" w:rsidR="008740F3" w:rsidRDefault="00692BC4">
            <w:r>
              <w:t>_____</w:t>
            </w:r>
          </w:p>
        </w:tc>
        <w:tc>
          <w:tcPr>
            <w:tcW w:w="9288" w:type="dxa"/>
            <w:shd w:val="clear" w:color="auto" w:fill="auto"/>
          </w:tcPr>
          <w:p w14:paraId="1D6916E5" w14:textId="77777777" w:rsidR="008740F3" w:rsidRDefault="00692BC4">
            <w:r>
              <w:t>I can have more success on my own. *</w:t>
            </w:r>
          </w:p>
        </w:tc>
      </w:tr>
      <w:tr w:rsidR="008740F3" w14:paraId="28E7A360" w14:textId="77777777">
        <w:tc>
          <w:tcPr>
            <w:tcW w:w="792" w:type="dxa"/>
            <w:shd w:val="clear" w:color="auto" w:fill="auto"/>
          </w:tcPr>
          <w:p w14:paraId="0CB5AA3F" w14:textId="77777777" w:rsidR="008740F3" w:rsidRDefault="00692BC4">
            <w:r>
              <w:t>_____</w:t>
            </w:r>
          </w:p>
        </w:tc>
        <w:tc>
          <w:tcPr>
            <w:tcW w:w="9288" w:type="dxa"/>
            <w:shd w:val="clear" w:color="auto" w:fill="auto"/>
          </w:tcPr>
          <w:p w14:paraId="3050DAD3" w14:textId="77777777" w:rsidR="008740F3" w:rsidRDefault="00692BC4">
            <w:r>
              <w:t>I wanted to start working without going through further or higher education. *</w:t>
            </w:r>
          </w:p>
        </w:tc>
      </w:tr>
      <w:tr w:rsidR="008740F3" w14:paraId="546E3CCC" w14:textId="77777777">
        <w:tc>
          <w:tcPr>
            <w:tcW w:w="792" w:type="dxa"/>
            <w:shd w:val="clear" w:color="auto" w:fill="auto"/>
          </w:tcPr>
          <w:p w14:paraId="597361BB" w14:textId="77777777" w:rsidR="008740F3" w:rsidRDefault="00692BC4">
            <w:r>
              <w:t>_____</w:t>
            </w:r>
          </w:p>
        </w:tc>
        <w:tc>
          <w:tcPr>
            <w:tcW w:w="9288" w:type="dxa"/>
            <w:shd w:val="clear" w:color="auto" w:fill="auto"/>
          </w:tcPr>
          <w:p w14:paraId="3A792431" w14:textId="77777777" w:rsidR="008740F3" w:rsidRDefault="00692BC4">
            <w:r>
              <w:t>Other (specify): __________________________________________________</w:t>
            </w:r>
          </w:p>
        </w:tc>
      </w:tr>
      <w:tr w:rsidR="008740F3" w14:paraId="33BBBFE1" w14:textId="77777777">
        <w:tc>
          <w:tcPr>
            <w:tcW w:w="792" w:type="dxa"/>
            <w:shd w:val="clear" w:color="auto" w:fill="auto"/>
          </w:tcPr>
          <w:p w14:paraId="241F4583" w14:textId="77777777" w:rsidR="008740F3" w:rsidRDefault="00692BC4">
            <w:r>
              <w:t>_____</w:t>
            </w:r>
          </w:p>
        </w:tc>
        <w:tc>
          <w:tcPr>
            <w:tcW w:w="9288" w:type="dxa"/>
            <w:shd w:val="clear" w:color="auto" w:fill="auto"/>
          </w:tcPr>
          <w:p w14:paraId="5EBA7F8A" w14:textId="77777777" w:rsidR="008740F3" w:rsidRDefault="00692BC4">
            <w:r>
              <w:t>Don't know</w:t>
            </w:r>
            <w:r>
              <w:rPr>
                <w:i/>
                <w:color w:val="A8A8A8"/>
                <w:sz w:val="20"/>
              </w:rPr>
              <w:tab/>
              <w:t>(Exclusive)</w:t>
            </w:r>
          </w:p>
        </w:tc>
      </w:tr>
      <w:tr w:rsidR="008740F3" w14:paraId="25D0830A" w14:textId="77777777">
        <w:tc>
          <w:tcPr>
            <w:tcW w:w="792" w:type="dxa"/>
            <w:shd w:val="clear" w:color="auto" w:fill="auto"/>
          </w:tcPr>
          <w:p w14:paraId="44BCE00C" w14:textId="77777777" w:rsidR="008740F3" w:rsidRDefault="00692BC4">
            <w:r>
              <w:t>_____</w:t>
            </w:r>
          </w:p>
        </w:tc>
        <w:tc>
          <w:tcPr>
            <w:tcW w:w="9288" w:type="dxa"/>
            <w:shd w:val="clear" w:color="auto" w:fill="auto"/>
          </w:tcPr>
          <w:p w14:paraId="1CEC06E0" w14:textId="77777777" w:rsidR="008740F3" w:rsidRDefault="00692BC4">
            <w:r>
              <w:t>Prefer not to answer</w:t>
            </w:r>
            <w:r>
              <w:rPr>
                <w:i/>
                <w:color w:val="A8A8A8"/>
                <w:sz w:val="20"/>
              </w:rPr>
              <w:tab/>
              <w:t>(Exclusive)</w:t>
            </w:r>
          </w:p>
        </w:tc>
      </w:tr>
    </w:tbl>
    <w:p w14:paraId="4B3FCAEF" w14:textId="77777777" w:rsidR="008740F3" w:rsidRDefault="00692BC4">
      <w:pPr>
        <w:spacing w:after="0"/>
      </w:pPr>
      <w:r>
        <w:rPr>
          <w:i/>
          <w:color w:val="A8A8A8"/>
          <w:sz w:val="20"/>
        </w:rPr>
        <w:t>Levels marked with * are randomized</w:t>
      </w:r>
    </w:p>
    <w:p w14:paraId="6959046B" w14:textId="77777777" w:rsidR="008740F3" w:rsidRDefault="008740F3"/>
    <w:p w14:paraId="170B75A9" w14:textId="77777777" w:rsidR="008740F3" w:rsidRDefault="00692BC4">
      <w:pPr>
        <w:keepNext/>
        <w:spacing w:after="40"/>
      </w:pPr>
      <w:r>
        <w:rPr>
          <w:b/>
        </w:rPr>
        <w:t>Q8</w:t>
      </w:r>
    </w:p>
    <w:p w14:paraId="2DAD8061" w14:textId="77777777" w:rsidR="008740F3" w:rsidRDefault="00692BC4">
      <w:pPr>
        <w:keepNext/>
        <w:spacing w:after="0"/>
      </w:pPr>
      <w:r>
        <w:t xml:space="preserve">What would you say were the </w:t>
      </w:r>
      <w:r>
        <w:rPr>
          <w:b/>
        </w:rPr>
        <w:t>three biggest challenges</w:t>
      </w:r>
      <w:r>
        <w:t xml:space="preserve"> you faced when you first started the business?</w:t>
      </w:r>
      <w:r>
        <w:br/>
      </w:r>
      <w:r>
        <w:rPr>
          <w:sz w:val="20"/>
        </w:rPr>
        <w:t>Please rank them 1 to 3.</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73B4C6C0" w14:textId="77777777" w:rsidTr="7958E268">
        <w:tc>
          <w:tcPr>
            <w:tcW w:w="792" w:type="dxa"/>
            <w:shd w:val="clear" w:color="auto" w:fill="auto"/>
          </w:tcPr>
          <w:p w14:paraId="7422D49D" w14:textId="77777777" w:rsidR="008740F3" w:rsidRDefault="00692BC4">
            <w:r>
              <w:t>_____</w:t>
            </w:r>
          </w:p>
        </w:tc>
        <w:tc>
          <w:tcPr>
            <w:tcW w:w="9288" w:type="dxa"/>
            <w:shd w:val="clear" w:color="auto" w:fill="auto"/>
          </w:tcPr>
          <w:p w14:paraId="774380E5" w14:textId="70E84703" w:rsidR="008740F3" w:rsidRDefault="00692BC4">
            <w:r>
              <w:t xml:space="preserve">Getting funding / access to </w:t>
            </w:r>
            <w:r w:rsidR="64500A80">
              <w:t>capital *</w:t>
            </w:r>
          </w:p>
        </w:tc>
      </w:tr>
      <w:tr w:rsidR="008740F3" w14:paraId="4880079E" w14:textId="77777777" w:rsidTr="7958E268">
        <w:tc>
          <w:tcPr>
            <w:tcW w:w="792" w:type="dxa"/>
            <w:shd w:val="clear" w:color="auto" w:fill="auto"/>
          </w:tcPr>
          <w:p w14:paraId="7939B3CD" w14:textId="77777777" w:rsidR="008740F3" w:rsidRDefault="00692BC4">
            <w:r>
              <w:t>_____</w:t>
            </w:r>
          </w:p>
        </w:tc>
        <w:tc>
          <w:tcPr>
            <w:tcW w:w="9288" w:type="dxa"/>
            <w:shd w:val="clear" w:color="auto" w:fill="auto"/>
          </w:tcPr>
          <w:p w14:paraId="35B3A9A6" w14:textId="2F19905C" w:rsidR="008740F3" w:rsidRDefault="00692BC4">
            <w:r>
              <w:t xml:space="preserve">Affordable space to run my business </w:t>
            </w:r>
            <w:r w:rsidR="42A76C3B">
              <w:t>from *</w:t>
            </w:r>
          </w:p>
        </w:tc>
      </w:tr>
      <w:tr w:rsidR="008740F3" w14:paraId="34E75FBB" w14:textId="77777777" w:rsidTr="7958E268">
        <w:tc>
          <w:tcPr>
            <w:tcW w:w="792" w:type="dxa"/>
            <w:shd w:val="clear" w:color="auto" w:fill="auto"/>
          </w:tcPr>
          <w:p w14:paraId="72B108B8" w14:textId="77777777" w:rsidR="008740F3" w:rsidRDefault="00692BC4">
            <w:r>
              <w:t>_____</w:t>
            </w:r>
          </w:p>
        </w:tc>
        <w:tc>
          <w:tcPr>
            <w:tcW w:w="9288" w:type="dxa"/>
            <w:shd w:val="clear" w:color="auto" w:fill="auto"/>
          </w:tcPr>
          <w:p w14:paraId="0CA87043" w14:textId="77777777" w:rsidR="008740F3" w:rsidRDefault="00692BC4">
            <w:r>
              <w:t>Marketing my business online (social media, ads, promotions, etc.) *</w:t>
            </w:r>
          </w:p>
        </w:tc>
      </w:tr>
      <w:tr w:rsidR="008740F3" w14:paraId="0FB5C291" w14:textId="77777777" w:rsidTr="7958E268">
        <w:tc>
          <w:tcPr>
            <w:tcW w:w="792" w:type="dxa"/>
            <w:shd w:val="clear" w:color="auto" w:fill="auto"/>
          </w:tcPr>
          <w:p w14:paraId="2B5054EA" w14:textId="77777777" w:rsidR="008740F3" w:rsidRDefault="00692BC4">
            <w:r>
              <w:t>_____</w:t>
            </w:r>
          </w:p>
        </w:tc>
        <w:tc>
          <w:tcPr>
            <w:tcW w:w="9288" w:type="dxa"/>
            <w:shd w:val="clear" w:color="auto" w:fill="auto"/>
          </w:tcPr>
          <w:p w14:paraId="43D64F87" w14:textId="77777777" w:rsidR="008740F3" w:rsidRDefault="00692BC4">
            <w:r>
              <w:t>Marketing my business using traditional media (print, radio, tv, etc.) *</w:t>
            </w:r>
          </w:p>
        </w:tc>
      </w:tr>
      <w:tr w:rsidR="008740F3" w14:paraId="15FE749F" w14:textId="77777777" w:rsidTr="7958E268">
        <w:tc>
          <w:tcPr>
            <w:tcW w:w="792" w:type="dxa"/>
            <w:shd w:val="clear" w:color="auto" w:fill="auto"/>
          </w:tcPr>
          <w:p w14:paraId="4AF5E3F5" w14:textId="77777777" w:rsidR="008740F3" w:rsidRDefault="00692BC4">
            <w:r>
              <w:t>_____</w:t>
            </w:r>
          </w:p>
        </w:tc>
        <w:tc>
          <w:tcPr>
            <w:tcW w:w="9288" w:type="dxa"/>
            <w:shd w:val="clear" w:color="auto" w:fill="auto"/>
          </w:tcPr>
          <w:p w14:paraId="5636F915" w14:textId="77777777" w:rsidR="008740F3" w:rsidRDefault="00692BC4">
            <w:r>
              <w:t>Affordable childcare *</w:t>
            </w:r>
          </w:p>
        </w:tc>
      </w:tr>
      <w:tr w:rsidR="008740F3" w14:paraId="34A3E25A" w14:textId="77777777" w:rsidTr="7958E268">
        <w:tc>
          <w:tcPr>
            <w:tcW w:w="792" w:type="dxa"/>
            <w:shd w:val="clear" w:color="auto" w:fill="auto"/>
          </w:tcPr>
          <w:p w14:paraId="5DCCB101" w14:textId="77777777" w:rsidR="008740F3" w:rsidRDefault="00692BC4">
            <w:r>
              <w:t>_____</w:t>
            </w:r>
          </w:p>
        </w:tc>
        <w:tc>
          <w:tcPr>
            <w:tcW w:w="9288" w:type="dxa"/>
            <w:shd w:val="clear" w:color="auto" w:fill="auto"/>
          </w:tcPr>
          <w:p w14:paraId="10AF6AE1" w14:textId="77777777" w:rsidR="008740F3" w:rsidRDefault="00692BC4">
            <w:r>
              <w:t>Affordable healthcare *</w:t>
            </w:r>
          </w:p>
        </w:tc>
      </w:tr>
      <w:tr w:rsidR="008740F3" w14:paraId="28CF6846" w14:textId="77777777" w:rsidTr="7958E268">
        <w:tc>
          <w:tcPr>
            <w:tcW w:w="792" w:type="dxa"/>
            <w:shd w:val="clear" w:color="auto" w:fill="auto"/>
          </w:tcPr>
          <w:p w14:paraId="0E2F5B68" w14:textId="77777777" w:rsidR="008740F3" w:rsidRDefault="00692BC4">
            <w:r>
              <w:t>_____</w:t>
            </w:r>
          </w:p>
        </w:tc>
        <w:tc>
          <w:tcPr>
            <w:tcW w:w="9288" w:type="dxa"/>
            <w:shd w:val="clear" w:color="auto" w:fill="auto"/>
          </w:tcPr>
          <w:p w14:paraId="49D26DE9" w14:textId="77777777" w:rsidR="008740F3" w:rsidRDefault="00692BC4">
            <w:r>
              <w:t>Finding employees, independent contractors, or consultants   with necessary skills *</w:t>
            </w:r>
          </w:p>
        </w:tc>
      </w:tr>
      <w:tr w:rsidR="008740F3" w14:paraId="5B640C38" w14:textId="77777777" w:rsidTr="7958E268">
        <w:tc>
          <w:tcPr>
            <w:tcW w:w="792" w:type="dxa"/>
            <w:shd w:val="clear" w:color="auto" w:fill="auto"/>
          </w:tcPr>
          <w:p w14:paraId="37E01D19" w14:textId="77777777" w:rsidR="008740F3" w:rsidRDefault="00692BC4">
            <w:r>
              <w:t>_____</w:t>
            </w:r>
          </w:p>
        </w:tc>
        <w:tc>
          <w:tcPr>
            <w:tcW w:w="9288" w:type="dxa"/>
            <w:shd w:val="clear" w:color="auto" w:fill="auto"/>
          </w:tcPr>
          <w:p w14:paraId="2BC90F7E" w14:textId="20507CC8" w:rsidR="008740F3" w:rsidRDefault="00692BC4">
            <w:r>
              <w:t xml:space="preserve">Getting my business website online </w:t>
            </w:r>
            <w:r w:rsidR="1366B6E3">
              <w:t>effectively *</w:t>
            </w:r>
          </w:p>
        </w:tc>
      </w:tr>
      <w:tr w:rsidR="008740F3" w14:paraId="411FFF99" w14:textId="77777777" w:rsidTr="7958E268">
        <w:tc>
          <w:tcPr>
            <w:tcW w:w="792" w:type="dxa"/>
            <w:shd w:val="clear" w:color="auto" w:fill="auto"/>
          </w:tcPr>
          <w:p w14:paraId="2835AA12" w14:textId="77777777" w:rsidR="008740F3" w:rsidRDefault="00692BC4">
            <w:r>
              <w:t>_____</w:t>
            </w:r>
          </w:p>
        </w:tc>
        <w:tc>
          <w:tcPr>
            <w:tcW w:w="9288" w:type="dxa"/>
            <w:shd w:val="clear" w:color="auto" w:fill="auto"/>
          </w:tcPr>
          <w:p w14:paraId="2DCA3355" w14:textId="31F4E81A" w:rsidR="008740F3" w:rsidRDefault="00692BC4">
            <w:r>
              <w:t xml:space="preserve">Expertise on business planning and </w:t>
            </w:r>
            <w:r w:rsidR="5031AE0A">
              <w:t>management *</w:t>
            </w:r>
          </w:p>
        </w:tc>
      </w:tr>
      <w:tr w:rsidR="008740F3" w14:paraId="23D79EAF" w14:textId="77777777" w:rsidTr="7958E268">
        <w:tc>
          <w:tcPr>
            <w:tcW w:w="792" w:type="dxa"/>
            <w:shd w:val="clear" w:color="auto" w:fill="auto"/>
          </w:tcPr>
          <w:p w14:paraId="039D6182" w14:textId="77777777" w:rsidR="008740F3" w:rsidRDefault="00692BC4">
            <w:r>
              <w:t>_____</w:t>
            </w:r>
          </w:p>
        </w:tc>
        <w:tc>
          <w:tcPr>
            <w:tcW w:w="9288" w:type="dxa"/>
            <w:shd w:val="clear" w:color="auto" w:fill="auto"/>
          </w:tcPr>
          <w:p w14:paraId="47B2724C" w14:textId="77777777" w:rsidR="008740F3" w:rsidRDefault="00692BC4">
            <w:r>
              <w:t>Expertise on website building or technology management *</w:t>
            </w:r>
          </w:p>
        </w:tc>
      </w:tr>
      <w:tr w:rsidR="008740F3" w14:paraId="6A1DB11F" w14:textId="77777777" w:rsidTr="7958E268">
        <w:tc>
          <w:tcPr>
            <w:tcW w:w="792" w:type="dxa"/>
            <w:shd w:val="clear" w:color="auto" w:fill="auto"/>
          </w:tcPr>
          <w:p w14:paraId="21EF6795" w14:textId="77777777" w:rsidR="008740F3" w:rsidRDefault="00692BC4">
            <w:r>
              <w:t>_____</w:t>
            </w:r>
          </w:p>
        </w:tc>
        <w:tc>
          <w:tcPr>
            <w:tcW w:w="9288" w:type="dxa"/>
            <w:shd w:val="clear" w:color="auto" w:fill="auto"/>
          </w:tcPr>
          <w:p w14:paraId="786587F5" w14:textId="77777777" w:rsidR="008740F3" w:rsidRDefault="00692BC4">
            <w:r>
              <w:t>Accessing high speed broadband *</w:t>
            </w:r>
          </w:p>
        </w:tc>
      </w:tr>
      <w:tr w:rsidR="008740F3" w14:paraId="34796A4C" w14:textId="77777777" w:rsidTr="7958E268">
        <w:tc>
          <w:tcPr>
            <w:tcW w:w="792" w:type="dxa"/>
            <w:shd w:val="clear" w:color="auto" w:fill="auto"/>
          </w:tcPr>
          <w:p w14:paraId="1020DA7D" w14:textId="77777777" w:rsidR="008740F3" w:rsidRDefault="00692BC4">
            <w:r>
              <w:t>_____</w:t>
            </w:r>
          </w:p>
        </w:tc>
        <w:tc>
          <w:tcPr>
            <w:tcW w:w="9288" w:type="dxa"/>
            <w:shd w:val="clear" w:color="auto" w:fill="auto"/>
          </w:tcPr>
          <w:p w14:paraId="576ABA49" w14:textId="77777777" w:rsidR="008740F3" w:rsidRDefault="00692BC4">
            <w:r>
              <w:t>Technology management *</w:t>
            </w:r>
          </w:p>
        </w:tc>
      </w:tr>
      <w:tr w:rsidR="008740F3" w14:paraId="01FA2F1E" w14:textId="77777777" w:rsidTr="7958E268">
        <w:tc>
          <w:tcPr>
            <w:tcW w:w="792" w:type="dxa"/>
            <w:shd w:val="clear" w:color="auto" w:fill="auto"/>
          </w:tcPr>
          <w:p w14:paraId="30EFAF0A" w14:textId="77777777" w:rsidR="008740F3" w:rsidRDefault="00692BC4">
            <w:r>
              <w:t>_____</w:t>
            </w:r>
          </w:p>
        </w:tc>
        <w:tc>
          <w:tcPr>
            <w:tcW w:w="9288" w:type="dxa"/>
            <w:shd w:val="clear" w:color="auto" w:fill="auto"/>
          </w:tcPr>
          <w:p w14:paraId="761AECC5" w14:textId="77777777" w:rsidR="008740F3" w:rsidRDefault="00692BC4">
            <w:r>
              <w:t>Navigating challenges brought about by Brexit / Covid *</w:t>
            </w:r>
          </w:p>
        </w:tc>
      </w:tr>
      <w:tr w:rsidR="008740F3" w14:paraId="7C2454D1" w14:textId="77777777" w:rsidTr="7958E268">
        <w:tc>
          <w:tcPr>
            <w:tcW w:w="792" w:type="dxa"/>
            <w:shd w:val="clear" w:color="auto" w:fill="auto"/>
          </w:tcPr>
          <w:p w14:paraId="75EE3496" w14:textId="77777777" w:rsidR="008740F3" w:rsidRDefault="00692BC4">
            <w:r>
              <w:t>_____</w:t>
            </w:r>
          </w:p>
        </w:tc>
        <w:tc>
          <w:tcPr>
            <w:tcW w:w="9288" w:type="dxa"/>
            <w:shd w:val="clear" w:color="auto" w:fill="auto"/>
          </w:tcPr>
          <w:p w14:paraId="4E646285" w14:textId="20AA8994" w:rsidR="008740F3" w:rsidRDefault="00692BC4">
            <w:r>
              <w:t xml:space="preserve">Networking with other business </w:t>
            </w:r>
            <w:r w:rsidR="059B717F">
              <w:t>owners *</w:t>
            </w:r>
          </w:p>
        </w:tc>
      </w:tr>
      <w:tr w:rsidR="008740F3" w14:paraId="2B7AA24A" w14:textId="77777777" w:rsidTr="7958E268">
        <w:tc>
          <w:tcPr>
            <w:tcW w:w="792" w:type="dxa"/>
            <w:shd w:val="clear" w:color="auto" w:fill="auto"/>
          </w:tcPr>
          <w:p w14:paraId="18D6C13A" w14:textId="77777777" w:rsidR="008740F3" w:rsidRDefault="00692BC4">
            <w:r>
              <w:t>_____</w:t>
            </w:r>
          </w:p>
        </w:tc>
        <w:tc>
          <w:tcPr>
            <w:tcW w:w="9288" w:type="dxa"/>
            <w:shd w:val="clear" w:color="auto" w:fill="auto"/>
          </w:tcPr>
          <w:p w14:paraId="01BF85BF" w14:textId="3F93CB7C" w:rsidR="008740F3" w:rsidRDefault="00692BC4">
            <w:r>
              <w:t>Licensing/</w:t>
            </w:r>
            <w:r w:rsidR="5070F9AD">
              <w:t>Permits *</w:t>
            </w:r>
          </w:p>
        </w:tc>
      </w:tr>
      <w:tr w:rsidR="008740F3" w14:paraId="28EDFAF5" w14:textId="77777777" w:rsidTr="7958E268">
        <w:tc>
          <w:tcPr>
            <w:tcW w:w="792" w:type="dxa"/>
            <w:shd w:val="clear" w:color="auto" w:fill="auto"/>
          </w:tcPr>
          <w:p w14:paraId="1AB0C9AE" w14:textId="77777777" w:rsidR="008740F3" w:rsidRDefault="00692BC4">
            <w:r>
              <w:t>_____</w:t>
            </w:r>
          </w:p>
        </w:tc>
        <w:tc>
          <w:tcPr>
            <w:tcW w:w="9288" w:type="dxa"/>
            <w:shd w:val="clear" w:color="auto" w:fill="auto"/>
          </w:tcPr>
          <w:p w14:paraId="0B35C5B2" w14:textId="77777777" w:rsidR="008740F3" w:rsidRDefault="00692BC4">
            <w:r>
              <w:t>Taxes *</w:t>
            </w:r>
          </w:p>
        </w:tc>
      </w:tr>
      <w:tr w:rsidR="008740F3" w14:paraId="27F01BDE" w14:textId="77777777" w:rsidTr="7958E268">
        <w:tc>
          <w:tcPr>
            <w:tcW w:w="792" w:type="dxa"/>
            <w:shd w:val="clear" w:color="auto" w:fill="auto"/>
          </w:tcPr>
          <w:p w14:paraId="4CC152CF" w14:textId="77777777" w:rsidR="008740F3" w:rsidRDefault="00692BC4">
            <w:r>
              <w:t>_____</w:t>
            </w:r>
          </w:p>
        </w:tc>
        <w:tc>
          <w:tcPr>
            <w:tcW w:w="9288" w:type="dxa"/>
            <w:shd w:val="clear" w:color="auto" w:fill="auto"/>
          </w:tcPr>
          <w:p w14:paraId="2F92A5D1" w14:textId="77777777" w:rsidR="008740F3" w:rsidRDefault="00692BC4">
            <w:r>
              <w:t>Rising costs on wages and materials   *</w:t>
            </w:r>
          </w:p>
        </w:tc>
      </w:tr>
      <w:tr w:rsidR="008740F3" w14:paraId="724F28FE" w14:textId="77777777" w:rsidTr="7958E268">
        <w:tc>
          <w:tcPr>
            <w:tcW w:w="792" w:type="dxa"/>
            <w:shd w:val="clear" w:color="auto" w:fill="auto"/>
          </w:tcPr>
          <w:p w14:paraId="4169DE6D" w14:textId="77777777" w:rsidR="008740F3" w:rsidRDefault="00692BC4">
            <w:r>
              <w:t>_____</w:t>
            </w:r>
          </w:p>
        </w:tc>
        <w:tc>
          <w:tcPr>
            <w:tcW w:w="9288" w:type="dxa"/>
            <w:shd w:val="clear" w:color="auto" w:fill="auto"/>
          </w:tcPr>
          <w:p w14:paraId="1586E014" w14:textId="77777777" w:rsidR="008740F3" w:rsidRDefault="00692BC4">
            <w:r>
              <w:t>Finding customers/clients/generating enough sales *</w:t>
            </w:r>
          </w:p>
        </w:tc>
      </w:tr>
      <w:tr w:rsidR="008740F3" w14:paraId="0682F568" w14:textId="77777777" w:rsidTr="7958E268">
        <w:tc>
          <w:tcPr>
            <w:tcW w:w="792" w:type="dxa"/>
            <w:shd w:val="clear" w:color="auto" w:fill="auto"/>
          </w:tcPr>
          <w:p w14:paraId="61E48E49" w14:textId="77777777" w:rsidR="008740F3" w:rsidRDefault="00692BC4">
            <w:r>
              <w:t>_____</w:t>
            </w:r>
          </w:p>
        </w:tc>
        <w:tc>
          <w:tcPr>
            <w:tcW w:w="9288" w:type="dxa"/>
            <w:shd w:val="clear" w:color="auto" w:fill="auto"/>
          </w:tcPr>
          <w:p w14:paraId="183363A8" w14:textId="77777777" w:rsidR="008740F3" w:rsidRDefault="00692BC4">
            <w:r>
              <w:t>Other __________________________________________________</w:t>
            </w:r>
          </w:p>
        </w:tc>
      </w:tr>
      <w:tr w:rsidR="008740F3" w14:paraId="0B30020C" w14:textId="77777777" w:rsidTr="7958E268">
        <w:tc>
          <w:tcPr>
            <w:tcW w:w="792" w:type="dxa"/>
            <w:shd w:val="clear" w:color="auto" w:fill="auto"/>
          </w:tcPr>
          <w:p w14:paraId="690D544C" w14:textId="77777777" w:rsidR="008740F3" w:rsidRDefault="00692BC4">
            <w:r>
              <w:t>_____</w:t>
            </w:r>
          </w:p>
        </w:tc>
        <w:tc>
          <w:tcPr>
            <w:tcW w:w="9288" w:type="dxa"/>
            <w:shd w:val="clear" w:color="auto" w:fill="auto"/>
          </w:tcPr>
          <w:p w14:paraId="3F67C652" w14:textId="77777777" w:rsidR="008740F3" w:rsidRDefault="00692BC4">
            <w:r>
              <w:t>None</w:t>
            </w:r>
            <w:r>
              <w:rPr>
                <w:i/>
                <w:color w:val="A8A8A8"/>
                <w:sz w:val="20"/>
              </w:rPr>
              <w:tab/>
              <w:t>(Exclusive)</w:t>
            </w:r>
          </w:p>
        </w:tc>
      </w:tr>
      <w:tr w:rsidR="008740F3" w14:paraId="01953193" w14:textId="77777777" w:rsidTr="7958E268">
        <w:tc>
          <w:tcPr>
            <w:tcW w:w="792" w:type="dxa"/>
            <w:shd w:val="clear" w:color="auto" w:fill="auto"/>
          </w:tcPr>
          <w:p w14:paraId="4BCB3A0F" w14:textId="77777777" w:rsidR="008740F3" w:rsidRDefault="00692BC4">
            <w:r>
              <w:t>_____</w:t>
            </w:r>
          </w:p>
        </w:tc>
        <w:tc>
          <w:tcPr>
            <w:tcW w:w="9288" w:type="dxa"/>
            <w:shd w:val="clear" w:color="auto" w:fill="auto"/>
          </w:tcPr>
          <w:p w14:paraId="4E7F3807" w14:textId="77777777" w:rsidR="008740F3" w:rsidRDefault="00692BC4">
            <w:r>
              <w:t>Don't know</w:t>
            </w:r>
            <w:r>
              <w:rPr>
                <w:i/>
                <w:color w:val="A8A8A8"/>
                <w:sz w:val="20"/>
              </w:rPr>
              <w:tab/>
              <w:t>(Exclusive)</w:t>
            </w:r>
          </w:p>
        </w:tc>
      </w:tr>
      <w:tr w:rsidR="008740F3" w14:paraId="45A07C4E" w14:textId="77777777" w:rsidTr="7958E268">
        <w:tc>
          <w:tcPr>
            <w:tcW w:w="792" w:type="dxa"/>
            <w:shd w:val="clear" w:color="auto" w:fill="auto"/>
          </w:tcPr>
          <w:p w14:paraId="539B7D63" w14:textId="77777777" w:rsidR="008740F3" w:rsidRDefault="00692BC4">
            <w:r>
              <w:t>_____</w:t>
            </w:r>
          </w:p>
        </w:tc>
        <w:tc>
          <w:tcPr>
            <w:tcW w:w="9288" w:type="dxa"/>
            <w:shd w:val="clear" w:color="auto" w:fill="auto"/>
          </w:tcPr>
          <w:p w14:paraId="0F262685" w14:textId="77777777" w:rsidR="008740F3" w:rsidRDefault="00692BC4">
            <w:r>
              <w:t>Prefer not to answer</w:t>
            </w:r>
            <w:r>
              <w:rPr>
                <w:i/>
                <w:color w:val="A8A8A8"/>
                <w:sz w:val="20"/>
              </w:rPr>
              <w:tab/>
              <w:t>(Exclusive)</w:t>
            </w:r>
          </w:p>
        </w:tc>
      </w:tr>
    </w:tbl>
    <w:p w14:paraId="38CD9AD2" w14:textId="77777777" w:rsidR="008740F3" w:rsidRDefault="00692BC4">
      <w:pPr>
        <w:spacing w:after="0"/>
      </w:pPr>
      <w:r>
        <w:rPr>
          <w:i/>
          <w:color w:val="A8A8A8"/>
          <w:sz w:val="20"/>
        </w:rPr>
        <w:t>Levels marked with * are randomized</w:t>
      </w:r>
    </w:p>
    <w:p w14:paraId="42B94600" w14:textId="77777777" w:rsidR="008740F3" w:rsidRDefault="008740F3"/>
    <w:p w14:paraId="58BF546D" w14:textId="77777777" w:rsidR="008740F3" w:rsidRDefault="00692BC4">
      <w:pPr>
        <w:keepNext/>
        <w:spacing w:after="40"/>
      </w:pPr>
      <w:r>
        <w:rPr>
          <w:b/>
        </w:rPr>
        <w:t>Q78</w:t>
      </w:r>
      <w:r>
        <w:rPr>
          <w:i/>
          <w:sz w:val="20"/>
        </w:rPr>
        <w:tab/>
        <w:t>Show if Q8 Has access to capital (Q8 = 1)</w:t>
      </w:r>
    </w:p>
    <w:p w14:paraId="3F16BF0D" w14:textId="20C4DCB2" w:rsidR="008740F3" w:rsidRDefault="6359F20E">
      <w:pPr>
        <w:keepNext/>
        <w:spacing w:after="0"/>
      </w:pPr>
      <w:r>
        <w:t xml:space="preserve">What is the top thing </w:t>
      </w:r>
      <w:commentRangeStart w:id="42"/>
      <w:r>
        <w:t>you</w:t>
      </w:r>
      <w:r w:rsidR="3CD95075">
        <w:t xml:space="preserve"> woul</w:t>
      </w:r>
      <w:r>
        <w:t xml:space="preserve">d </w:t>
      </w:r>
      <w:commentRangeEnd w:id="42"/>
      <w:r w:rsidR="00692BC4">
        <w:rPr>
          <w:rStyle w:val="CommentReference"/>
        </w:rPr>
        <w:commentReference w:id="42"/>
      </w:r>
      <w:r>
        <w:t>use capital for if it were easier to access?</w:t>
      </w:r>
      <w:r w:rsidR="00692BC4">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7252CC37" w14:textId="77777777" w:rsidTr="22C71B55">
        <w:tc>
          <w:tcPr>
            <w:tcW w:w="792" w:type="dxa"/>
            <w:shd w:val="clear" w:color="auto" w:fill="auto"/>
          </w:tcPr>
          <w:p w14:paraId="66AC2D50" w14:textId="77777777" w:rsidR="008740F3" w:rsidRDefault="00692BC4">
            <w:r>
              <w:t>❍</w:t>
            </w:r>
            <w:r>
              <w:rPr>
                <w:sz w:val="20"/>
                <w:vertAlign w:val="subscript"/>
              </w:rPr>
              <w:t xml:space="preserve">   1</w:t>
            </w:r>
          </w:p>
        </w:tc>
        <w:tc>
          <w:tcPr>
            <w:tcW w:w="9288" w:type="dxa"/>
            <w:shd w:val="clear" w:color="auto" w:fill="auto"/>
          </w:tcPr>
          <w:p w14:paraId="76533CDC" w14:textId="77777777" w:rsidR="008740F3" w:rsidRDefault="00692BC4">
            <w:r>
              <w:t>Marketing my business online (social media, ads, promotions, etc.) *</w:t>
            </w:r>
          </w:p>
        </w:tc>
      </w:tr>
      <w:tr w:rsidR="008740F3" w14:paraId="33DF2FF6" w14:textId="77777777" w:rsidTr="22C71B55">
        <w:tc>
          <w:tcPr>
            <w:tcW w:w="792" w:type="dxa"/>
            <w:shd w:val="clear" w:color="auto" w:fill="auto"/>
          </w:tcPr>
          <w:p w14:paraId="6D714367" w14:textId="77777777" w:rsidR="008740F3" w:rsidRDefault="00692BC4">
            <w:r>
              <w:t>❍</w:t>
            </w:r>
            <w:r>
              <w:rPr>
                <w:sz w:val="20"/>
                <w:vertAlign w:val="subscript"/>
              </w:rPr>
              <w:t xml:space="preserve">   2</w:t>
            </w:r>
          </w:p>
        </w:tc>
        <w:tc>
          <w:tcPr>
            <w:tcW w:w="9288" w:type="dxa"/>
            <w:shd w:val="clear" w:color="auto" w:fill="auto"/>
          </w:tcPr>
          <w:p w14:paraId="2D33B623" w14:textId="77777777" w:rsidR="008740F3" w:rsidRDefault="00692BC4">
            <w:r>
              <w:t>Marketing my business using traditional media (print, radio, tv, promotions, etc.) *</w:t>
            </w:r>
          </w:p>
        </w:tc>
      </w:tr>
      <w:tr w:rsidR="008740F3" w14:paraId="38F6AA88" w14:textId="77777777" w:rsidTr="22C71B55">
        <w:tc>
          <w:tcPr>
            <w:tcW w:w="792" w:type="dxa"/>
            <w:shd w:val="clear" w:color="auto" w:fill="auto"/>
          </w:tcPr>
          <w:p w14:paraId="143FC2A4" w14:textId="77777777" w:rsidR="008740F3" w:rsidRDefault="00692BC4">
            <w:r>
              <w:t>❍</w:t>
            </w:r>
            <w:r>
              <w:rPr>
                <w:sz w:val="20"/>
                <w:vertAlign w:val="subscript"/>
              </w:rPr>
              <w:t xml:space="preserve">   3</w:t>
            </w:r>
          </w:p>
        </w:tc>
        <w:tc>
          <w:tcPr>
            <w:tcW w:w="9288" w:type="dxa"/>
            <w:shd w:val="clear" w:color="auto" w:fill="auto"/>
          </w:tcPr>
          <w:p w14:paraId="6D1AD1FC" w14:textId="77777777" w:rsidR="008740F3" w:rsidRDefault="00692BC4">
            <w:r>
              <w:t>Hiring employees *</w:t>
            </w:r>
          </w:p>
        </w:tc>
      </w:tr>
      <w:tr w:rsidR="008740F3" w14:paraId="4996AE85" w14:textId="77777777" w:rsidTr="22C71B55">
        <w:tc>
          <w:tcPr>
            <w:tcW w:w="792" w:type="dxa"/>
            <w:shd w:val="clear" w:color="auto" w:fill="auto"/>
          </w:tcPr>
          <w:p w14:paraId="69F8F227" w14:textId="77777777" w:rsidR="008740F3" w:rsidRDefault="00692BC4">
            <w:r>
              <w:lastRenderedPageBreak/>
              <w:t>❍</w:t>
            </w:r>
            <w:r>
              <w:rPr>
                <w:sz w:val="20"/>
                <w:vertAlign w:val="subscript"/>
              </w:rPr>
              <w:t xml:space="preserve">   4</w:t>
            </w:r>
          </w:p>
        </w:tc>
        <w:tc>
          <w:tcPr>
            <w:tcW w:w="9288" w:type="dxa"/>
            <w:shd w:val="clear" w:color="auto" w:fill="auto"/>
          </w:tcPr>
          <w:p w14:paraId="0E6EBEB4" w14:textId="77777777" w:rsidR="008740F3" w:rsidRDefault="00692BC4">
            <w:r>
              <w:t>Developing new products / Services *</w:t>
            </w:r>
          </w:p>
        </w:tc>
      </w:tr>
      <w:tr w:rsidR="008740F3" w14:paraId="178BFE2E" w14:textId="77777777" w:rsidTr="22C71B55">
        <w:tc>
          <w:tcPr>
            <w:tcW w:w="792" w:type="dxa"/>
            <w:shd w:val="clear" w:color="auto" w:fill="auto"/>
          </w:tcPr>
          <w:p w14:paraId="34B207D2" w14:textId="77777777" w:rsidR="008740F3" w:rsidRDefault="00692BC4">
            <w:r>
              <w:t>❍</w:t>
            </w:r>
            <w:r>
              <w:rPr>
                <w:sz w:val="20"/>
                <w:vertAlign w:val="subscript"/>
              </w:rPr>
              <w:t xml:space="preserve">   5</w:t>
            </w:r>
          </w:p>
        </w:tc>
        <w:tc>
          <w:tcPr>
            <w:tcW w:w="9288" w:type="dxa"/>
            <w:shd w:val="clear" w:color="auto" w:fill="auto"/>
          </w:tcPr>
          <w:p w14:paraId="2CE2E586" w14:textId="77777777" w:rsidR="008740F3" w:rsidRDefault="00692BC4">
            <w:r>
              <w:t>Finding office / Retail space *</w:t>
            </w:r>
          </w:p>
        </w:tc>
      </w:tr>
      <w:tr w:rsidR="008740F3" w14:paraId="3F8156F8" w14:textId="77777777" w:rsidTr="22C71B55">
        <w:tc>
          <w:tcPr>
            <w:tcW w:w="792" w:type="dxa"/>
            <w:shd w:val="clear" w:color="auto" w:fill="auto"/>
          </w:tcPr>
          <w:p w14:paraId="70A2DC89" w14:textId="77777777" w:rsidR="008740F3" w:rsidRDefault="00692BC4">
            <w:r>
              <w:t>❍</w:t>
            </w:r>
            <w:r>
              <w:rPr>
                <w:sz w:val="20"/>
                <w:vertAlign w:val="subscript"/>
              </w:rPr>
              <w:t xml:space="preserve">   6</w:t>
            </w:r>
          </w:p>
        </w:tc>
        <w:tc>
          <w:tcPr>
            <w:tcW w:w="9288" w:type="dxa"/>
            <w:shd w:val="clear" w:color="auto" w:fill="auto"/>
          </w:tcPr>
          <w:p w14:paraId="32F36BF5" w14:textId="77777777" w:rsidR="008740F3" w:rsidRDefault="00692BC4">
            <w:r>
              <w:t>Creating my website *</w:t>
            </w:r>
          </w:p>
        </w:tc>
      </w:tr>
      <w:tr w:rsidR="008740F3" w14:paraId="3B252780" w14:textId="77777777" w:rsidTr="22C71B55">
        <w:tc>
          <w:tcPr>
            <w:tcW w:w="792" w:type="dxa"/>
            <w:shd w:val="clear" w:color="auto" w:fill="auto"/>
          </w:tcPr>
          <w:p w14:paraId="5FF22E13" w14:textId="77777777" w:rsidR="008740F3" w:rsidRDefault="00692BC4">
            <w:r>
              <w:t>❍</w:t>
            </w:r>
            <w:r>
              <w:rPr>
                <w:sz w:val="20"/>
                <w:vertAlign w:val="subscript"/>
              </w:rPr>
              <w:t xml:space="preserve">   7</w:t>
            </w:r>
          </w:p>
        </w:tc>
        <w:tc>
          <w:tcPr>
            <w:tcW w:w="9288" w:type="dxa"/>
            <w:shd w:val="clear" w:color="auto" w:fill="auto"/>
          </w:tcPr>
          <w:p w14:paraId="68DE81C4" w14:textId="77777777" w:rsidR="008740F3" w:rsidRDefault="00692BC4">
            <w:r>
              <w:t>Obtaining licenses / Permits / Taxes *</w:t>
            </w:r>
          </w:p>
        </w:tc>
      </w:tr>
      <w:tr w:rsidR="008740F3" w14:paraId="26A54110" w14:textId="77777777" w:rsidTr="22C71B55">
        <w:tc>
          <w:tcPr>
            <w:tcW w:w="792" w:type="dxa"/>
            <w:shd w:val="clear" w:color="auto" w:fill="auto"/>
          </w:tcPr>
          <w:p w14:paraId="1B69378A" w14:textId="77777777" w:rsidR="008740F3" w:rsidRDefault="00692BC4">
            <w:r>
              <w:t>❍</w:t>
            </w:r>
            <w:r>
              <w:rPr>
                <w:sz w:val="20"/>
                <w:vertAlign w:val="subscript"/>
              </w:rPr>
              <w:t xml:space="preserve">   8</w:t>
            </w:r>
          </w:p>
        </w:tc>
        <w:tc>
          <w:tcPr>
            <w:tcW w:w="9288" w:type="dxa"/>
            <w:shd w:val="clear" w:color="auto" w:fill="auto"/>
          </w:tcPr>
          <w:p w14:paraId="2E845B09" w14:textId="77777777" w:rsidR="008740F3" w:rsidRDefault="00692BC4">
            <w:r>
              <w:t>Hiring a consultant *</w:t>
            </w:r>
          </w:p>
        </w:tc>
      </w:tr>
      <w:tr w:rsidR="008740F3" w14:paraId="51F5034F" w14:textId="77777777" w:rsidTr="22C71B55">
        <w:tc>
          <w:tcPr>
            <w:tcW w:w="792" w:type="dxa"/>
            <w:shd w:val="clear" w:color="auto" w:fill="auto"/>
          </w:tcPr>
          <w:p w14:paraId="2CBDBFA8" w14:textId="77777777" w:rsidR="008740F3" w:rsidRDefault="00692BC4">
            <w:r>
              <w:t>❍</w:t>
            </w:r>
            <w:r>
              <w:rPr>
                <w:sz w:val="20"/>
                <w:vertAlign w:val="subscript"/>
              </w:rPr>
              <w:t xml:space="preserve">   9</w:t>
            </w:r>
          </w:p>
        </w:tc>
        <w:tc>
          <w:tcPr>
            <w:tcW w:w="9288" w:type="dxa"/>
            <w:shd w:val="clear" w:color="auto" w:fill="auto"/>
          </w:tcPr>
          <w:p w14:paraId="066E5665" w14:textId="77777777" w:rsidR="008740F3" w:rsidRDefault="00692BC4">
            <w:r>
              <w:t>Equipment *</w:t>
            </w:r>
          </w:p>
        </w:tc>
      </w:tr>
      <w:tr w:rsidR="008740F3" w14:paraId="2516BAD2" w14:textId="77777777" w:rsidTr="22C71B55">
        <w:tc>
          <w:tcPr>
            <w:tcW w:w="792" w:type="dxa"/>
            <w:shd w:val="clear" w:color="auto" w:fill="auto"/>
          </w:tcPr>
          <w:p w14:paraId="3F8CC464" w14:textId="77777777" w:rsidR="008740F3" w:rsidRDefault="00692BC4">
            <w:r>
              <w:t>❍</w:t>
            </w:r>
            <w:r>
              <w:rPr>
                <w:sz w:val="20"/>
                <w:vertAlign w:val="subscript"/>
              </w:rPr>
              <w:t xml:space="preserve">   10</w:t>
            </w:r>
          </w:p>
        </w:tc>
        <w:tc>
          <w:tcPr>
            <w:tcW w:w="9288" w:type="dxa"/>
            <w:shd w:val="clear" w:color="auto" w:fill="auto"/>
          </w:tcPr>
          <w:p w14:paraId="1657103D" w14:textId="77777777" w:rsidR="008740F3" w:rsidRDefault="00692BC4">
            <w:r>
              <w:t>Inventory *</w:t>
            </w:r>
          </w:p>
        </w:tc>
      </w:tr>
      <w:tr w:rsidR="008740F3" w14:paraId="5E3F0DC4" w14:textId="77777777" w:rsidTr="22C71B55">
        <w:tc>
          <w:tcPr>
            <w:tcW w:w="792" w:type="dxa"/>
            <w:shd w:val="clear" w:color="auto" w:fill="auto"/>
          </w:tcPr>
          <w:p w14:paraId="7409C8C7" w14:textId="69F57FDE" w:rsidR="008740F3" w:rsidRDefault="6359F20E" w:rsidP="22C71B55">
            <w:pPr>
              <w:rPr>
                <w:sz w:val="20"/>
                <w:szCs w:val="20"/>
                <w:vertAlign w:val="subscript"/>
              </w:rPr>
            </w:pPr>
            <w:r>
              <w:t>❍</w:t>
            </w:r>
            <w:r w:rsidRPr="22C71B55">
              <w:rPr>
                <w:sz w:val="20"/>
                <w:szCs w:val="20"/>
                <w:vertAlign w:val="subscript"/>
              </w:rPr>
              <w:t xml:space="preserve">   </w:t>
            </w:r>
            <w:r w:rsidR="0CB97986" w:rsidRPr="22C71B55">
              <w:rPr>
                <w:sz w:val="20"/>
                <w:szCs w:val="20"/>
                <w:vertAlign w:val="subscript"/>
              </w:rPr>
              <w:t>97</w:t>
            </w:r>
          </w:p>
        </w:tc>
        <w:tc>
          <w:tcPr>
            <w:tcW w:w="9288" w:type="dxa"/>
            <w:shd w:val="clear" w:color="auto" w:fill="auto"/>
          </w:tcPr>
          <w:p w14:paraId="366866DD" w14:textId="77777777" w:rsidR="008740F3" w:rsidRDefault="00692BC4">
            <w:r>
              <w:t>Other (specify): __________________________________________________</w:t>
            </w:r>
          </w:p>
        </w:tc>
      </w:tr>
      <w:tr w:rsidR="008740F3" w14:paraId="46F94EE8" w14:textId="77777777" w:rsidTr="22C71B55">
        <w:tc>
          <w:tcPr>
            <w:tcW w:w="792" w:type="dxa"/>
            <w:shd w:val="clear" w:color="auto" w:fill="auto"/>
          </w:tcPr>
          <w:p w14:paraId="33FFFE1B" w14:textId="4577F320" w:rsidR="008740F3" w:rsidRDefault="6359F20E" w:rsidP="22C71B55">
            <w:pPr>
              <w:rPr>
                <w:sz w:val="20"/>
                <w:szCs w:val="20"/>
                <w:vertAlign w:val="subscript"/>
              </w:rPr>
            </w:pPr>
            <w:r>
              <w:t>❍</w:t>
            </w:r>
            <w:r w:rsidRPr="22C71B55">
              <w:rPr>
                <w:sz w:val="20"/>
                <w:szCs w:val="20"/>
                <w:vertAlign w:val="subscript"/>
              </w:rPr>
              <w:t xml:space="preserve">   </w:t>
            </w:r>
            <w:r w:rsidR="2C66B8FF" w:rsidRPr="22C71B55">
              <w:rPr>
                <w:sz w:val="20"/>
                <w:szCs w:val="20"/>
                <w:vertAlign w:val="subscript"/>
              </w:rPr>
              <w:t>98</w:t>
            </w:r>
          </w:p>
        </w:tc>
        <w:tc>
          <w:tcPr>
            <w:tcW w:w="9288" w:type="dxa"/>
            <w:shd w:val="clear" w:color="auto" w:fill="auto"/>
          </w:tcPr>
          <w:p w14:paraId="7EC42CD8" w14:textId="77777777" w:rsidR="008740F3" w:rsidRDefault="00692BC4">
            <w:r>
              <w:t>Don't know</w:t>
            </w:r>
            <w:r>
              <w:rPr>
                <w:i/>
                <w:color w:val="A8A8A8"/>
                <w:sz w:val="20"/>
              </w:rPr>
              <w:tab/>
              <w:t>(Exclusive)</w:t>
            </w:r>
          </w:p>
        </w:tc>
      </w:tr>
      <w:tr w:rsidR="008740F3" w14:paraId="2A6604E8" w14:textId="77777777" w:rsidTr="22C71B55">
        <w:tc>
          <w:tcPr>
            <w:tcW w:w="792" w:type="dxa"/>
            <w:shd w:val="clear" w:color="auto" w:fill="auto"/>
          </w:tcPr>
          <w:p w14:paraId="6554FE9C" w14:textId="02F54017" w:rsidR="008740F3" w:rsidRDefault="6359F20E" w:rsidP="22C71B55">
            <w:pPr>
              <w:rPr>
                <w:sz w:val="20"/>
                <w:szCs w:val="20"/>
                <w:vertAlign w:val="subscript"/>
              </w:rPr>
            </w:pPr>
            <w:r>
              <w:t>❍</w:t>
            </w:r>
            <w:r w:rsidRPr="22C71B55">
              <w:rPr>
                <w:sz w:val="20"/>
                <w:szCs w:val="20"/>
                <w:vertAlign w:val="subscript"/>
              </w:rPr>
              <w:t xml:space="preserve">   </w:t>
            </w:r>
            <w:r w:rsidR="1E54A741" w:rsidRPr="22C71B55">
              <w:rPr>
                <w:sz w:val="20"/>
                <w:szCs w:val="20"/>
                <w:vertAlign w:val="subscript"/>
              </w:rPr>
              <w:t>99</w:t>
            </w:r>
          </w:p>
        </w:tc>
        <w:tc>
          <w:tcPr>
            <w:tcW w:w="9288" w:type="dxa"/>
            <w:shd w:val="clear" w:color="auto" w:fill="auto"/>
          </w:tcPr>
          <w:p w14:paraId="08B888D5" w14:textId="77777777" w:rsidR="008740F3" w:rsidRDefault="00692BC4">
            <w:r>
              <w:t>Prefer not to answer</w:t>
            </w:r>
            <w:r>
              <w:rPr>
                <w:i/>
                <w:color w:val="A8A8A8"/>
                <w:sz w:val="20"/>
              </w:rPr>
              <w:tab/>
              <w:t>(Exclusive)</w:t>
            </w:r>
          </w:p>
        </w:tc>
      </w:tr>
    </w:tbl>
    <w:p w14:paraId="26D71498" w14:textId="77777777" w:rsidR="008740F3" w:rsidRDefault="00692BC4">
      <w:pPr>
        <w:spacing w:after="0"/>
      </w:pPr>
      <w:r>
        <w:rPr>
          <w:i/>
          <w:color w:val="A8A8A8"/>
          <w:sz w:val="20"/>
        </w:rPr>
        <w:t>Levels marked with * are randomized</w:t>
      </w:r>
    </w:p>
    <w:p w14:paraId="243DDCAB" w14:textId="77777777" w:rsidR="008740F3" w:rsidRDefault="008740F3"/>
    <w:p w14:paraId="7447509A" w14:textId="77777777" w:rsidR="008740F3" w:rsidRDefault="00692BC4">
      <w:pPr>
        <w:keepNext/>
        <w:spacing w:after="40"/>
      </w:pPr>
      <w:r>
        <w:rPr>
          <w:b/>
        </w:rPr>
        <w:t>Q10</w:t>
      </w:r>
    </w:p>
    <w:p w14:paraId="6EEC24E5" w14:textId="77777777" w:rsidR="008740F3" w:rsidRDefault="00692BC4">
      <w:pPr>
        <w:keepNext/>
        <w:spacing w:after="0"/>
      </w:pPr>
      <w:r>
        <w:t xml:space="preserve">Thinking about the business or </w:t>
      </w:r>
      <w:proofErr w:type="spellStart"/>
      <w:r>
        <w:t>organisation</w:t>
      </w:r>
      <w:proofErr w:type="spellEnd"/>
      <w:r>
        <w:t xml:space="preserve"> your website supports, where do you </w:t>
      </w:r>
      <w:r>
        <w:rPr>
          <w:b/>
        </w:rPr>
        <w:t>primarily</w:t>
      </w:r>
      <w:r>
        <w:t xml:space="preserve"> conduct business or services?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1F9E0C35" w14:textId="77777777">
        <w:tc>
          <w:tcPr>
            <w:tcW w:w="792" w:type="dxa"/>
            <w:shd w:val="clear" w:color="auto" w:fill="auto"/>
          </w:tcPr>
          <w:p w14:paraId="74505641" w14:textId="77777777" w:rsidR="008740F3" w:rsidRDefault="00692BC4">
            <w:r>
              <w:t>❍</w:t>
            </w:r>
            <w:r>
              <w:rPr>
                <w:sz w:val="20"/>
                <w:vertAlign w:val="subscript"/>
              </w:rPr>
              <w:t xml:space="preserve">   1</w:t>
            </w:r>
          </w:p>
        </w:tc>
        <w:tc>
          <w:tcPr>
            <w:tcW w:w="9288" w:type="dxa"/>
            <w:shd w:val="clear" w:color="auto" w:fill="auto"/>
          </w:tcPr>
          <w:p w14:paraId="4909FF90" w14:textId="77777777" w:rsidR="008740F3" w:rsidRDefault="00692BC4">
            <w:r>
              <w:t>On my website</w:t>
            </w:r>
          </w:p>
        </w:tc>
      </w:tr>
      <w:tr w:rsidR="008740F3" w14:paraId="0F225BFC" w14:textId="77777777">
        <w:tc>
          <w:tcPr>
            <w:tcW w:w="792" w:type="dxa"/>
            <w:shd w:val="clear" w:color="auto" w:fill="auto"/>
          </w:tcPr>
          <w:p w14:paraId="0D471F61" w14:textId="77777777" w:rsidR="008740F3" w:rsidRDefault="00692BC4">
            <w:r>
              <w:t>❍</w:t>
            </w:r>
            <w:r>
              <w:rPr>
                <w:sz w:val="20"/>
                <w:vertAlign w:val="subscript"/>
              </w:rPr>
              <w:t xml:space="preserve">   2</w:t>
            </w:r>
          </w:p>
        </w:tc>
        <w:tc>
          <w:tcPr>
            <w:tcW w:w="9288" w:type="dxa"/>
            <w:shd w:val="clear" w:color="auto" w:fill="auto"/>
          </w:tcPr>
          <w:p w14:paraId="7C8B82B5" w14:textId="77777777" w:rsidR="008740F3" w:rsidRDefault="00692BC4">
            <w:r>
              <w:t>On social media</w:t>
            </w:r>
          </w:p>
        </w:tc>
      </w:tr>
      <w:tr w:rsidR="008740F3" w14:paraId="4EA8AEA4" w14:textId="77777777">
        <w:tc>
          <w:tcPr>
            <w:tcW w:w="792" w:type="dxa"/>
            <w:shd w:val="clear" w:color="auto" w:fill="auto"/>
          </w:tcPr>
          <w:p w14:paraId="342F7A56" w14:textId="77777777" w:rsidR="008740F3" w:rsidRDefault="00692BC4">
            <w:r>
              <w:t>❍</w:t>
            </w:r>
            <w:r>
              <w:rPr>
                <w:sz w:val="20"/>
                <w:vertAlign w:val="subscript"/>
              </w:rPr>
              <w:t xml:space="preserve">   3</w:t>
            </w:r>
          </w:p>
        </w:tc>
        <w:tc>
          <w:tcPr>
            <w:tcW w:w="9288" w:type="dxa"/>
            <w:shd w:val="clear" w:color="auto" w:fill="auto"/>
          </w:tcPr>
          <w:p w14:paraId="1C74FA07" w14:textId="77777777" w:rsidR="008740F3" w:rsidRDefault="00692BC4">
            <w:r>
              <w:t>In a brick &amp; mortar building, storefront, or office space that I rent/lease or own</w:t>
            </w:r>
          </w:p>
        </w:tc>
      </w:tr>
      <w:tr w:rsidR="008740F3" w14:paraId="138AAB28" w14:textId="77777777">
        <w:tc>
          <w:tcPr>
            <w:tcW w:w="792" w:type="dxa"/>
            <w:shd w:val="clear" w:color="auto" w:fill="auto"/>
          </w:tcPr>
          <w:p w14:paraId="3840AA16" w14:textId="77777777" w:rsidR="008740F3" w:rsidRDefault="00692BC4">
            <w:r>
              <w:t>❍</w:t>
            </w:r>
            <w:r>
              <w:rPr>
                <w:sz w:val="20"/>
                <w:vertAlign w:val="subscript"/>
              </w:rPr>
              <w:t xml:space="preserve">   6</w:t>
            </w:r>
          </w:p>
        </w:tc>
        <w:tc>
          <w:tcPr>
            <w:tcW w:w="9288" w:type="dxa"/>
            <w:shd w:val="clear" w:color="auto" w:fill="auto"/>
          </w:tcPr>
          <w:p w14:paraId="23C9E609" w14:textId="77777777" w:rsidR="008740F3" w:rsidRDefault="00692BC4">
            <w:r>
              <w:t xml:space="preserve">In a physical location that I do not rent/lease or own  </w:t>
            </w:r>
          </w:p>
        </w:tc>
      </w:tr>
      <w:tr w:rsidR="008740F3" w14:paraId="527D15BC" w14:textId="77777777">
        <w:tc>
          <w:tcPr>
            <w:tcW w:w="792" w:type="dxa"/>
            <w:shd w:val="clear" w:color="auto" w:fill="auto"/>
          </w:tcPr>
          <w:p w14:paraId="49D4E6BC" w14:textId="77777777" w:rsidR="008740F3" w:rsidRDefault="00692BC4">
            <w:r>
              <w:t>❍</w:t>
            </w:r>
            <w:r>
              <w:rPr>
                <w:sz w:val="20"/>
                <w:vertAlign w:val="subscript"/>
              </w:rPr>
              <w:t xml:space="preserve">   7</w:t>
            </w:r>
          </w:p>
        </w:tc>
        <w:tc>
          <w:tcPr>
            <w:tcW w:w="9288" w:type="dxa"/>
            <w:shd w:val="clear" w:color="auto" w:fill="auto"/>
          </w:tcPr>
          <w:p w14:paraId="07A4A5E6" w14:textId="77777777" w:rsidR="008740F3" w:rsidRDefault="00692BC4">
            <w:r>
              <w:t>Both online and in-person</w:t>
            </w:r>
          </w:p>
        </w:tc>
      </w:tr>
      <w:tr w:rsidR="008740F3" w14:paraId="1612B6BA" w14:textId="77777777">
        <w:tc>
          <w:tcPr>
            <w:tcW w:w="792" w:type="dxa"/>
            <w:shd w:val="clear" w:color="auto" w:fill="auto"/>
          </w:tcPr>
          <w:p w14:paraId="23B7BB72" w14:textId="77777777" w:rsidR="008740F3" w:rsidRDefault="00692BC4">
            <w:r>
              <w:t>❍</w:t>
            </w:r>
            <w:r>
              <w:rPr>
                <w:sz w:val="20"/>
                <w:vertAlign w:val="subscript"/>
              </w:rPr>
              <w:t xml:space="preserve">   98</w:t>
            </w:r>
          </w:p>
        </w:tc>
        <w:tc>
          <w:tcPr>
            <w:tcW w:w="9288" w:type="dxa"/>
            <w:shd w:val="clear" w:color="auto" w:fill="auto"/>
          </w:tcPr>
          <w:p w14:paraId="5A9EB857" w14:textId="77777777" w:rsidR="008740F3" w:rsidRDefault="00692BC4">
            <w:r>
              <w:t>Don't know</w:t>
            </w:r>
            <w:r>
              <w:rPr>
                <w:i/>
                <w:color w:val="A8A8A8"/>
                <w:sz w:val="20"/>
              </w:rPr>
              <w:tab/>
              <w:t>(Exclusive)</w:t>
            </w:r>
          </w:p>
        </w:tc>
      </w:tr>
      <w:tr w:rsidR="008740F3" w14:paraId="6E2A380D" w14:textId="77777777">
        <w:tc>
          <w:tcPr>
            <w:tcW w:w="792" w:type="dxa"/>
            <w:shd w:val="clear" w:color="auto" w:fill="auto"/>
          </w:tcPr>
          <w:p w14:paraId="66F8BE3B" w14:textId="77777777" w:rsidR="008740F3" w:rsidRDefault="00692BC4">
            <w:r>
              <w:t>❍</w:t>
            </w:r>
            <w:r>
              <w:rPr>
                <w:sz w:val="20"/>
                <w:vertAlign w:val="subscript"/>
              </w:rPr>
              <w:t xml:space="preserve">   99</w:t>
            </w:r>
          </w:p>
        </w:tc>
        <w:tc>
          <w:tcPr>
            <w:tcW w:w="9288" w:type="dxa"/>
            <w:shd w:val="clear" w:color="auto" w:fill="auto"/>
          </w:tcPr>
          <w:p w14:paraId="6FA6D444" w14:textId="77777777" w:rsidR="008740F3" w:rsidRDefault="00692BC4">
            <w:r>
              <w:t>Prefer not to answer</w:t>
            </w:r>
            <w:r>
              <w:rPr>
                <w:i/>
                <w:color w:val="A8A8A8"/>
                <w:sz w:val="20"/>
              </w:rPr>
              <w:tab/>
              <w:t>(Exclusive)</w:t>
            </w:r>
          </w:p>
        </w:tc>
      </w:tr>
    </w:tbl>
    <w:p w14:paraId="64B53498" w14:textId="77777777" w:rsidR="008740F3" w:rsidRDefault="008740F3"/>
    <w:p w14:paraId="16AF9E63" w14:textId="77777777" w:rsidR="008740F3" w:rsidRDefault="00692BC4">
      <w:pPr>
        <w:keepNext/>
        <w:spacing w:after="40"/>
      </w:pPr>
      <w:r>
        <w:rPr>
          <w:b/>
        </w:rPr>
        <w:t>Q11</w:t>
      </w:r>
      <w:r>
        <w:rPr>
          <w:i/>
          <w:sz w:val="20"/>
        </w:rPr>
        <w:tab/>
        <w:t>Show if Q1 Owner (Q1 = 1)</w:t>
      </w:r>
    </w:p>
    <w:p w14:paraId="6A5BF668" w14:textId="77777777" w:rsidR="008740F3" w:rsidRDefault="00692BC4">
      <w:pPr>
        <w:keepNext/>
        <w:spacing w:after="0"/>
      </w:pPr>
      <w:r>
        <w:t>Do activities related to this website provide a source of income for you?</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15E553AB" w14:textId="77777777">
        <w:tc>
          <w:tcPr>
            <w:tcW w:w="792" w:type="dxa"/>
            <w:shd w:val="clear" w:color="auto" w:fill="auto"/>
          </w:tcPr>
          <w:p w14:paraId="6508E7B2" w14:textId="77777777" w:rsidR="008740F3" w:rsidRDefault="00692BC4">
            <w:r>
              <w:t>❍</w:t>
            </w:r>
            <w:r>
              <w:rPr>
                <w:sz w:val="20"/>
                <w:vertAlign w:val="subscript"/>
              </w:rPr>
              <w:t xml:space="preserve">   1</w:t>
            </w:r>
          </w:p>
        </w:tc>
        <w:tc>
          <w:tcPr>
            <w:tcW w:w="9288" w:type="dxa"/>
            <w:shd w:val="clear" w:color="auto" w:fill="auto"/>
          </w:tcPr>
          <w:p w14:paraId="21AD716E" w14:textId="77777777" w:rsidR="008740F3" w:rsidRDefault="00692BC4">
            <w:r>
              <w:t>Yes, my main source of income</w:t>
            </w:r>
          </w:p>
        </w:tc>
      </w:tr>
      <w:tr w:rsidR="008740F3" w14:paraId="699808A5" w14:textId="77777777">
        <w:tc>
          <w:tcPr>
            <w:tcW w:w="792" w:type="dxa"/>
            <w:shd w:val="clear" w:color="auto" w:fill="auto"/>
          </w:tcPr>
          <w:p w14:paraId="19C77E45" w14:textId="77777777" w:rsidR="008740F3" w:rsidRDefault="00692BC4">
            <w:r>
              <w:t>❍</w:t>
            </w:r>
            <w:r>
              <w:rPr>
                <w:sz w:val="20"/>
                <w:vertAlign w:val="subscript"/>
              </w:rPr>
              <w:t xml:space="preserve">   2</w:t>
            </w:r>
          </w:p>
        </w:tc>
        <w:tc>
          <w:tcPr>
            <w:tcW w:w="9288" w:type="dxa"/>
            <w:shd w:val="clear" w:color="auto" w:fill="auto"/>
          </w:tcPr>
          <w:p w14:paraId="1543EAEB" w14:textId="77777777" w:rsidR="008740F3" w:rsidRDefault="00692BC4">
            <w:r>
              <w:t>Yes, a supplemental source of income</w:t>
            </w:r>
          </w:p>
        </w:tc>
      </w:tr>
      <w:tr w:rsidR="008740F3" w14:paraId="41A19F11" w14:textId="77777777">
        <w:tc>
          <w:tcPr>
            <w:tcW w:w="792" w:type="dxa"/>
            <w:shd w:val="clear" w:color="auto" w:fill="auto"/>
          </w:tcPr>
          <w:p w14:paraId="08908287" w14:textId="77777777" w:rsidR="008740F3" w:rsidRDefault="00692BC4">
            <w:r>
              <w:t>❍</w:t>
            </w:r>
            <w:r>
              <w:rPr>
                <w:sz w:val="20"/>
                <w:vertAlign w:val="subscript"/>
              </w:rPr>
              <w:t xml:space="preserve">   3</w:t>
            </w:r>
          </w:p>
        </w:tc>
        <w:tc>
          <w:tcPr>
            <w:tcW w:w="9288" w:type="dxa"/>
            <w:shd w:val="clear" w:color="auto" w:fill="auto"/>
          </w:tcPr>
          <w:p w14:paraId="2AEC2DB1" w14:textId="77777777" w:rsidR="008740F3" w:rsidRDefault="00692BC4">
            <w:r>
              <w:t>No, I do not receive any income related to this website</w:t>
            </w:r>
          </w:p>
        </w:tc>
      </w:tr>
      <w:tr w:rsidR="008740F3" w14:paraId="43E8F2D1" w14:textId="77777777">
        <w:tc>
          <w:tcPr>
            <w:tcW w:w="792" w:type="dxa"/>
            <w:shd w:val="clear" w:color="auto" w:fill="auto"/>
          </w:tcPr>
          <w:p w14:paraId="706018C1" w14:textId="77777777" w:rsidR="008740F3" w:rsidRDefault="00692BC4">
            <w:r>
              <w:t>❍</w:t>
            </w:r>
            <w:r>
              <w:rPr>
                <w:sz w:val="20"/>
                <w:vertAlign w:val="subscript"/>
              </w:rPr>
              <w:t xml:space="preserve">   98</w:t>
            </w:r>
          </w:p>
        </w:tc>
        <w:tc>
          <w:tcPr>
            <w:tcW w:w="9288" w:type="dxa"/>
            <w:shd w:val="clear" w:color="auto" w:fill="auto"/>
          </w:tcPr>
          <w:p w14:paraId="31A28C31" w14:textId="77777777" w:rsidR="008740F3" w:rsidRDefault="00692BC4">
            <w:r>
              <w:t>Don't know</w:t>
            </w:r>
          </w:p>
        </w:tc>
      </w:tr>
      <w:tr w:rsidR="008740F3" w14:paraId="0DD67737" w14:textId="77777777">
        <w:tc>
          <w:tcPr>
            <w:tcW w:w="792" w:type="dxa"/>
            <w:shd w:val="clear" w:color="auto" w:fill="auto"/>
          </w:tcPr>
          <w:p w14:paraId="5AB80C8C" w14:textId="77777777" w:rsidR="008740F3" w:rsidRDefault="00692BC4">
            <w:r>
              <w:t>❍</w:t>
            </w:r>
            <w:r>
              <w:rPr>
                <w:sz w:val="20"/>
                <w:vertAlign w:val="subscript"/>
              </w:rPr>
              <w:t xml:space="preserve">   99</w:t>
            </w:r>
          </w:p>
        </w:tc>
        <w:tc>
          <w:tcPr>
            <w:tcW w:w="9288" w:type="dxa"/>
            <w:shd w:val="clear" w:color="auto" w:fill="auto"/>
          </w:tcPr>
          <w:p w14:paraId="61C641C8" w14:textId="77777777" w:rsidR="008740F3" w:rsidRDefault="00692BC4">
            <w:r>
              <w:t>Prefer not to answer</w:t>
            </w:r>
          </w:p>
        </w:tc>
      </w:tr>
    </w:tbl>
    <w:p w14:paraId="77A83F7C" w14:textId="77777777" w:rsidR="008740F3" w:rsidRDefault="008740F3"/>
    <w:p w14:paraId="0C987555" w14:textId="77777777" w:rsidR="008740F3" w:rsidRDefault="00692BC4">
      <w:pPr>
        <w:keepNext/>
        <w:spacing w:after="40"/>
      </w:pPr>
      <w:r>
        <w:rPr>
          <w:b/>
        </w:rPr>
        <w:t>Q9a</w:t>
      </w:r>
      <w:r>
        <w:rPr>
          <w:i/>
          <w:sz w:val="20"/>
        </w:rPr>
        <w:tab/>
        <w:t>Show if q11 main (Q11 = 1)</w:t>
      </w:r>
    </w:p>
    <w:p w14:paraId="4FD9E5F7" w14:textId="77777777" w:rsidR="008740F3" w:rsidRDefault="00692BC4">
      <w:pPr>
        <w:keepNext/>
        <w:spacing w:after="0"/>
      </w:pPr>
      <w:r>
        <w:t>Prior to being your main source of income, was this business previously a supplemental source of income?</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66AF6BA1" w14:textId="77777777" w:rsidTr="22C71B55">
        <w:tc>
          <w:tcPr>
            <w:tcW w:w="792" w:type="dxa"/>
            <w:shd w:val="clear" w:color="auto" w:fill="auto"/>
          </w:tcPr>
          <w:p w14:paraId="75581563" w14:textId="77777777" w:rsidR="008740F3" w:rsidRDefault="00692BC4">
            <w:r>
              <w:t>❍</w:t>
            </w:r>
            <w:r>
              <w:rPr>
                <w:sz w:val="20"/>
                <w:vertAlign w:val="subscript"/>
              </w:rPr>
              <w:t xml:space="preserve">   1</w:t>
            </w:r>
          </w:p>
        </w:tc>
        <w:tc>
          <w:tcPr>
            <w:tcW w:w="9288" w:type="dxa"/>
            <w:shd w:val="clear" w:color="auto" w:fill="auto"/>
          </w:tcPr>
          <w:p w14:paraId="4F395CF1" w14:textId="77777777" w:rsidR="008740F3" w:rsidRDefault="00692BC4">
            <w:r>
              <w:t>Yes</w:t>
            </w:r>
          </w:p>
        </w:tc>
      </w:tr>
      <w:tr w:rsidR="008740F3" w14:paraId="6376C2EE" w14:textId="77777777" w:rsidTr="22C71B55">
        <w:tc>
          <w:tcPr>
            <w:tcW w:w="792" w:type="dxa"/>
            <w:shd w:val="clear" w:color="auto" w:fill="auto"/>
          </w:tcPr>
          <w:p w14:paraId="72C0F6C5" w14:textId="77777777" w:rsidR="008740F3" w:rsidRDefault="00692BC4">
            <w:r>
              <w:t>❍</w:t>
            </w:r>
            <w:r>
              <w:rPr>
                <w:sz w:val="20"/>
                <w:vertAlign w:val="subscript"/>
              </w:rPr>
              <w:t xml:space="preserve">   2</w:t>
            </w:r>
          </w:p>
        </w:tc>
        <w:tc>
          <w:tcPr>
            <w:tcW w:w="9288" w:type="dxa"/>
            <w:shd w:val="clear" w:color="auto" w:fill="auto"/>
          </w:tcPr>
          <w:p w14:paraId="6FC7EA5C" w14:textId="77777777" w:rsidR="008740F3" w:rsidRDefault="00692BC4">
            <w:r>
              <w:t>No</w:t>
            </w:r>
          </w:p>
        </w:tc>
      </w:tr>
      <w:tr w:rsidR="008740F3" w14:paraId="5B264818" w14:textId="77777777" w:rsidTr="22C71B55">
        <w:tc>
          <w:tcPr>
            <w:tcW w:w="792" w:type="dxa"/>
            <w:shd w:val="clear" w:color="auto" w:fill="auto"/>
          </w:tcPr>
          <w:p w14:paraId="5E2119DF" w14:textId="1717CA94" w:rsidR="008740F3" w:rsidRDefault="6359F20E" w:rsidP="22C71B55">
            <w:pPr>
              <w:rPr>
                <w:sz w:val="20"/>
                <w:szCs w:val="20"/>
                <w:vertAlign w:val="subscript"/>
              </w:rPr>
            </w:pPr>
            <w:r>
              <w:t>❍</w:t>
            </w:r>
            <w:r w:rsidRPr="22C71B55">
              <w:rPr>
                <w:sz w:val="20"/>
                <w:szCs w:val="20"/>
                <w:vertAlign w:val="subscript"/>
              </w:rPr>
              <w:t xml:space="preserve">   </w:t>
            </w:r>
            <w:r w:rsidR="62C7DE28" w:rsidRPr="22C71B55">
              <w:rPr>
                <w:sz w:val="20"/>
                <w:szCs w:val="20"/>
                <w:vertAlign w:val="subscript"/>
              </w:rPr>
              <w:t>98</w:t>
            </w:r>
          </w:p>
        </w:tc>
        <w:tc>
          <w:tcPr>
            <w:tcW w:w="9288" w:type="dxa"/>
            <w:shd w:val="clear" w:color="auto" w:fill="auto"/>
          </w:tcPr>
          <w:p w14:paraId="36EA720E" w14:textId="77777777" w:rsidR="008740F3" w:rsidRDefault="00692BC4">
            <w:r>
              <w:t>Don't know</w:t>
            </w:r>
          </w:p>
        </w:tc>
      </w:tr>
      <w:tr w:rsidR="008740F3" w14:paraId="34FE1BDC" w14:textId="77777777" w:rsidTr="22C71B55">
        <w:tc>
          <w:tcPr>
            <w:tcW w:w="792" w:type="dxa"/>
            <w:shd w:val="clear" w:color="auto" w:fill="auto"/>
          </w:tcPr>
          <w:p w14:paraId="66A8A5B8" w14:textId="65613B3F" w:rsidR="008740F3" w:rsidRDefault="6359F20E" w:rsidP="22C71B55">
            <w:pPr>
              <w:rPr>
                <w:sz w:val="20"/>
                <w:szCs w:val="20"/>
                <w:vertAlign w:val="subscript"/>
              </w:rPr>
            </w:pPr>
            <w:r>
              <w:t>❍</w:t>
            </w:r>
            <w:r w:rsidRPr="22C71B55">
              <w:rPr>
                <w:sz w:val="20"/>
                <w:szCs w:val="20"/>
                <w:vertAlign w:val="subscript"/>
              </w:rPr>
              <w:t xml:space="preserve">   </w:t>
            </w:r>
            <w:r w:rsidR="47FFB3E7" w:rsidRPr="22C71B55">
              <w:rPr>
                <w:sz w:val="20"/>
                <w:szCs w:val="20"/>
                <w:vertAlign w:val="subscript"/>
              </w:rPr>
              <w:t>99</w:t>
            </w:r>
          </w:p>
        </w:tc>
        <w:tc>
          <w:tcPr>
            <w:tcW w:w="9288" w:type="dxa"/>
            <w:shd w:val="clear" w:color="auto" w:fill="auto"/>
          </w:tcPr>
          <w:p w14:paraId="6EEA7E59" w14:textId="77777777" w:rsidR="008740F3" w:rsidRDefault="00692BC4">
            <w:r>
              <w:t>Prefer not to answer</w:t>
            </w:r>
          </w:p>
        </w:tc>
      </w:tr>
    </w:tbl>
    <w:p w14:paraId="137FA6C2" w14:textId="77777777" w:rsidR="008740F3" w:rsidRDefault="008740F3"/>
    <w:p w14:paraId="232D202B" w14:textId="77777777" w:rsidR="008740F3" w:rsidRDefault="00692BC4">
      <w:pPr>
        <w:keepNext/>
        <w:spacing w:after="40"/>
      </w:pPr>
      <w:r>
        <w:rPr>
          <w:b/>
        </w:rPr>
        <w:lastRenderedPageBreak/>
        <w:t>Q9bb</w:t>
      </w:r>
      <w:r>
        <w:rPr>
          <w:i/>
          <w:sz w:val="20"/>
        </w:rPr>
        <w:tab/>
        <w:t>Show if Q11 Supplemental (Q11 = 2)</w:t>
      </w:r>
    </w:p>
    <w:p w14:paraId="1537D43C" w14:textId="77777777" w:rsidR="008740F3" w:rsidRDefault="00692BC4">
      <w:pPr>
        <w:keepNext/>
        <w:spacing w:after="0"/>
      </w:pPr>
      <w:r>
        <w:t>At any time was this business your main source of income?</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0C11E60D" w14:textId="77777777" w:rsidTr="22C71B55">
        <w:tc>
          <w:tcPr>
            <w:tcW w:w="792" w:type="dxa"/>
            <w:shd w:val="clear" w:color="auto" w:fill="auto"/>
          </w:tcPr>
          <w:p w14:paraId="19D5C7A2" w14:textId="77777777" w:rsidR="008740F3" w:rsidRDefault="00692BC4">
            <w:r>
              <w:t>❍</w:t>
            </w:r>
            <w:r>
              <w:rPr>
                <w:sz w:val="20"/>
                <w:vertAlign w:val="subscript"/>
              </w:rPr>
              <w:t xml:space="preserve">   1</w:t>
            </w:r>
          </w:p>
        </w:tc>
        <w:tc>
          <w:tcPr>
            <w:tcW w:w="9288" w:type="dxa"/>
            <w:shd w:val="clear" w:color="auto" w:fill="auto"/>
          </w:tcPr>
          <w:p w14:paraId="3958506B" w14:textId="77777777" w:rsidR="008740F3" w:rsidRDefault="00692BC4">
            <w:r>
              <w:t>Yes</w:t>
            </w:r>
          </w:p>
        </w:tc>
      </w:tr>
      <w:tr w:rsidR="008740F3" w14:paraId="7EC636E2" w14:textId="77777777" w:rsidTr="22C71B55">
        <w:tc>
          <w:tcPr>
            <w:tcW w:w="792" w:type="dxa"/>
            <w:shd w:val="clear" w:color="auto" w:fill="auto"/>
          </w:tcPr>
          <w:p w14:paraId="25B337A6" w14:textId="77777777" w:rsidR="008740F3" w:rsidRDefault="00692BC4">
            <w:r>
              <w:t>❍</w:t>
            </w:r>
            <w:r>
              <w:rPr>
                <w:sz w:val="20"/>
                <w:vertAlign w:val="subscript"/>
              </w:rPr>
              <w:t xml:space="preserve">   2</w:t>
            </w:r>
          </w:p>
        </w:tc>
        <w:tc>
          <w:tcPr>
            <w:tcW w:w="9288" w:type="dxa"/>
            <w:shd w:val="clear" w:color="auto" w:fill="auto"/>
          </w:tcPr>
          <w:p w14:paraId="676A9440" w14:textId="77777777" w:rsidR="008740F3" w:rsidRDefault="00692BC4">
            <w:r>
              <w:t>No</w:t>
            </w:r>
          </w:p>
        </w:tc>
      </w:tr>
      <w:tr w:rsidR="008740F3" w14:paraId="4EA881A8" w14:textId="77777777" w:rsidTr="22C71B55">
        <w:tc>
          <w:tcPr>
            <w:tcW w:w="792" w:type="dxa"/>
            <w:shd w:val="clear" w:color="auto" w:fill="auto"/>
          </w:tcPr>
          <w:p w14:paraId="153481ED" w14:textId="3B064CFB" w:rsidR="008740F3" w:rsidRDefault="6359F20E" w:rsidP="22C71B55">
            <w:pPr>
              <w:rPr>
                <w:sz w:val="20"/>
                <w:szCs w:val="20"/>
                <w:vertAlign w:val="subscript"/>
              </w:rPr>
            </w:pPr>
            <w:r>
              <w:t>❍</w:t>
            </w:r>
            <w:r w:rsidRPr="22C71B55">
              <w:rPr>
                <w:sz w:val="20"/>
                <w:szCs w:val="20"/>
                <w:vertAlign w:val="subscript"/>
              </w:rPr>
              <w:t xml:space="preserve">   </w:t>
            </w:r>
            <w:r w:rsidR="682E4D9F" w:rsidRPr="22C71B55">
              <w:rPr>
                <w:sz w:val="20"/>
                <w:szCs w:val="20"/>
                <w:vertAlign w:val="subscript"/>
              </w:rPr>
              <w:t>98</w:t>
            </w:r>
          </w:p>
        </w:tc>
        <w:tc>
          <w:tcPr>
            <w:tcW w:w="9288" w:type="dxa"/>
            <w:shd w:val="clear" w:color="auto" w:fill="auto"/>
          </w:tcPr>
          <w:p w14:paraId="1A692476" w14:textId="77777777" w:rsidR="008740F3" w:rsidRDefault="00692BC4">
            <w:r>
              <w:t>Don't know</w:t>
            </w:r>
          </w:p>
        </w:tc>
      </w:tr>
      <w:tr w:rsidR="008740F3" w14:paraId="187799F0" w14:textId="77777777" w:rsidTr="22C71B55">
        <w:tc>
          <w:tcPr>
            <w:tcW w:w="792" w:type="dxa"/>
            <w:shd w:val="clear" w:color="auto" w:fill="auto"/>
          </w:tcPr>
          <w:p w14:paraId="3182EC1D" w14:textId="7B8D8BB7" w:rsidR="008740F3" w:rsidRDefault="6359F20E" w:rsidP="22C71B55">
            <w:pPr>
              <w:rPr>
                <w:sz w:val="20"/>
                <w:szCs w:val="20"/>
                <w:vertAlign w:val="subscript"/>
              </w:rPr>
            </w:pPr>
            <w:r>
              <w:t>❍</w:t>
            </w:r>
            <w:r w:rsidRPr="22C71B55">
              <w:rPr>
                <w:sz w:val="20"/>
                <w:szCs w:val="20"/>
                <w:vertAlign w:val="subscript"/>
              </w:rPr>
              <w:t xml:space="preserve">   </w:t>
            </w:r>
            <w:r w:rsidR="21C5B0AD" w:rsidRPr="22C71B55">
              <w:rPr>
                <w:sz w:val="20"/>
                <w:szCs w:val="20"/>
                <w:vertAlign w:val="subscript"/>
              </w:rPr>
              <w:t>99</w:t>
            </w:r>
          </w:p>
        </w:tc>
        <w:tc>
          <w:tcPr>
            <w:tcW w:w="9288" w:type="dxa"/>
            <w:shd w:val="clear" w:color="auto" w:fill="auto"/>
          </w:tcPr>
          <w:p w14:paraId="06A8E576" w14:textId="77777777" w:rsidR="008740F3" w:rsidRDefault="00692BC4">
            <w:r>
              <w:t>Prefer not to answer</w:t>
            </w:r>
          </w:p>
        </w:tc>
      </w:tr>
    </w:tbl>
    <w:p w14:paraId="3F595D43" w14:textId="77777777" w:rsidR="008740F3" w:rsidRDefault="008740F3"/>
    <w:p w14:paraId="625B9B58" w14:textId="77777777" w:rsidR="008740F3" w:rsidRDefault="00692BC4">
      <w:pPr>
        <w:keepNext/>
        <w:spacing w:after="40"/>
      </w:pPr>
      <w:r>
        <w:rPr>
          <w:b/>
        </w:rPr>
        <w:t>Q11b</w:t>
      </w:r>
      <w:r>
        <w:rPr>
          <w:i/>
          <w:sz w:val="20"/>
        </w:rPr>
        <w:tab/>
        <w:t>Show if Q11 Supplemental (Q11 = 2)</w:t>
      </w:r>
    </w:p>
    <w:p w14:paraId="6F636E29" w14:textId="77777777" w:rsidR="008740F3" w:rsidRDefault="6359F20E">
      <w:pPr>
        <w:keepNext/>
        <w:spacing w:after="0"/>
      </w:pPr>
      <w:commentRangeStart w:id="43"/>
      <w:r>
        <w:t>If your business is only for supplemental income, do you hope it turns into full-time employment or a major source of income?</w:t>
      </w:r>
      <w:commentRangeEnd w:id="43"/>
      <w:r w:rsidR="00692BC4">
        <w:rPr>
          <w:rStyle w:val="CommentReference"/>
        </w:rPr>
        <w:commentReference w:id="43"/>
      </w:r>
      <w:r w:rsidR="00692BC4">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3314D94E" w14:textId="77777777">
        <w:tc>
          <w:tcPr>
            <w:tcW w:w="792" w:type="dxa"/>
            <w:shd w:val="clear" w:color="auto" w:fill="auto"/>
          </w:tcPr>
          <w:p w14:paraId="54860A03" w14:textId="77777777" w:rsidR="008740F3" w:rsidRDefault="00692BC4">
            <w:r>
              <w:t>❍</w:t>
            </w:r>
            <w:r>
              <w:rPr>
                <w:sz w:val="20"/>
                <w:vertAlign w:val="subscript"/>
              </w:rPr>
              <w:t xml:space="preserve">   1</w:t>
            </w:r>
          </w:p>
        </w:tc>
        <w:tc>
          <w:tcPr>
            <w:tcW w:w="9288" w:type="dxa"/>
            <w:shd w:val="clear" w:color="auto" w:fill="auto"/>
          </w:tcPr>
          <w:p w14:paraId="353AFD51" w14:textId="77777777" w:rsidR="008740F3" w:rsidRDefault="00692BC4">
            <w:r>
              <w:t>Yes</w:t>
            </w:r>
          </w:p>
        </w:tc>
      </w:tr>
      <w:tr w:rsidR="008740F3" w14:paraId="68F4A7D9" w14:textId="77777777">
        <w:tc>
          <w:tcPr>
            <w:tcW w:w="792" w:type="dxa"/>
            <w:shd w:val="clear" w:color="auto" w:fill="auto"/>
          </w:tcPr>
          <w:p w14:paraId="41E146C0" w14:textId="77777777" w:rsidR="008740F3" w:rsidRDefault="00692BC4">
            <w:r>
              <w:t>❍</w:t>
            </w:r>
            <w:r>
              <w:rPr>
                <w:sz w:val="20"/>
                <w:vertAlign w:val="subscript"/>
              </w:rPr>
              <w:t xml:space="preserve">   2</w:t>
            </w:r>
          </w:p>
        </w:tc>
        <w:tc>
          <w:tcPr>
            <w:tcW w:w="9288" w:type="dxa"/>
            <w:shd w:val="clear" w:color="auto" w:fill="auto"/>
          </w:tcPr>
          <w:p w14:paraId="7A63FD2D" w14:textId="77777777" w:rsidR="008740F3" w:rsidRDefault="00692BC4">
            <w:r>
              <w:t>No</w:t>
            </w:r>
          </w:p>
        </w:tc>
      </w:tr>
      <w:tr w:rsidR="008740F3" w14:paraId="3689540F" w14:textId="77777777">
        <w:tc>
          <w:tcPr>
            <w:tcW w:w="792" w:type="dxa"/>
            <w:shd w:val="clear" w:color="auto" w:fill="auto"/>
          </w:tcPr>
          <w:p w14:paraId="0CD81D75" w14:textId="77777777" w:rsidR="008740F3" w:rsidRDefault="00692BC4">
            <w:r>
              <w:t>❍</w:t>
            </w:r>
            <w:r>
              <w:rPr>
                <w:sz w:val="20"/>
                <w:vertAlign w:val="subscript"/>
              </w:rPr>
              <w:t xml:space="preserve">   98</w:t>
            </w:r>
          </w:p>
        </w:tc>
        <w:tc>
          <w:tcPr>
            <w:tcW w:w="9288" w:type="dxa"/>
            <w:shd w:val="clear" w:color="auto" w:fill="auto"/>
          </w:tcPr>
          <w:p w14:paraId="59EEBB03" w14:textId="77777777" w:rsidR="008740F3" w:rsidRDefault="00692BC4">
            <w:r>
              <w:t>Don't know</w:t>
            </w:r>
            <w:r>
              <w:rPr>
                <w:i/>
                <w:color w:val="A8A8A8"/>
                <w:sz w:val="20"/>
              </w:rPr>
              <w:tab/>
              <w:t>(Exclusive)</w:t>
            </w:r>
          </w:p>
        </w:tc>
      </w:tr>
      <w:tr w:rsidR="008740F3" w14:paraId="50D4388A" w14:textId="77777777">
        <w:tc>
          <w:tcPr>
            <w:tcW w:w="792" w:type="dxa"/>
            <w:shd w:val="clear" w:color="auto" w:fill="auto"/>
          </w:tcPr>
          <w:p w14:paraId="4D6A817D" w14:textId="77777777" w:rsidR="008740F3" w:rsidRDefault="00692BC4">
            <w:r>
              <w:t>❍</w:t>
            </w:r>
            <w:r>
              <w:rPr>
                <w:sz w:val="20"/>
                <w:vertAlign w:val="subscript"/>
              </w:rPr>
              <w:t xml:space="preserve">   99</w:t>
            </w:r>
          </w:p>
        </w:tc>
        <w:tc>
          <w:tcPr>
            <w:tcW w:w="9288" w:type="dxa"/>
            <w:shd w:val="clear" w:color="auto" w:fill="auto"/>
          </w:tcPr>
          <w:p w14:paraId="09F6818A" w14:textId="77777777" w:rsidR="008740F3" w:rsidRDefault="00692BC4">
            <w:r>
              <w:t>Prefer not to answer</w:t>
            </w:r>
            <w:r>
              <w:rPr>
                <w:i/>
                <w:color w:val="A8A8A8"/>
                <w:sz w:val="20"/>
              </w:rPr>
              <w:tab/>
              <w:t>(Exclusive)</w:t>
            </w:r>
          </w:p>
        </w:tc>
      </w:tr>
    </w:tbl>
    <w:p w14:paraId="7889E2D1" w14:textId="77777777" w:rsidR="008740F3" w:rsidRDefault="008740F3"/>
    <w:p w14:paraId="5CCF6037" w14:textId="77777777" w:rsidR="008740F3" w:rsidRDefault="00692BC4">
      <w:pPr>
        <w:keepNext/>
        <w:spacing w:after="40"/>
      </w:pPr>
      <w:r>
        <w:rPr>
          <w:b/>
        </w:rPr>
        <w:t>Q12</w:t>
      </w:r>
    </w:p>
    <w:p w14:paraId="1AAAF43A" w14:textId="77777777" w:rsidR="008740F3" w:rsidRDefault="6359F20E">
      <w:pPr>
        <w:keepNext/>
        <w:spacing w:after="0"/>
      </w:pPr>
      <w:commentRangeStart w:id="44"/>
      <w:commentRangeStart w:id="45"/>
      <w:r>
        <w:t>Prior to starting your business, which of the following applied to you?</w:t>
      </w:r>
      <w:commentRangeEnd w:id="44"/>
      <w:r w:rsidR="00692BC4">
        <w:rPr>
          <w:rStyle w:val="CommentReference"/>
        </w:rPr>
        <w:commentReference w:id="44"/>
      </w:r>
      <w:commentRangeEnd w:id="45"/>
      <w:r w:rsidR="00692BC4">
        <w:rPr>
          <w:rStyle w:val="CommentReference"/>
        </w:rPr>
        <w:commentReference w:id="45"/>
      </w:r>
      <w:r w:rsidR="00692BC4">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68E718F7" w14:textId="77777777">
        <w:tc>
          <w:tcPr>
            <w:tcW w:w="792" w:type="dxa"/>
            <w:shd w:val="clear" w:color="auto" w:fill="auto"/>
          </w:tcPr>
          <w:p w14:paraId="2B680B2C" w14:textId="77777777" w:rsidR="008740F3" w:rsidRDefault="00692BC4">
            <w:r>
              <w:t>❍</w:t>
            </w:r>
            <w:r>
              <w:rPr>
                <w:sz w:val="20"/>
                <w:vertAlign w:val="subscript"/>
              </w:rPr>
              <w:t xml:space="preserve">   1</w:t>
            </w:r>
          </w:p>
        </w:tc>
        <w:tc>
          <w:tcPr>
            <w:tcW w:w="9288" w:type="dxa"/>
            <w:shd w:val="clear" w:color="auto" w:fill="auto"/>
          </w:tcPr>
          <w:p w14:paraId="51815001" w14:textId="77777777" w:rsidR="008740F3" w:rsidRDefault="00692BC4">
            <w:r>
              <w:t xml:space="preserve">I was running another business </w:t>
            </w:r>
          </w:p>
        </w:tc>
      </w:tr>
      <w:tr w:rsidR="008740F3" w14:paraId="3415D457" w14:textId="77777777">
        <w:tc>
          <w:tcPr>
            <w:tcW w:w="792" w:type="dxa"/>
            <w:shd w:val="clear" w:color="auto" w:fill="auto"/>
          </w:tcPr>
          <w:p w14:paraId="04B5BD6F" w14:textId="77777777" w:rsidR="008740F3" w:rsidRDefault="00692BC4">
            <w:r>
              <w:t>❍</w:t>
            </w:r>
            <w:r>
              <w:rPr>
                <w:sz w:val="20"/>
                <w:vertAlign w:val="subscript"/>
              </w:rPr>
              <w:t xml:space="preserve">   2</w:t>
            </w:r>
          </w:p>
        </w:tc>
        <w:tc>
          <w:tcPr>
            <w:tcW w:w="9288" w:type="dxa"/>
            <w:shd w:val="clear" w:color="auto" w:fill="auto"/>
          </w:tcPr>
          <w:p w14:paraId="4B310EE9" w14:textId="77777777" w:rsidR="008740F3" w:rsidRDefault="00692BC4">
            <w:r>
              <w:t>I was in full-time employment</w:t>
            </w:r>
          </w:p>
        </w:tc>
      </w:tr>
      <w:tr w:rsidR="008740F3" w14:paraId="430DAF65" w14:textId="77777777">
        <w:tc>
          <w:tcPr>
            <w:tcW w:w="792" w:type="dxa"/>
            <w:shd w:val="clear" w:color="auto" w:fill="auto"/>
          </w:tcPr>
          <w:p w14:paraId="447FE353" w14:textId="77777777" w:rsidR="008740F3" w:rsidRDefault="00692BC4">
            <w:r>
              <w:t>❍</w:t>
            </w:r>
            <w:r>
              <w:rPr>
                <w:sz w:val="20"/>
                <w:vertAlign w:val="subscript"/>
              </w:rPr>
              <w:t xml:space="preserve">   3</w:t>
            </w:r>
          </w:p>
        </w:tc>
        <w:tc>
          <w:tcPr>
            <w:tcW w:w="9288" w:type="dxa"/>
            <w:shd w:val="clear" w:color="auto" w:fill="auto"/>
          </w:tcPr>
          <w:p w14:paraId="7940B932" w14:textId="77777777" w:rsidR="008740F3" w:rsidRDefault="00692BC4">
            <w:r>
              <w:t>I was in part-time employment</w:t>
            </w:r>
          </w:p>
        </w:tc>
      </w:tr>
      <w:tr w:rsidR="008740F3" w14:paraId="45CD659F" w14:textId="77777777">
        <w:tc>
          <w:tcPr>
            <w:tcW w:w="792" w:type="dxa"/>
            <w:shd w:val="clear" w:color="auto" w:fill="auto"/>
          </w:tcPr>
          <w:p w14:paraId="7F0E95D2" w14:textId="77777777" w:rsidR="008740F3" w:rsidRDefault="00692BC4">
            <w:r>
              <w:t>❍</w:t>
            </w:r>
            <w:r>
              <w:rPr>
                <w:sz w:val="20"/>
                <w:vertAlign w:val="subscript"/>
              </w:rPr>
              <w:t xml:space="preserve">   4</w:t>
            </w:r>
          </w:p>
        </w:tc>
        <w:tc>
          <w:tcPr>
            <w:tcW w:w="9288" w:type="dxa"/>
            <w:shd w:val="clear" w:color="auto" w:fill="auto"/>
          </w:tcPr>
          <w:p w14:paraId="6D969B36" w14:textId="77777777" w:rsidR="008740F3" w:rsidRDefault="00692BC4">
            <w:r>
              <w:t>I was unemployed (but was not in education)</w:t>
            </w:r>
          </w:p>
        </w:tc>
      </w:tr>
      <w:tr w:rsidR="008740F3" w14:paraId="7C1BB47F" w14:textId="77777777">
        <w:tc>
          <w:tcPr>
            <w:tcW w:w="792" w:type="dxa"/>
            <w:shd w:val="clear" w:color="auto" w:fill="auto"/>
          </w:tcPr>
          <w:p w14:paraId="73C05A1A" w14:textId="77777777" w:rsidR="008740F3" w:rsidRDefault="00692BC4">
            <w:r>
              <w:t>❍</w:t>
            </w:r>
            <w:r>
              <w:rPr>
                <w:sz w:val="20"/>
                <w:vertAlign w:val="subscript"/>
              </w:rPr>
              <w:t xml:space="preserve">   5</w:t>
            </w:r>
          </w:p>
        </w:tc>
        <w:tc>
          <w:tcPr>
            <w:tcW w:w="9288" w:type="dxa"/>
            <w:shd w:val="clear" w:color="auto" w:fill="auto"/>
          </w:tcPr>
          <w:p w14:paraId="354D9361" w14:textId="77777777" w:rsidR="008740F3" w:rsidRDefault="00692BC4">
            <w:r>
              <w:t>I was enrolled in full or part-time education</w:t>
            </w:r>
          </w:p>
        </w:tc>
      </w:tr>
      <w:tr w:rsidR="008740F3" w14:paraId="413F5356" w14:textId="77777777">
        <w:tc>
          <w:tcPr>
            <w:tcW w:w="792" w:type="dxa"/>
            <w:shd w:val="clear" w:color="auto" w:fill="auto"/>
          </w:tcPr>
          <w:p w14:paraId="4DE8582F" w14:textId="77777777" w:rsidR="008740F3" w:rsidRDefault="00692BC4">
            <w:r>
              <w:t>❍</w:t>
            </w:r>
            <w:r>
              <w:rPr>
                <w:sz w:val="20"/>
                <w:vertAlign w:val="subscript"/>
              </w:rPr>
              <w:t xml:space="preserve">   98</w:t>
            </w:r>
          </w:p>
        </w:tc>
        <w:tc>
          <w:tcPr>
            <w:tcW w:w="9288" w:type="dxa"/>
            <w:shd w:val="clear" w:color="auto" w:fill="auto"/>
          </w:tcPr>
          <w:p w14:paraId="658BDA37" w14:textId="77777777" w:rsidR="008740F3" w:rsidRDefault="00692BC4">
            <w:r>
              <w:t>Don't know</w:t>
            </w:r>
          </w:p>
        </w:tc>
      </w:tr>
      <w:tr w:rsidR="008740F3" w14:paraId="61078674" w14:textId="77777777">
        <w:tc>
          <w:tcPr>
            <w:tcW w:w="792" w:type="dxa"/>
            <w:shd w:val="clear" w:color="auto" w:fill="auto"/>
          </w:tcPr>
          <w:p w14:paraId="356CDE8A" w14:textId="77777777" w:rsidR="008740F3" w:rsidRDefault="00692BC4">
            <w:r>
              <w:t>❍</w:t>
            </w:r>
            <w:r>
              <w:rPr>
                <w:sz w:val="20"/>
                <w:vertAlign w:val="subscript"/>
              </w:rPr>
              <w:t xml:space="preserve">   99</w:t>
            </w:r>
          </w:p>
        </w:tc>
        <w:tc>
          <w:tcPr>
            <w:tcW w:w="9288" w:type="dxa"/>
            <w:shd w:val="clear" w:color="auto" w:fill="auto"/>
          </w:tcPr>
          <w:p w14:paraId="2CA214DF" w14:textId="77777777" w:rsidR="008740F3" w:rsidRDefault="00692BC4">
            <w:r>
              <w:t>Prefer not to answer</w:t>
            </w:r>
          </w:p>
        </w:tc>
      </w:tr>
    </w:tbl>
    <w:p w14:paraId="78BDE901" w14:textId="77777777" w:rsidR="008740F3" w:rsidRDefault="008740F3"/>
    <w:p w14:paraId="28A0B58A" w14:textId="77777777" w:rsidR="008740F3" w:rsidRDefault="00692BC4">
      <w:pPr>
        <w:keepNext/>
        <w:spacing w:after="40"/>
      </w:pPr>
      <w:r>
        <w:rPr>
          <w:b/>
        </w:rPr>
        <w:t>Q13</w:t>
      </w:r>
    </w:p>
    <w:p w14:paraId="38613172" w14:textId="77777777" w:rsidR="008740F3" w:rsidRDefault="00692BC4">
      <w:pPr>
        <w:keepNext/>
        <w:spacing w:after="0"/>
      </w:pPr>
      <w:r>
        <w:t>How many hours per week, on average, do you currently spend on your business?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36B6D0CC" w14:textId="77777777" w:rsidTr="7958E268">
        <w:tc>
          <w:tcPr>
            <w:tcW w:w="792" w:type="dxa"/>
            <w:shd w:val="clear" w:color="auto" w:fill="auto"/>
          </w:tcPr>
          <w:p w14:paraId="03B2B2BE" w14:textId="77777777" w:rsidR="008740F3" w:rsidRDefault="00692BC4">
            <w:r>
              <w:t>❍</w:t>
            </w:r>
            <w:r>
              <w:rPr>
                <w:sz w:val="20"/>
                <w:vertAlign w:val="subscript"/>
              </w:rPr>
              <w:t xml:space="preserve">   1</w:t>
            </w:r>
          </w:p>
        </w:tc>
        <w:tc>
          <w:tcPr>
            <w:tcW w:w="9288" w:type="dxa"/>
            <w:shd w:val="clear" w:color="auto" w:fill="auto"/>
          </w:tcPr>
          <w:p w14:paraId="797FCBB5" w14:textId="77777777" w:rsidR="008740F3" w:rsidRDefault="00692BC4">
            <w:r>
              <w:t>0 hours</w:t>
            </w:r>
          </w:p>
        </w:tc>
      </w:tr>
      <w:tr w:rsidR="008740F3" w14:paraId="73139BD7" w14:textId="77777777" w:rsidTr="7958E268">
        <w:tc>
          <w:tcPr>
            <w:tcW w:w="792" w:type="dxa"/>
            <w:shd w:val="clear" w:color="auto" w:fill="auto"/>
          </w:tcPr>
          <w:p w14:paraId="1E74E745" w14:textId="77777777" w:rsidR="008740F3" w:rsidRDefault="00692BC4">
            <w:r>
              <w:t>❍</w:t>
            </w:r>
            <w:r>
              <w:rPr>
                <w:sz w:val="20"/>
                <w:vertAlign w:val="subscript"/>
              </w:rPr>
              <w:t xml:space="preserve">   2</w:t>
            </w:r>
          </w:p>
        </w:tc>
        <w:tc>
          <w:tcPr>
            <w:tcW w:w="9288" w:type="dxa"/>
            <w:shd w:val="clear" w:color="auto" w:fill="auto"/>
          </w:tcPr>
          <w:p w14:paraId="05D90EA6" w14:textId="77777777" w:rsidR="008740F3" w:rsidRDefault="00692BC4">
            <w:r>
              <w:t>1-10 hours</w:t>
            </w:r>
          </w:p>
        </w:tc>
      </w:tr>
      <w:tr w:rsidR="008740F3" w14:paraId="5C9986CA" w14:textId="77777777" w:rsidTr="7958E268">
        <w:tc>
          <w:tcPr>
            <w:tcW w:w="792" w:type="dxa"/>
            <w:shd w:val="clear" w:color="auto" w:fill="auto"/>
          </w:tcPr>
          <w:p w14:paraId="524E8762" w14:textId="77777777" w:rsidR="008740F3" w:rsidRDefault="00692BC4">
            <w:r>
              <w:t>❍</w:t>
            </w:r>
            <w:r>
              <w:rPr>
                <w:sz w:val="20"/>
                <w:vertAlign w:val="subscript"/>
              </w:rPr>
              <w:t xml:space="preserve">   3</w:t>
            </w:r>
          </w:p>
        </w:tc>
        <w:tc>
          <w:tcPr>
            <w:tcW w:w="9288" w:type="dxa"/>
            <w:shd w:val="clear" w:color="auto" w:fill="auto"/>
          </w:tcPr>
          <w:p w14:paraId="29AC933E" w14:textId="77777777" w:rsidR="008740F3" w:rsidRDefault="00692BC4">
            <w:r>
              <w:t>11-20 hours</w:t>
            </w:r>
          </w:p>
        </w:tc>
      </w:tr>
      <w:tr w:rsidR="008740F3" w14:paraId="0A85800D" w14:textId="77777777" w:rsidTr="7958E268">
        <w:tc>
          <w:tcPr>
            <w:tcW w:w="792" w:type="dxa"/>
            <w:shd w:val="clear" w:color="auto" w:fill="auto"/>
          </w:tcPr>
          <w:p w14:paraId="08D4E859" w14:textId="77777777" w:rsidR="008740F3" w:rsidRDefault="00692BC4">
            <w:r>
              <w:t>❍</w:t>
            </w:r>
            <w:r>
              <w:rPr>
                <w:sz w:val="20"/>
                <w:vertAlign w:val="subscript"/>
              </w:rPr>
              <w:t xml:space="preserve">   4</w:t>
            </w:r>
          </w:p>
        </w:tc>
        <w:tc>
          <w:tcPr>
            <w:tcW w:w="9288" w:type="dxa"/>
            <w:shd w:val="clear" w:color="auto" w:fill="auto"/>
          </w:tcPr>
          <w:p w14:paraId="6AE26690" w14:textId="77777777" w:rsidR="008740F3" w:rsidRDefault="00692BC4">
            <w:r>
              <w:t>21-30 hours</w:t>
            </w:r>
          </w:p>
        </w:tc>
      </w:tr>
      <w:tr w:rsidR="008740F3" w14:paraId="15B2D4CD" w14:textId="77777777" w:rsidTr="7958E268">
        <w:tc>
          <w:tcPr>
            <w:tcW w:w="792" w:type="dxa"/>
            <w:shd w:val="clear" w:color="auto" w:fill="auto"/>
          </w:tcPr>
          <w:p w14:paraId="3E8E2F31" w14:textId="77777777" w:rsidR="008740F3" w:rsidRDefault="00692BC4">
            <w:r>
              <w:t>❍</w:t>
            </w:r>
            <w:r>
              <w:rPr>
                <w:sz w:val="20"/>
                <w:vertAlign w:val="subscript"/>
              </w:rPr>
              <w:t xml:space="preserve">   5</w:t>
            </w:r>
          </w:p>
        </w:tc>
        <w:tc>
          <w:tcPr>
            <w:tcW w:w="9288" w:type="dxa"/>
            <w:shd w:val="clear" w:color="auto" w:fill="auto"/>
          </w:tcPr>
          <w:p w14:paraId="6FB534AD" w14:textId="77777777" w:rsidR="008740F3" w:rsidRDefault="00692BC4">
            <w:r>
              <w:t>31-40 hours</w:t>
            </w:r>
          </w:p>
        </w:tc>
      </w:tr>
      <w:tr w:rsidR="008740F3" w14:paraId="72E28CE1" w14:textId="77777777" w:rsidTr="7958E268">
        <w:tc>
          <w:tcPr>
            <w:tcW w:w="792" w:type="dxa"/>
            <w:shd w:val="clear" w:color="auto" w:fill="auto"/>
          </w:tcPr>
          <w:p w14:paraId="089A6B02" w14:textId="77777777" w:rsidR="008740F3" w:rsidRDefault="00692BC4">
            <w:r>
              <w:t>❍</w:t>
            </w:r>
            <w:r>
              <w:rPr>
                <w:sz w:val="20"/>
                <w:vertAlign w:val="subscript"/>
              </w:rPr>
              <w:t xml:space="preserve">   6</w:t>
            </w:r>
          </w:p>
        </w:tc>
        <w:tc>
          <w:tcPr>
            <w:tcW w:w="9288" w:type="dxa"/>
            <w:shd w:val="clear" w:color="auto" w:fill="auto"/>
          </w:tcPr>
          <w:p w14:paraId="2707D77D" w14:textId="77777777" w:rsidR="008740F3" w:rsidRDefault="00692BC4">
            <w:r>
              <w:t>41-50 hours</w:t>
            </w:r>
          </w:p>
        </w:tc>
      </w:tr>
      <w:tr w:rsidR="008740F3" w14:paraId="5E5E8CF6" w14:textId="77777777" w:rsidTr="7958E268">
        <w:tc>
          <w:tcPr>
            <w:tcW w:w="792" w:type="dxa"/>
            <w:shd w:val="clear" w:color="auto" w:fill="auto"/>
          </w:tcPr>
          <w:p w14:paraId="784395F6" w14:textId="77777777" w:rsidR="008740F3" w:rsidRDefault="00692BC4">
            <w:r>
              <w:t>❍</w:t>
            </w:r>
            <w:r>
              <w:rPr>
                <w:sz w:val="20"/>
                <w:vertAlign w:val="subscript"/>
              </w:rPr>
              <w:t xml:space="preserve">   7</w:t>
            </w:r>
          </w:p>
        </w:tc>
        <w:tc>
          <w:tcPr>
            <w:tcW w:w="9288" w:type="dxa"/>
            <w:shd w:val="clear" w:color="auto" w:fill="auto"/>
          </w:tcPr>
          <w:p w14:paraId="53DCF2E1" w14:textId="77777777" w:rsidR="008740F3" w:rsidRDefault="00692BC4">
            <w:bookmarkStart w:id="46" w:name="_Int_VWeA19pw"/>
            <w:r>
              <w:t>51 hours</w:t>
            </w:r>
            <w:bookmarkEnd w:id="46"/>
            <w:r>
              <w:t xml:space="preserve"> or more</w:t>
            </w:r>
          </w:p>
        </w:tc>
      </w:tr>
      <w:tr w:rsidR="008740F3" w14:paraId="46B5F49B" w14:textId="77777777" w:rsidTr="7958E268">
        <w:tc>
          <w:tcPr>
            <w:tcW w:w="792" w:type="dxa"/>
            <w:shd w:val="clear" w:color="auto" w:fill="auto"/>
          </w:tcPr>
          <w:p w14:paraId="6C52906E" w14:textId="77777777" w:rsidR="008740F3" w:rsidRDefault="00692BC4">
            <w:r>
              <w:t>❍</w:t>
            </w:r>
            <w:r>
              <w:rPr>
                <w:sz w:val="20"/>
                <w:vertAlign w:val="subscript"/>
              </w:rPr>
              <w:t xml:space="preserve">   98</w:t>
            </w:r>
          </w:p>
        </w:tc>
        <w:tc>
          <w:tcPr>
            <w:tcW w:w="9288" w:type="dxa"/>
            <w:shd w:val="clear" w:color="auto" w:fill="auto"/>
          </w:tcPr>
          <w:p w14:paraId="367BCEB6" w14:textId="77777777" w:rsidR="008740F3" w:rsidRDefault="00692BC4">
            <w:r>
              <w:t>Don't know</w:t>
            </w:r>
          </w:p>
        </w:tc>
      </w:tr>
      <w:tr w:rsidR="008740F3" w14:paraId="5973CDBC" w14:textId="77777777" w:rsidTr="7958E268">
        <w:tc>
          <w:tcPr>
            <w:tcW w:w="792" w:type="dxa"/>
            <w:shd w:val="clear" w:color="auto" w:fill="auto"/>
          </w:tcPr>
          <w:p w14:paraId="4D75CC01" w14:textId="77777777" w:rsidR="008740F3" w:rsidRDefault="00692BC4">
            <w:r>
              <w:t>❍</w:t>
            </w:r>
            <w:r>
              <w:rPr>
                <w:sz w:val="20"/>
                <w:vertAlign w:val="subscript"/>
              </w:rPr>
              <w:t xml:space="preserve">   99</w:t>
            </w:r>
          </w:p>
        </w:tc>
        <w:tc>
          <w:tcPr>
            <w:tcW w:w="9288" w:type="dxa"/>
            <w:shd w:val="clear" w:color="auto" w:fill="auto"/>
          </w:tcPr>
          <w:p w14:paraId="3B201935" w14:textId="77777777" w:rsidR="008740F3" w:rsidRDefault="00692BC4">
            <w:r>
              <w:t>Prefer not to answer</w:t>
            </w:r>
          </w:p>
        </w:tc>
      </w:tr>
    </w:tbl>
    <w:p w14:paraId="4AA88A13" w14:textId="77777777" w:rsidR="008740F3" w:rsidRDefault="008740F3"/>
    <w:p w14:paraId="3EC5E081" w14:textId="77777777" w:rsidR="008740F3" w:rsidRDefault="00692BC4">
      <w:pPr>
        <w:keepNext/>
        <w:spacing w:after="40"/>
      </w:pPr>
      <w:r>
        <w:rPr>
          <w:b/>
        </w:rPr>
        <w:lastRenderedPageBreak/>
        <w:t>Q14</w:t>
      </w:r>
    </w:p>
    <w:p w14:paraId="48429A64" w14:textId="77777777" w:rsidR="008740F3" w:rsidRDefault="00692BC4">
      <w:pPr>
        <w:keepNext/>
        <w:spacing w:after="0"/>
      </w:pPr>
      <w:r>
        <w:t>What was the total amount of capital needed to start your business or organization?</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4FD384BF" w14:textId="77777777">
        <w:tc>
          <w:tcPr>
            <w:tcW w:w="792" w:type="dxa"/>
            <w:shd w:val="clear" w:color="auto" w:fill="auto"/>
          </w:tcPr>
          <w:p w14:paraId="3E29CCE3" w14:textId="77777777" w:rsidR="008740F3" w:rsidRDefault="00692BC4">
            <w:r>
              <w:t>❍</w:t>
            </w:r>
            <w:r>
              <w:rPr>
                <w:sz w:val="20"/>
                <w:vertAlign w:val="subscript"/>
              </w:rPr>
              <w:t xml:space="preserve">   10</w:t>
            </w:r>
          </w:p>
        </w:tc>
        <w:tc>
          <w:tcPr>
            <w:tcW w:w="9288" w:type="dxa"/>
            <w:shd w:val="clear" w:color="auto" w:fill="auto"/>
          </w:tcPr>
          <w:p w14:paraId="64A60325" w14:textId="77777777" w:rsidR="008740F3" w:rsidRDefault="00692BC4">
            <w:r>
              <w:t>No startup capital needed</w:t>
            </w:r>
          </w:p>
        </w:tc>
      </w:tr>
      <w:tr w:rsidR="008740F3" w14:paraId="626E4FEB" w14:textId="77777777">
        <w:tc>
          <w:tcPr>
            <w:tcW w:w="792" w:type="dxa"/>
            <w:shd w:val="clear" w:color="auto" w:fill="auto"/>
          </w:tcPr>
          <w:p w14:paraId="00987938" w14:textId="77777777" w:rsidR="008740F3" w:rsidRDefault="00692BC4">
            <w:r>
              <w:t>❍</w:t>
            </w:r>
            <w:r>
              <w:rPr>
                <w:sz w:val="20"/>
                <w:vertAlign w:val="subscript"/>
              </w:rPr>
              <w:t xml:space="preserve">   1</w:t>
            </w:r>
          </w:p>
        </w:tc>
        <w:tc>
          <w:tcPr>
            <w:tcW w:w="9288" w:type="dxa"/>
            <w:shd w:val="clear" w:color="auto" w:fill="auto"/>
          </w:tcPr>
          <w:p w14:paraId="746F070C" w14:textId="77777777" w:rsidR="008740F3" w:rsidRDefault="00692BC4">
            <w:r>
              <w:t>Less than £500</w:t>
            </w:r>
          </w:p>
        </w:tc>
      </w:tr>
      <w:tr w:rsidR="008740F3" w14:paraId="56A799C8" w14:textId="77777777">
        <w:tc>
          <w:tcPr>
            <w:tcW w:w="792" w:type="dxa"/>
            <w:shd w:val="clear" w:color="auto" w:fill="auto"/>
          </w:tcPr>
          <w:p w14:paraId="3CFCD9CA" w14:textId="77777777" w:rsidR="008740F3" w:rsidRDefault="00692BC4">
            <w:r>
              <w:t>❍</w:t>
            </w:r>
            <w:r>
              <w:rPr>
                <w:sz w:val="20"/>
                <w:vertAlign w:val="subscript"/>
              </w:rPr>
              <w:t xml:space="preserve">   2</w:t>
            </w:r>
          </w:p>
        </w:tc>
        <w:tc>
          <w:tcPr>
            <w:tcW w:w="9288" w:type="dxa"/>
            <w:shd w:val="clear" w:color="auto" w:fill="auto"/>
          </w:tcPr>
          <w:p w14:paraId="4B3BF80B" w14:textId="77777777" w:rsidR="008740F3" w:rsidRDefault="00692BC4">
            <w:r>
              <w:t>£500-£1,000</w:t>
            </w:r>
          </w:p>
        </w:tc>
      </w:tr>
      <w:tr w:rsidR="008740F3" w14:paraId="79348820" w14:textId="77777777">
        <w:tc>
          <w:tcPr>
            <w:tcW w:w="792" w:type="dxa"/>
            <w:shd w:val="clear" w:color="auto" w:fill="auto"/>
          </w:tcPr>
          <w:p w14:paraId="76C37B0C" w14:textId="77777777" w:rsidR="008740F3" w:rsidRDefault="00692BC4">
            <w:r>
              <w:t>❍</w:t>
            </w:r>
            <w:r>
              <w:rPr>
                <w:sz w:val="20"/>
                <w:vertAlign w:val="subscript"/>
              </w:rPr>
              <w:t xml:space="preserve">   3</w:t>
            </w:r>
          </w:p>
        </w:tc>
        <w:tc>
          <w:tcPr>
            <w:tcW w:w="9288" w:type="dxa"/>
            <w:shd w:val="clear" w:color="auto" w:fill="auto"/>
          </w:tcPr>
          <w:p w14:paraId="4454830E" w14:textId="77777777" w:rsidR="008740F3" w:rsidRDefault="00692BC4">
            <w:r>
              <w:t>£1,001-£5,000</w:t>
            </w:r>
          </w:p>
        </w:tc>
      </w:tr>
      <w:tr w:rsidR="008740F3" w14:paraId="3B2A502E" w14:textId="77777777">
        <w:tc>
          <w:tcPr>
            <w:tcW w:w="792" w:type="dxa"/>
            <w:shd w:val="clear" w:color="auto" w:fill="auto"/>
          </w:tcPr>
          <w:p w14:paraId="6F571DDF" w14:textId="77777777" w:rsidR="008740F3" w:rsidRDefault="00692BC4">
            <w:r>
              <w:t>❍</w:t>
            </w:r>
            <w:r>
              <w:rPr>
                <w:sz w:val="20"/>
                <w:vertAlign w:val="subscript"/>
              </w:rPr>
              <w:t xml:space="preserve">   4</w:t>
            </w:r>
          </w:p>
        </w:tc>
        <w:tc>
          <w:tcPr>
            <w:tcW w:w="9288" w:type="dxa"/>
            <w:shd w:val="clear" w:color="auto" w:fill="auto"/>
          </w:tcPr>
          <w:p w14:paraId="7C21E3BA" w14:textId="77777777" w:rsidR="008740F3" w:rsidRDefault="00692BC4">
            <w:r>
              <w:t>£5,001-£10,000</w:t>
            </w:r>
          </w:p>
        </w:tc>
      </w:tr>
      <w:tr w:rsidR="008740F3" w14:paraId="2B087584" w14:textId="77777777">
        <w:tc>
          <w:tcPr>
            <w:tcW w:w="792" w:type="dxa"/>
            <w:shd w:val="clear" w:color="auto" w:fill="auto"/>
          </w:tcPr>
          <w:p w14:paraId="6152C70E" w14:textId="77777777" w:rsidR="008740F3" w:rsidRDefault="00692BC4">
            <w:r>
              <w:t>❍</w:t>
            </w:r>
            <w:r>
              <w:rPr>
                <w:sz w:val="20"/>
                <w:vertAlign w:val="subscript"/>
              </w:rPr>
              <w:t xml:space="preserve">   5</w:t>
            </w:r>
          </w:p>
        </w:tc>
        <w:tc>
          <w:tcPr>
            <w:tcW w:w="9288" w:type="dxa"/>
            <w:shd w:val="clear" w:color="auto" w:fill="auto"/>
          </w:tcPr>
          <w:p w14:paraId="3FAB55D4" w14:textId="77777777" w:rsidR="008740F3" w:rsidRDefault="00692BC4">
            <w:r>
              <w:t>£10,001-£25,000</w:t>
            </w:r>
          </w:p>
        </w:tc>
      </w:tr>
      <w:tr w:rsidR="008740F3" w14:paraId="2F9896F9" w14:textId="77777777">
        <w:tc>
          <w:tcPr>
            <w:tcW w:w="792" w:type="dxa"/>
            <w:shd w:val="clear" w:color="auto" w:fill="auto"/>
          </w:tcPr>
          <w:p w14:paraId="7E911813" w14:textId="77777777" w:rsidR="008740F3" w:rsidRDefault="00692BC4">
            <w:r>
              <w:t>❍</w:t>
            </w:r>
            <w:r>
              <w:rPr>
                <w:sz w:val="20"/>
                <w:vertAlign w:val="subscript"/>
              </w:rPr>
              <w:t xml:space="preserve">   6</w:t>
            </w:r>
          </w:p>
        </w:tc>
        <w:tc>
          <w:tcPr>
            <w:tcW w:w="9288" w:type="dxa"/>
            <w:shd w:val="clear" w:color="auto" w:fill="auto"/>
          </w:tcPr>
          <w:p w14:paraId="1F5589EA" w14:textId="77777777" w:rsidR="008740F3" w:rsidRDefault="00692BC4">
            <w:r>
              <w:t>£25,001-£50,000</w:t>
            </w:r>
          </w:p>
        </w:tc>
      </w:tr>
      <w:tr w:rsidR="008740F3" w14:paraId="626D2F85" w14:textId="77777777">
        <w:tc>
          <w:tcPr>
            <w:tcW w:w="792" w:type="dxa"/>
            <w:shd w:val="clear" w:color="auto" w:fill="auto"/>
          </w:tcPr>
          <w:p w14:paraId="0BE49472" w14:textId="77777777" w:rsidR="008740F3" w:rsidRDefault="00692BC4">
            <w:r>
              <w:t>❍</w:t>
            </w:r>
            <w:r>
              <w:rPr>
                <w:sz w:val="20"/>
                <w:vertAlign w:val="subscript"/>
              </w:rPr>
              <w:t xml:space="preserve">   7</w:t>
            </w:r>
          </w:p>
        </w:tc>
        <w:tc>
          <w:tcPr>
            <w:tcW w:w="9288" w:type="dxa"/>
            <w:shd w:val="clear" w:color="auto" w:fill="auto"/>
          </w:tcPr>
          <w:p w14:paraId="5B1F7F8D" w14:textId="77777777" w:rsidR="008740F3" w:rsidRDefault="00692BC4">
            <w:r>
              <w:t>More than £50,000</w:t>
            </w:r>
          </w:p>
        </w:tc>
      </w:tr>
      <w:tr w:rsidR="008740F3" w14:paraId="09705129" w14:textId="77777777">
        <w:tc>
          <w:tcPr>
            <w:tcW w:w="792" w:type="dxa"/>
            <w:shd w:val="clear" w:color="auto" w:fill="auto"/>
          </w:tcPr>
          <w:p w14:paraId="11C4DF5B" w14:textId="77777777" w:rsidR="008740F3" w:rsidRDefault="00692BC4">
            <w:r>
              <w:t>❍</w:t>
            </w:r>
            <w:r>
              <w:rPr>
                <w:sz w:val="20"/>
                <w:vertAlign w:val="subscript"/>
              </w:rPr>
              <w:t xml:space="preserve">   98</w:t>
            </w:r>
          </w:p>
        </w:tc>
        <w:tc>
          <w:tcPr>
            <w:tcW w:w="9288" w:type="dxa"/>
            <w:shd w:val="clear" w:color="auto" w:fill="auto"/>
          </w:tcPr>
          <w:p w14:paraId="48B957F6" w14:textId="77777777" w:rsidR="008740F3" w:rsidRDefault="00692BC4">
            <w:r>
              <w:t>Don't know</w:t>
            </w:r>
            <w:r>
              <w:rPr>
                <w:i/>
                <w:color w:val="A8A8A8"/>
                <w:sz w:val="20"/>
              </w:rPr>
              <w:tab/>
              <w:t>(Exclusive)</w:t>
            </w:r>
          </w:p>
        </w:tc>
      </w:tr>
      <w:tr w:rsidR="008740F3" w14:paraId="551ADBCC" w14:textId="77777777">
        <w:tc>
          <w:tcPr>
            <w:tcW w:w="792" w:type="dxa"/>
            <w:shd w:val="clear" w:color="auto" w:fill="auto"/>
          </w:tcPr>
          <w:p w14:paraId="34E64EBD" w14:textId="77777777" w:rsidR="008740F3" w:rsidRDefault="00692BC4">
            <w:r>
              <w:t>❍</w:t>
            </w:r>
            <w:r>
              <w:rPr>
                <w:sz w:val="20"/>
                <w:vertAlign w:val="subscript"/>
              </w:rPr>
              <w:t xml:space="preserve">   99</w:t>
            </w:r>
          </w:p>
        </w:tc>
        <w:tc>
          <w:tcPr>
            <w:tcW w:w="9288" w:type="dxa"/>
            <w:shd w:val="clear" w:color="auto" w:fill="auto"/>
          </w:tcPr>
          <w:p w14:paraId="02676F06" w14:textId="77777777" w:rsidR="008740F3" w:rsidRDefault="00692BC4">
            <w:r>
              <w:t>Prefer not to answer</w:t>
            </w:r>
            <w:r>
              <w:rPr>
                <w:i/>
                <w:color w:val="A8A8A8"/>
                <w:sz w:val="20"/>
              </w:rPr>
              <w:tab/>
              <w:t>(Exclusive)</w:t>
            </w:r>
          </w:p>
        </w:tc>
      </w:tr>
    </w:tbl>
    <w:p w14:paraId="026EF7CF" w14:textId="77777777" w:rsidR="008740F3" w:rsidRDefault="008740F3"/>
    <w:p w14:paraId="76256A62" w14:textId="77777777" w:rsidR="008740F3" w:rsidRDefault="00692BC4">
      <w:pPr>
        <w:keepNext/>
        <w:spacing w:after="40"/>
      </w:pPr>
      <w:r>
        <w:rPr>
          <w:b/>
        </w:rPr>
        <w:t>Q14b</w:t>
      </w:r>
    </w:p>
    <w:p w14:paraId="146F1590" w14:textId="77777777" w:rsidR="008740F3" w:rsidRDefault="00692BC4">
      <w:pPr>
        <w:keepNext/>
        <w:spacing w:after="0"/>
      </w:pPr>
      <w:r>
        <w:t xml:space="preserve">When this business was started what was the </w:t>
      </w:r>
      <w:r>
        <w:rPr>
          <w:b/>
        </w:rPr>
        <w:t>primary source</w:t>
      </w:r>
      <w:r>
        <w:t xml:space="preserve"> of capital, if any was needed?</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21616E82" w14:textId="77777777">
        <w:tc>
          <w:tcPr>
            <w:tcW w:w="792" w:type="dxa"/>
            <w:shd w:val="clear" w:color="auto" w:fill="auto"/>
          </w:tcPr>
          <w:p w14:paraId="049AE558" w14:textId="77777777" w:rsidR="008740F3" w:rsidRDefault="00692BC4">
            <w:r>
              <w:t>❍</w:t>
            </w:r>
            <w:r>
              <w:rPr>
                <w:sz w:val="20"/>
                <w:vertAlign w:val="subscript"/>
              </w:rPr>
              <w:t xml:space="preserve">   1</w:t>
            </w:r>
          </w:p>
        </w:tc>
        <w:tc>
          <w:tcPr>
            <w:tcW w:w="9288" w:type="dxa"/>
            <w:shd w:val="clear" w:color="auto" w:fill="auto"/>
          </w:tcPr>
          <w:p w14:paraId="455D2501" w14:textId="77777777" w:rsidR="008740F3" w:rsidRDefault="00692BC4">
            <w:r>
              <w:t>Loan from bank/credit union</w:t>
            </w:r>
          </w:p>
        </w:tc>
      </w:tr>
      <w:tr w:rsidR="008740F3" w14:paraId="64A5CA50" w14:textId="77777777">
        <w:tc>
          <w:tcPr>
            <w:tcW w:w="792" w:type="dxa"/>
            <w:shd w:val="clear" w:color="auto" w:fill="auto"/>
          </w:tcPr>
          <w:p w14:paraId="31D92E38" w14:textId="77777777" w:rsidR="008740F3" w:rsidRDefault="00692BC4">
            <w:r>
              <w:t>❍</w:t>
            </w:r>
            <w:r>
              <w:rPr>
                <w:sz w:val="20"/>
                <w:vertAlign w:val="subscript"/>
              </w:rPr>
              <w:t xml:space="preserve">   2</w:t>
            </w:r>
          </w:p>
        </w:tc>
        <w:tc>
          <w:tcPr>
            <w:tcW w:w="9288" w:type="dxa"/>
            <w:shd w:val="clear" w:color="auto" w:fill="auto"/>
          </w:tcPr>
          <w:p w14:paraId="73CEEEA3" w14:textId="77777777" w:rsidR="008740F3" w:rsidRDefault="00692BC4">
            <w:r>
              <w:t>Loan from friends and/or family</w:t>
            </w:r>
          </w:p>
        </w:tc>
      </w:tr>
      <w:tr w:rsidR="008740F3" w14:paraId="0B6A50C4" w14:textId="77777777">
        <w:tc>
          <w:tcPr>
            <w:tcW w:w="792" w:type="dxa"/>
            <w:shd w:val="clear" w:color="auto" w:fill="auto"/>
          </w:tcPr>
          <w:p w14:paraId="474F5CDE" w14:textId="77777777" w:rsidR="008740F3" w:rsidRDefault="00692BC4">
            <w:r>
              <w:t>❍</w:t>
            </w:r>
            <w:r>
              <w:rPr>
                <w:sz w:val="20"/>
                <w:vertAlign w:val="subscript"/>
              </w:rPr>
              <w:t xml:space="preserve">   3</w:t>
            </w:r>
          </w:p>
        </w:tc>
        <w:tc>
          <w:tcPr>
            <w:tcW w:w="9288" w:type="dxa"/>
            <w:shd w:val="clear" w:color="auto" w:fill="auto"/>
          </w:tcPr>
          <w:p w14:paraId="4AAA8983" w14:textId="77777777" w:rsidR="008740F3" w:rsidRDefault="00692BC4">
            <w:r>
              <w:t>Personal savings</w:t>
            </w:r>
          </w:p>
        </w:tc>
      </w:tr>
      <w:tr w:rsidR="008740F3" w14:paraId="233CB9F4" w14:textId="77777777">
        <w:tc>
          <w:tcPr>
            <w:tcW w:w="792" w:type="dxa"/>
            <w:shd w:val="clear" w:color="auto" w:fill="auto"/>
          </w:tcPr>
          <w:p w14:paraId="08A93172" w14:textId="77777777" w:rsidR="008740F3" w:rsidRDefault="00692BC4">
            <w:r>
              <w:t>❍</w:t>
            </w:r>
            <w:r>
              <w:rPr>
                <w:sz w:val="20"/>
                <w:vertAlign w:val="subscript"/>
              </w:rPr>
              <w:t xml:space="preserve">   4</w:t>
            </w:r>
          </w:p>
        </w:tc>
        <w:tc>
          <w:tcPr>
            <w:tcW w:w="9288" w:type="dxa"/>
            <w:shd w:val="clear" w:color="auto" w:fill="auto"/>
          </w:tcPr>
          <w:p w14:paraId="5DDA8567" w14:textId="77777777" w:rsidR="008740F3" w:rsidRDefault="00692BC4">
            <w:r>
              <w:t>Equity investors</w:t>
            </w:r>
          </w:p>
        </w:tc>
      </w:tr>
      <w:tr w:rsidR="008740F3" w14:paraId="0E5E54AA" w14:textId="77777777">
        <w:tc>
          <w:tcPr>
            <w:tcW w:w="792" w:type="dxa"/>
            <w:shd w:val="clear" w:color="auto" w:fill="auto"/>
          </w:tcPr>
          <w:p w14:paraId="6BB690F1" w14:textId="77777777" w:rsidR="008740F3" w:rsidRDefault="00692BC4">
            <w:r>
              <w:t>❍</w:t>
            </w:r>
            <w:r>
              <w:rPr>
                <w:sz w:val="20"/>
                <w:vertAlign w:val="subscript"/>
              </w:rPr>
              <w:t xml:space="preserve">   5</w:t>
            </w:r>
          </w:p>
        </w:tc>
        <w:tc>
          <w:tcPr>
            <w:tcW w:w="9288" w:type="dxa"/>
            <w:shd w:val="clear" w:color="auto" w:fill="auto"/>
          </w:tcPr>
          <w:p w14:paraId="55E35C72" w14:textId="77777777" w:rsidR="008740F3" w:rsidRDefault="00692BC4">
            <w:r>
              <w:t>Debt investors</w:t>
            </w:r>
          </w:p>
        </w:tc>
      </w:tr>
      <w:tr w:rsidR="008740F3" w14:paraId="75A73A06" w14:textId="77777777">
        <w:tc>
          <w:tcPr>
            <w:tcW w:w="792" w:type="dxa"/>
            <w:shd w:val="clear" w:color="auto" w:fill="auto"/>
          </w:tcPr>
          <w:p w14:paraId="53E2A9AA" w14:textId="77777777" w:rsidR="008740F3" w:rsidRDefault="00692BC4">
            <w:r>
              <w:t>❍</w:t>
            </w:r>
            <w:r>
              <w:rPr>
                <w:sz w:val="20"/>
                <w:vertAlign w:val="subscript"/>
              </w:rPr>
              <w:t xml:space="preserve">   6</w:t>
            </w:r>
          </w:p>
        </w:tc>
        <w:tc>
          <w:tcPr>
            <w:tcW w:w="9288" w:type="dxa"/>
            <w:shd w:val="clear" w:color="auto" w:fill="auto"/>
          </w:tcPr>
          <w:p w14:paraId="3993C988" w14:textId="77777777" w:rsidR="008740F3" w:rsidRDefault="00692BC4">
            <w:r>
              <w:t>Online start-up campaign</w:t>
            </w:r>
          </w:p>
        </w:tc>
      </w:tr>
      <w:tr w:rsidR="008740F3" w14:paraId="22D493E0" w14:textId="77777777">
        <w:tc>
          <w:tcPr>
            <w:tcW w:w="792" w:type="dxa"/>
            <w:shd w:val="clear" w:color="auto" w:fill="auto"/>
          </w:tcPr>
          <w:p w14:paraId="2B69ED4B" w14:textId="77777777" w:rsidR="008740F3" w:rsidRDefault="00692BC4">
            <w:r>
              <w:t>❍</w:t>
            </w:r>
            <w:r>
              <w:rPr>
                <w:sz w:val="20"/>
                <w:vertAlign w:val="subscript"/>
              </w:rPr>
              <w:t xml:space="preserve">   7</w:t>
            </w:r>
          </w:p>
        </w:tc>
        <w:tc>
          <w:tcPr>
            <w:tcW w:w="9288" w:type="dxa"/>
            <w:shd w:val="clear" w:color="auto" w:fill="auto"/>
          </w:tcPr>
          <w:p w14:paraId="19C12C7E" w14:textId="77777777" w:rsidR="008740F3" w:rsidRDefault="00692BC4">
            <w:r>
              <w:t>Other (specify): __________________________________________________</w:t>
            </w:r>
          </w:p>
        </w:tc>
      </w:tr>
      <w:tr w:rsidR="008740F3" w14:paraId="40FD08F2" w14:textId="77777777">
        <w:tc>
          <w:tcPr>
            <w:tcW w:w="792" w:type="dxa"/>
            <w:shd w:val="clear" w:color="auto" w:fill="auto"/>
          </w:tcPr>
          <w:p w14:paraId="5039B165" w14:textId="77777777" w:rsidR="008740F3" w:rsidRDefault="00692BC4">
            <w:r>
              <w:t>❍</w:t>
            </w:r>
            <w:r>
              <w:rPr>
                <w:sz w:val="20"/>
                <w:vertAlign w:val="subscript"/>
              </w:rPr>
              <w:t xml:space="preserve">   8</w:t>
            </w:r>
          </w:p>
        </w:tc>
        <w:tc>
          <w:tcPr>
            <w:tcW w:w="9288" w:type="dxa"/>
            <w:shd w:val="clear" w:color="auto" w:fill="auto"/>
          </w:tcPr>
          <w:p w14:paraId="5057524C" w14:textId="77777777" w:rsidR="008740F3" w:rsidRDefault="00692BC4">
            <w:r>
              <w:t>No start-up capital was needed</w:t>
            </w:r>
          </w:p>
        </w:tc>
      </w:tr>
      <w:tr w:rsidR="008740F3" w14:paraId="12AF7CE8" w14:textId="77777777">
        <w:tc>
          <w:tcPr>
            <w:tcW w:w="792" w:type="dxa"/>
            <w:shd w:val="clear" w:color="auto" w:fill="auto"/>
          </w:tcPr>
          <w:p w14:paraId="464D15DD" w14:textId="77777777" w:rsidR="008740F3" w:rsidRDefault="00692BC4">
            <w:r>
              <w:t>❍</w:t>
            </w:r>
            <w:r>
              <w:rPr>
                <w:sz w:val="20"/>
                <w:vertAlign w:val="subscript"/>
              </w:rPr>
              <w:t xml:space="preserve">   98</w:t>
            </w:r>
          </w:p>
        </w:tc>
        <w:tc>
          <w:tcPr>
            <w:tcW w:w="9288" w:type="dxa"/>
            <w:shd w:val="clear" w:color="auto" w:fill="auto"/>
          </w:tcPr>
          <w:p w14:paraId="164C92FC" w14:textId="77777777" w:rsidR="008740F3" w:rsidRDefault="00692BC4">
            <w:r>
              <w:t>Don't know</w:t>
            </w:r>
            <w:r>
              <w:rPr>
                <w:i/>
                <w:color w:val="A8A8A8"/>
                <w:sz w:val="20"/>
              </w:rPr>
              <w:tab/>
              <w:t>(Exclusive)</w:t>
            </w:r>
          </w:p>
        </w:tc>
      </w:tr>
      <w:tr w:rsidR="008740F3" w14:paraId="3AF435B7" w14:textId="77777777">
        <w:tc>
          <w:tcPr>
            <w:tcW w:w="792" w:type="dxa"/>
            <w:shd w:val="clear" w:color="auto" w:fill="auto"/>
          </w:tcPr>
          <w:p w14:paraId="71577BF6" w14:textId="77777777" w:rsidR="008740F3" w:rsidRDefault="00692BC4">
            <w:r>
              <w:t>❍</w:t>
            </w:r>
            <w:r>
              <w:rPr>
                <w:sz w:val="20"/>
                <w:vertAlign w:val="subscript"/>
              </w:rPr>
              <w:t xml:space="preserve">   99</w:t>
            </w:r>
          </w:p>
        </w:tc>
        <w:tc>
          <w:tcPr>
            <w:tcW w:w="9288" w:type="dxa"/>
            <w:shd w:val="clear" w:color="auto" w:fill="auto"/>
          </w:tcPr>
          <w:p w14:paraId="443B8899" w14:textId="77777777" w:rsidR="008740F3" w:rsidRDefault="00692BC4">
            <w:r>
              <w:t>Prefer not to answer</w:t>
            </w:r>
            <w:r>
              <w:rPr>
                <w:i/>
                <w:color w:val="A8A8A8"/>
                <w:sz w:val="20"/>
              </w:rPr>
              <w:tab/>
              <w:t>(Exclusive)</w:t>
            </w:r>
          </w:p>
        </w:tc>
      </w:tr>
    </w:tbl>
    <w:p w14:paraId="45BD890B" w14:textId="77777777" w:rsidR="008740F3" w:rsidRDefault="008740F3"/>
    <w:p w14:paraId="133F437D" w14:textId="77777777" w:rsidR="008740F3" w:rsidRDefault="00692BC4">
      <w:pPr>
        <w:keepNext/>
        <w:spacing w:after="40"/>
      </w:pPr>
      <w:r>
        <w:rPr>
          <w:b/>
        </w:rPr>
        <w:t>Q72</w:t>
      </w:r>
    </w:p>
    <w:p w14:paraId="7D0CD9BD" w14:textId="77777777" w:rsidR="008740F3" w:rsidRDefault="00692BC4">
      <w:pPr>
        <w:keepNext/>
        <w:spacing w:after="0"/>
      </w:pPr>
      <w:r>
        <w:t xml:space="preserve">How were </w:t>
      </w:r>
      <w:r>
        <w:rPr>
          <w:b/>
          <w:i/>
        </w:rPr>
        <w:t>the first pounds</w:t>
      </w:r>
      <w:r>
        <w:t xml:space="preserve"> invested </w:t>
      </w:r>
      <w:proofErr w:type="gramStart"/>
      <w:r>
        <w:t>into</w:t>
      </w:r>
      <w:proofErr w:type="gramEnd"/>
      <w:r>
        <w:t xml:space="preserve"> the business?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6A2156B6" w14:textId="77777777" w:rsidTr="7958E268">
        <w:tc>
          <w:tcPr>
            <w:tcW w:w="792" w:type="dxa"/>
            <w:shd w:val="clear" w:color="auto" w:fill="auto"/>
          </w:tcPr>
          <w:p w14:paraId="710A24DD" w14:textId="77777777" w:rsidR="008740F3" w:rsidRDefault="00692BC4">
            <w:r>
              <w:t>❍</w:t>
            </w:r>
            <w:r>
              <w:rPr>
                <w:sz w:val="20"/>
                <w:vertAlign w:val="subscript"/>
              </w:rPr>
              <w:t xml:space="preserve">   1</w:t>
            </w:r>
          </w:p>
        </w:tc>
        <w:tc>
          <w:tcPr>
            <w:tcW w:w="9288" w:type="dxa"/>
            <w:shd w:val="clear" w:color="auto" w:fill="auto"/>
          </w:tcPr>
          <w:p w14:paraId="2D352035" w14:textId="77777777" w:rsidR="008740F3" w:rsidRDefault="00692BC4">
            <w:r>
              <w:t>Marketing my business online (social media, ads, promotions, etc.) *</w:t>
            </w:r>
          </w:p>
        </w:tc>
      </w:tr>
      <w:tr w:rsidR="008740F3" w14:paraId="6831DBEA" w14:textId="77777777" w:rsidTr="7958E268">
        <w:tc>
          <w:tcPr>
            <w:tcW w:w="792" w:type="dxa"/>
            <w:shd w:val="clear" w:color="auto" w:fill="auto"/>
          </w:tcPr>
          <w:p w14:paraId="1C086C92" w14:textId="77777777" w:rsidR="008740F3" w:rsidRDefault="00692BC4">
            <w:r>
              <w:t>❍</w:t>
            </w:r>
            <w:r>
              <w:rPr>
                <w:sz w:val="20"/>
                <w:vertAlign w:val="subscript"/>
              </w:rPr>
              <w:t xml:space="preserve">   2</w:t>
            </w:r>
          </w:p>
        </w:tc>
        <w:tc>
          <w:tcPr>
            <w:tcW w:w="9288" w:type="dxa"/>
            <w:shd w:val="clear" w:color="auto" w:fill="auto"/>
          </w:tcPr>
          <w:p w14:paraId="0A39D876" w14:textId="77777777" w:rsidR="008740F3" w:rsidRDefault="00692BC4">
            <w:r>
              <w:t>Marketing my business using traditional media (print, radio, tv, promotions, etc.) *</w:t>
            </w:r>
          </w:p>
        </w:tc>
      </w:tr>
      <w:tr w:rsidR="008740F3" w14:paraId="2D85D394" w14:textId="77777777" w:rsidTr="7958E268">
        <w:tc>
          <w:tcPr>
            <w:tcW w:w="792" w:type="dxa"/>
            <w:shd w:val="clear" w:color="auto" w:fill="auto"/>
          </w:tcPr>
          <w:p w14:paraId="5BCE90EC" w14:textId="77777777" w:rsidR="008740F3" w:rsidRDefault="00692BC4">
            <w:r>
              <w:t>❍</w:t>
            </w:r>
            <w:r>
              <w:rPr>
                <w:sz w:val="20"/>
                <w:vertAlign w:val="subscript"/>
              </w:rPr>
              <w:t xml:space="preserve">   3</w:t>
            </w:r>
          </w:p>
        </w:tc>
        <w:tc>
          <w:tcPr>
            <w:tcW w:w="9288" w:type="dxa"/>
            <w:shd w:val="clear" w:color="auto" w:fill="auto"/>
          </w:tcPr>
          <w:p w14:paraId="1E9AA3AD" w14:textId="77777777" w:rsidR="008740F3" w:rsidRDefault="00692BC4">
            <w:r>
              <w:t>Hiring employees *</w:t>
            </w:r>
          </w:p>
        </w:tc>
      </w:tr>
      <w:tr w:rsidR="008740F3" w14:paraId="02849E17" w14:textId="77777777" w:rsidTr="7958E268">
        <w:tc>
          <w:tcPr>
            <w:tcW w:w="792" w:type="dxa"/>
            <w:shd w:val="clear" w:color="auto" w:fill="auto"/>
          </w:tcPr>
          <w:p w14:paraId="0212A34B" w14:textId="77777777" w:rsidR="008740F3" w:rsidRDefault="00692BC4">
            <w:r>
              <w:t>❍</w:t>
            </w:r>
            <w:r>
              <w:rPr>
                <w:sz w:val="20"/>
                <w:vertAlign w:val="subscript"/>
              </w:rPr>
              <w:t xml:space="preserve">   4</w:t>
            </w:r>
          </w:p>
        </w:tc>
        <w:tc>
          <w:tcPr>
            <w:tcW w:w="9288" w:type="dxa"/>
            <w:shd w:val="clear" w:color="auto" w:fill="auto"/>
          </w:tcPr>
          <w:p w14:paraId="200F3583" w14:textId="77777777" w:rsidR="008740F3" w:rsidRDefault="00692BC4">
            <w:r>
              <w:t>Developing new products/services *</w:t>
            </w:r>
          </w:p>
        </w:tc>
      </w:tr>
      <w:tr w:rsidR="008740F3" w14:paraId="135B0B11" w14:textId="77777777" w:rsidTr="7958E268">
        <w:tc>
          <w:tcPr>
            <w:tcW w:w="792" w:type="dxa"/>
            <w:shd w:val="clear" w:color="auto" w:fill="auto"/>
          </w:tcPr>
          <w:p w14:paraId="34B18504" w14:textId="77777777" w:rsidR="008740F3" w:rsidRDefault="00692BC4">
            <w:r>
              <w:t>❍</w:t>
            </w:r>
            <w:r>
              <w:rPr>
                <w:sz w:val="20"/>
                <w:vertAlign w:val="subscript"/>
              </w:rPr>
              <w:t xml:space="preserve">   5</w:t>
            </w:r>
          </w:p>
        </w:tc>
        <w:tc>
          <w:tcPr>
            <w:tcW w:w="9288" w:type="dxa"/>
            <w:shd w:val="clear" w:color="auto" w:fill="auto"/>
          </w:tcPr>
          <w:p w14:paraId="1948A7D3" w14:textId="77777777" w:rsidR="008740F3" w:rsidRDefault="00692BC4">
            <w:r>
              <w:t>Finding office/retail space *</w:t>
            </w:r>
          </w:p>
        </w:tc>
      </w:tr>
      <w:tr w:rsidR="008740F3" w14:paraId="605B3AF5" w14:textId="77777777" w:rsidTr="7958E268">
        <w:tc>
          <w:tcPr>
            <w:tcW w:w="792" w:type="dxa"/>
            <w:shd w:val="clear" w:color="auto" w:fill="auto"/>
          </w:tcPr>
          <w:p w14:paraId="26C4549B" w14:textId="77777777" w:rsidR="008740F3" w:rsidRDefault="00692BC4">
            <w:r>
              <w:t>❍</w:t>
            </w:r>
            <w:r>
              <w:rPr>
                <w:sz w:val="20"/>
                <w:vertAlign w:val="subscript"/>
              </w:rPr>
              <w:t xml:space="preserve">   6</w:t>
            </w:r>
          </w:p>
        </w:tc>
        <w:tc>
          <w:tcPr>
            <w:tcW w:w="9288" w:type="dxa"/>
            <w:shd w:val="clear" w:color="auto" w:fill="auto"/>
          </w:tcPr>
          <w:p w14:paraId="54EE9872" w14:textId="77777777" w:rsidR="008740F3" w:rsidRDefault="00692BC4">
            <w:r>
              <w:t>Creating my website *</w:t>
            </w:r>
          </w:p>
        </w:tc>
      </w:tr>
      <w:tr w:rsidR="008740F3" w14:paraId="38992D33" w14:textId="77777777" w:rsidTr="7958E268">
        <w:tc>
          <w:tcPr>
            <w:tcW w:w="792" w:type="dxa"/>
            <w:shd w:val="clear" w:color="auto" w:fill="auto"/>
          </w:tcPr>
          <w:p w14:paraId="26F1B846" w14:textId="77777777" w:rsidR="008740F3" w:rsidRDefault="00692BC4">
            <w:r>
              <w:t>❍</w:t>
            </w:r>
            <w:r>
              <w:rPr>
                <w:sz w:val="20"/>
                <w:vertAlign w:val="subscript"/>
              </w:rPr>
              <w:t xml:space="preserve">   7</w:t>
            </w:r>
          </w:p>
        </w:tc>
        <w:tc>
          <w:tcPr>
            <w:tcW w:w="9288" w:type="dxa"/>
            <w:shd w:val="clear" w:color="auto" w:fill="auto"/>
          </w:tcPr>
          <w:p w14:paraId="22372528" w14:textId="5AA98842" w:rsidR="008740F3" w:rsidRDefault="00692BC4">
            <w:r>
              <w:t>Obtaining Licenses/permits/</w:t>
            </w:r>
            <w:r w:rsidR="01C33029">
              <w:t>taxes *</w:t>
            </w:r>
          </w:p>
        </w:tc>
      </w:tr>
      <w:tr w:rsidR="008740F3" w14:paraId="47B51637" w14:textId="77777777" w:rsidTr="7958E268">
        <w:tc>
          <w:tcPr>
            <w:tcW w:w="792" w:type="dxa"/>
            <w:shd w:val="clear" w:color="auto" w:fill="auto"/>
          </w:tcPr>
          <w:p w14:paraId="6767C3CF" w14:textId="77777777" w:rsidR="008740F3" w:rsidRDefault="00692BC4">
            <w:r>
              <w:t>❍</w:t>
            </w:r>
            <w:r>
              <w:rPr>
                <w:sz w:val="20"/>
                <w:vertAlign w:val="subscript"/>
              </w:rPr>
              <w:t xml:space="preserve">   8</w:t>
            </w:r>
          </w:p>
        </w:tc>
        <w:tc>
          <w:tcPr>
            <w:tcW w:w="9288" w:type="dxa"/>
            <w:shd w:val="clear" w:color="auto" w:fill="auto"/>
          </w:tcPr>
          <w:p w14:paraId="12CFC494" w14:textId="77777777" w:rsidR="008740F3" w:rsidRDefault="00692BC4">
            <w:r>
              <w:t>Hiring a consultant *</w:t>
            </w:r>
          </w:p>
        </w:tc>
      </w:tr>
      <w:tr w:rsidR="008740F3" w14:paraId="4A492872" w14:textId="77777777" w:rsidTr="7958E268">
        <w:tc>
          <w:tcPr>
            <w:tcW w:w="792" w:type="dxa"/>
            <w:shd w:val="clear" w:color="auto" w:fill="auto"/>
          </w:tcPr>
          <w:p w14:paraId="09221B85" w14:textId="77777777" w:rsidR="008740F3" w:rsidRDefault="00692BC4">
            <w:r>
              <w:t>❍</w:t>
            </w:r>
            <w:r>
              <w:rPr>
                <w:sz w:val="20"/>
                <w:vertAlign w:val="subscript"/>
              </w:rPr>
              <w:t xml:space="preserve">   9</w:t>
            </w:r>
          </w:p>
        </w:tc>
        <w:tc>
          <w:tcPr>
            <w:tcW w:w="9288" w:type="dxa"/>
            <w:shd w:val="clear" w:color="auto" w:fill="auto"/>
          </w:tcPr>
          <w:p w14:paraId="7C866121" w14:textId="6D3A3F03" w:rsidR="008740F3" w:rsidRDefault="2F3DEA58">
            <w:r>
              <w:t>Equipment *</w:t>
            </w:r>
          </w:p>
        </w:tc>
      </w:tr>
      <w:tr w:rsidR="008740F3" w14:paraId="6D4EA732" w14:textId="77777777" w:rsidTr="7958E268">
        <w:tc>
          <w:tcPr>
            <w:tcW w:w="792" w:type="dxa"/>
            <w:shd w:val="clear" w:color="auto" w:fill="auto"/>
          </w:tcPr>
          <w:p w14:paraId="73A1882F" w14:textId="77777777" w:rsidR="008740F3" w:rsidRDefault="00692BC4">
            <w:r>
              <w:t>❍</w:t>
            </w:r>
            <w:r>
              <w:rPr>
                <w:sz w:val="20"/>
                <w:vertAlign w:val="subscript"/>
              </w:rPr>
              <w:t xml:space="preserve">   10</w:t>
            </w:r>
          </w:p>
        </w:tc>
        <w:tc>
          <w:tcPr>
            <w:tcW w:w="9288" w:type="dxa"/>
            <w:shd w:val="clear" w:color="auto" w:fill="auto"/>
          </w:tcPr>
          <w:p w14:paraId="16F26D0F" w14:textId="77777777" w:rsidR="008740F3" w:rsidRDefault="00692BC4">
            <w:r>
              <w:t>Inventory *</w:t>
            </w:r>
          </w:p>
        </w:tc>
      </w:tr>
      <w:tr w:rsidR="008740F3" w14:paraId="76E5E8D9" w14:textId="77777777" w:rsidTr="7958E268">
        <w:tc>
          <w:tcPr>
            <w:tcW w:w="792" w:type="dxa"/>
            <w:shd w:val="clear" w:color="auto" w:fill="auto"/>
          </w:tcPr>
          <w:p w14:paraId="7D7125B1" w14:textId="4A91A76F" w:rsidR="008740F3" w:rsidRDefault="6359F20E">
            <w:r>
              <w:t>❍</w:t>
            </w:r>
            <w:r w:rsidRPr="22C71B55">
              <w:rPr>
                <w:sz w:val="20"/>
                <w:szCs w:val="20"/>
                <w:vertAlign w:val="subscript"/>
              </w:rPr>
              <w:t xml:space="preserve">   </w:t>
            </w:r>
            <w:r w:rsidR="0FB52DC1" w:rsidRPr="22C71B55">
              <w:rPr>
                <w:sz w:val="20"/>
                <w:szCs w:val="20"/>
                <w:vertAlign w:val="subscript"/>
              </w:rPr>
              <w:t>97</w:t>
            </w:r>
          </w:p>
        </w:tc>
        <w:tc>
          <w:tcPr>
            <w:tcW w:w="9288" w:type="dxa"/>
            <w:shd w:val="clear" w:color="auto" w:fill="auto"/>
          </w:tcPr>
          <w:p w14:paraId="78BFF34E" w14:textId="77777777" w:rsidR="008740F3" w:rsidRDefault="00692BC4">
            <w:r>
              <w:t>Other (specify): __________________________________________________</w:t>
            </w:r>
          </w:p>
        </w:tc>
      </w:tr>
      <w:tr w:rsidR="008740F3" w14:paraId="38A8C364" w14:textId="77777777" w:rsidTr="7958E268">
        <w:tc>
          <w:tcPr>
            <w:tcW w:w="792" w:type="dxa"/>
            <w:shd w:val="clear" w:color="auto" w:fill="auto"/>
          </w:tcPr>
          <w:p w14:paraId="6D22D43A" w14:textId="79D38BF5" w:rsidR="008740F3" w:rsidRDefault="6359F20E" w:rsidP="22C71B55">
            <w:pPr>
              <w:rPr>
                <w:sz w:val="20"/>
                <w:szCs w:val="20"/>
                <w:vertAlign w:val="subscript"/>
              </w:rPr>
            </w:pPr>
            <w:r>
              <w:t>❍</w:t>
            </w:r>
            <w:r w:rsidRPr="22C71B55">
              <w:rPr>
                <w:sz w:val="20"/>
                <w:szCs w:val="20"/>
                <w:vertAlign w:val="subscript"/>
              </w:rPr>
              <w:t xml:space="preserve">   </w:t>
            </w:r>
            <w:r w:rsidR="3617DD54" w:rsidRPr="22C71B55">
              <w:rPr>
                <w:sz w:val="20"/>
                <w:szCs w:val="20"/>
                <w:vertAlign w:val="subscript"/>
              </w:rPr>
              <w:t>98</w:t>
            </w:r>
          </w:p>
        </w:tc>
        <w:tc>
          <w:tcPr>
            <w:tcW w:w="9288" w:type="dxa"/>
            <w:shd w:val="clear" w:color="auto" w:fill="auto"/>
          </w:tcPr>
          <w:p w14:paraId="6C349799" w14:textId="77777777" w:rsidR="008740F3" w:rsidRDefault="00692BC4">
            <w:r>
              <w:t>Don't know</w:t>
            </w:r>
            <w:r>
              <w:rPr>
                <w:i/>
                <w:color w:val="A8A8A8"/>
                <w:sz w:val="20"/>
              </w:rPr>
              <w:tab/>
              <w:t>(Exclusive)</w:t>
            </w:r>
          </w:p>
        </w:tc>
      </w:tr>
      <w:tr w:rsidR="008740F3" w14:paraId="38D10AD1" w14:textId="77777777" w:rsidTr="7958E268">
        <w:tc>
          <w:tcPr>
            <w:tcW w:w="792" w:type="dxa"/>
            <w:shd w:val="clear" w:color="auto" w:fill="auto"/>
          </w:tcPr>
          <w:p w14:paraId="3D5CA214" w14:textId="1ED35D62" w:rsidR="008740F3" w:rsidRDefault="6359F20E" w:rsidP="22C71B55">
            <w:pPr>
              <w:rPr>
                <w:sz w:val="20"/>
                <w:szCs w:val="20"/>
                <w:vertAlign w:val="subscript"/>
              </w:rPr>
            </w:pPr>
            <w:r>
              <w:t>❍</w:t>
            </w:r>
            <w:r w:rsidRPr="22C71B55">
              <w:rPr>
                <w:sz w:val="20"/>
                <w:szCs w:val="20"/>
                <w:vertAlign w:val="subscript"/>
              </w:rPr>
              <w:t xml:space="preserve">   </w:t>
            </w:r>
            <w:r w:rsidR="2BA918A9" w:rsidRPr="22C71B55">
              <w:rPr>
                <w:sz w:val="20"/>
                <w:szCs w:val="20"/>
                <w:vertAlign w:val="subscript"/>
              </w:rPr>
              <w:t>99</w:t>
            </w:r>
          </w:p>
        </w:tc>
        <w:tc>
          <w:tcPr>
            <w:tcW w:w="9288" w:type="dxa"/>
            <w:shd w:val="clear" w:color="auto" w:fill="auto"/>
          </w:tcPr>
          <w:p w14:paraId="25C2AF6F" w14:textId="77777777" w:rsidR="008740F3" w:rsidRDefault="00692BC4">
            <w:r>
              <w:t>Prefer not to answer</w:t>
            </w:r>
            <w:r>
              <w:rPr>
                <w:i/>
                <w:color w:val="A8A8A8"/>
                <w:sz w:val="20"/>
              </w:rPr>
              <w:tab/>
              <w:t>(Exclusive)</w:t>
            </w:r>
          </w:p>
        </w:tc>
      </w:tr>
    </w:tbl>
    <w:p w14:paraId="4698D76E" w14:textId="77777777" w:rsidR="008740F3" w:rsidRDefault="00692BC4">
      <w:pPr>
        <w:spacing w:after="0"/>
      </w:pPr>
      <w:r>
        <w:rPr>
          <w:i/>
          <w:color w:val="A8A8A8"/>
          <w:sz w:val="20"/>
        </w:rPr>
        <w:t>Levels marked with * are randomized</w:t>
      </w:r>
    </w:p>
    <w:p w14:paraId="708D7930" w14:textId="77777777" w:rsidR="008740F3" w:rsidRDefault="008740F3"/>
    <w:p w14:paraId="7E6F2BA8" w14:textId="77777777" w:rsidR="008740F3" w:rsidRDefault="00692BC4">
      <w:pPr>
        <w:keepNext/>
        <w:spacing w:after="40"/>
      </w:pPr>
      <w:r>
        <w:rPr>
          <w:b/>
        </w:rPr>
        <w:t>Q73</w:t>
      </w:r>
    </w:p>
    <w:p w14:paraId="09EACABD" w14:textId="77777777" w:rsidR="008740F3" w:rsidRDefault="00692BC4">
      <w:pPr>
        <w:keepNext/>
        <w:spacing w:after="0"/>
      </w:pPr>
      <w:r>
        <w:t xml:space="preserve">How were </w:t>
      </w:r>
      <w:r w:rsidRPr="7958E268">
        <w:rPr>
          <w:b/>
          <w:bCs/>
          <w:u w:val="single"/>
        </w:rPr>
        <w:t>the most recent pounds</w:t>
      </w:r>
      <w:r>
        <w:t xml:space="preserve"> invested </w:t>
      </w:r>
      <w:bookmarkStart w:id="47" w:name="_Int_C8JA6Cvz"/>
      <w:r>
        <w:t>into</w:t>
      </w:r>
      <w:bookmarkEnd w:id="47"/>
      <w:r>
        <w:t xml:space="preserve"> the business?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49163E9B" w14:textId="77777777" w:rsidTr="7958E268">
        <w:tc>
          <w:tcPr>
            <w:tcW w:w="792" w:type="dxa"/>
            <w:shd w:val="clear" w:color="auto" w:fill="auto"/>
          </w:tcPr>
          <w:p w14:paraId="0F706E22" w14:textId="77777777" w:rsidR="008740F3" w:rsidRDefault="00692BC4">
            <w:r>
              <w:t>❍</w:t>
            </w:r>
            <w:r>
              <w:rPr>
                <w:sz w:val="20"/>
                <w:vertAlign w:val="subscript"/>
              </w:rPr>
              <w:t xml:space="preserve">   1</w:t>
            </w:r>
          </w:p>
        </w:tc>
        <w:tc>
          <w:tcPr>
            <w:tcW w:w="9288" w:type="dxa"/>
            <w:shd w:val="clear" w:color="auto" w:fill="auto"/>
          </w:tcPr>
          <w:p w14:paraId="673DCE0A" w14:textId="77777777" w:rsidR="008740F3" w:rsidRDefault="00692BC4">
            <w:r>
              <w:t>Marketing my business online (social media, ads, promotions, etc.) *</w:t>
            </w:r>
          </w:p>
        </w:tc>
      </w:tr>
      <w:tr w:rsidR="008740F3" w14:paraId="7FA4F9FE" w14:textId="77777777" w:rsidTr="7958E268">
        <w:tc>
          <w:tcPr>
            <w:tcW w:w="792" w:type="dxa"/>
            <w:shd w:val="clear" w:color="auto" w:fill="auto"/>
          </w:tcPr>
          <w:p w14:paraId="756CAC81" w14:textId="77777777" w:rsidR="008740F3" w:rsidRDefault="00692BC4">
            <w:r>
              <w:t>❍</w:t>
            </w:r>
            <w:r>
              <w:rPr>
                <w:sz w:val="20"/>
                <w:vertAlign w:val="subscript"/>
              </w:rPr>
              <w:t xml:space="preserve">   2</w:t>
            </w:r>
          </w:p>
        </w:tc>
        <w:tc>
          <w:tcPr>
            <w:tcW w:w="9288" w:type="dxa"/>
            <w:shd w:val="clear" w:color="auto" w:fill="auto"/>
          </w:tcPr>
          <w:p w14:paraId="6522B5CA" w14:textId="77777777" w:rsidR="008740F3" w:rsidRDefault="00692BC4">
            <w:r>
              <w:t>Marketing my business using traditional media (print, radio, tv, promotions, etc.) *</w:t>
            </w:r>
          </w:p>
        </w:tc>
      </w:tr>
      <w:tr w:rsidR="008740F3" w14:paraId="0D1EAA49" w14:textId="77777777" w:rsidTr="7958E268">
        <w:tc>
          <w:tcPr>
            <w:tcW w:w="792" w:type="dxa"/>
            <w:shd w:val="clear" w:color="auto" w:fill="auto"/>
          </w:tcPr>
          <w:p w14:paraId="77178FE3" w14:textId="77777777" w:rsidR="008740F3" w:rsidRDefault="00692BC4">
            <w:r>
              <w:t>❍</w:t>
            </w:r>
            <w:r>
              <w:rPr>
                <w:sz w:val="20"/>
                <w:vertAlign w:val="subscript"/>
              </w:rPr>
              <w:t xml:space="preserve">   3</w:t>
            </w:r>
          </w:p>
        </w:tc>
        <w:tc>
          <w:tcPr>
            <w:tcW w:w="9288" w:type="dxa"/>
            <w:shd w:val="clear" w:color="auto" w:fill="auto"/>
          </w:tcPr>
          <w:p w14:paraId="5DF7F92A" w14:textId="77777777" w:rsidR="008740F3" w:rsidRDefault="00692BC4">
            <w:r>
              <w:t>Hiring employees *</w:t>
            </w:r>
          </w:p>
        </w:tc>
      </w:tr>
      <w:tr w:rsidR="008740F3" w14:paraId="772871F5" w14:textId="77777777" w:rsidTr="7958E268">
        <w:tc>
          <w:tcPr>
            <w:tcW w:w="792" w:type="dxa"/>
            <w:shd w:val="clear" w:color="auto" w:fill="auto"/>
          </w:tcPr>
          <w:p w14:paraId="6C7766D1" w14:textId="77777777" w:rsidR="008740F3" w:rsidRDefault="00692BC4">
            <w:r>
              <w:t>❍</w:t>
            </w:r>
            <w:r>
              <w:rPr>
                <w:sz w:val="20"/>
                <w:vertAlign w:val="subscript"/>
              </w:rPr>
              <w:t xml:space="preserve">   4</w:t>
            </w:r>
          </w:p>
        </w:tc>
        <w:tc>
          <w:tcPr>
            <w:tcW w:w="9288" w:type="dxa"/>
            <w:shd w:val="clear" w:color="auto" w:fill="auto"/>
          </w:tcPr>
          <w:p w14:paraId="3BB057E3" w14:textId="77777777" w:rsidR="008740F3" w:rsidRDefault="00692BC4">
            <w:r>
              <w:t>Developing new products/services *</w:t>
            </w:r>
          </w:p>
        </w:tc>
      </w:tr>
      <w:tr w:rsidR="008740F3" w14:paraId="28CFD641" w14:textId="77777777" w:rsidTr="7958E268">
        <w:tc>
          <w:tcPr>
            <w:tcW w:w="792" w:type="dxa"/>
            <w:shd w:val="clear" w:color="auto" w:fill="auto"/>
          </w:tcPr>
          <w:p w14:paraId="65A8C3AE" w14:textId="77777777" w:rsidR="008740F3" w:rsidRDefault="00692BC4">
            <w:r>
              <w:t>❍</w:t>
            </w:r>
            <w:r>
              <w:rPr>
                <w:sz w:val="20"/>
                <w:vertAlign w:val="subscript"/>
              </w:rPr>
              <w:t xml:space="preserve">   5</w:t>
            </w:r>
          </w:p>
        </w:tc>
        <w:tc>
          <w:tcPr>
            <w:tcW w:w="9288" w:type="dxa"/>
            <w:shd w:val="clear" w:color="auto" w:fill="auto"/>
          </w:tcPr>
          <w:p w14:paraId="1667D7D5" w14:textId="77777777" w:rsidR="008740F3" w:rsidRDefault="00692BC4">
            <w:r>
              <w:t>Finding office/retail space *</w:t>
            </w:r>
          </w:p>
        </w:tc>
      </w:tr>
      <w:tr w:rsidR="008740F3" w14:paraId="40EAB1BA" w14:textId="77777777" w:rsidTr="7958E268">
        <w:tc>
          <w:tcPr>
            <w:tcW w:w="792" w:type="dxa"/>
            <w:shd w:val="clear" w:color="auto" w:fill="auto"/>
          </w:tcPr>
          <w:p w14:paraId="485B4737" w14:textId="77777777" w:rsidR="008740F3" w:rsidRDefault="00692BC4">
            <w:r>
              <w:t>❍</w:t>
            </w:r>
            <w:r>
              <w:rPr>
                <w:sz w:val="20"/>
                <w:vertAlign w:val="subscript"/>
              </w:rPr>
              <w:t xml:space="preserve">   6</w:t>
            </w:r>
          </w:p>
        </w:tc>
        <w:tc>
          <w:tcPr>
            <w:tcW w:w="9288" w:type="dxa"/>
            <w:shd w:val="clear" w:color="auto" w:fill="auto"/>
          </w:tcPr>
          <w:p w14:paraId="70C7ED62" w14:textId="77777777" w:rsidR="008740F3" w:rsidRDefault="00692BC4">
            <w:r>
              <w:t>Creating my website *</w:t>
            </w:r>
          </w:p>
        </w:tc>
      </w:tr>
      <w:tr w:rsidR="008740F3" w14:paraId="27E40310" w14:textId="77777777" w:rsidTr="7958E268">
        <w:tc>
          <w:tcPr>
            <w:tcW w:w="792" w:type="dxa"/>
            <w:shd w:val="clear" w:color="auto" w:fill="auto"/>
          </w:tcPr>
          <w:p w14:paraId="06B1006B" w14:textId="77777777" w:rsidR="008740F3" w:rsidRDefault="00692BC4">
            <w:r>
              <w:t>❍</w:t>
            </w:r>
            <w:r>
              <w:rPr>
                <w:sz w:val="20"/>
                <w:vertAlign w:val="subscript"/>
              </w:rPr>
              <w:t xml:space="preserve">   7</w:t>
            </w:r>
          </w:p>
        </w:tc>
        <w:tc>
          <w:tcPr>
            <w:tcW w:w="9288" w:type="dxa"/>
            <w:shd w:val="clear" w:color="auto" w:fill="auto"/>
          </w:tcPr>
          <w:p w14:paraId="4F69C629" w14:textId="1B48057E" w:rsidR="008740F3" w:rsidRDefault="00692BC4">
            <w:r>
              <w:t>Obtaining Licenses/permits/</w:t>
            </w:r>
            <w:r w:rsidR="1D42C5DB">
              <w:t>taxes *</w:t>
            </w:r>
          </w:p>
        </w:tc>
      </w:tr>
      <w:tr w:rsidR="008740F3" w14:paraId="745D17C5" w14:textId="77777777" w:rsidTr="7958E268">
        <w:tc>
          <w:tcPr>
            <w:tcW w:w="792" w:type="dxa"/>
            <w:shd w:val="clear" w:color="auto" w:fill="auto"/>
          </w:tcPr>
          <w:p w14:paraId="7156536D" w14:textId="77777777" w:rsidR="008740F3" w:rsidRDefault="00692BC4">
            <w:r>
              <w:t>❍</w:t>
            </w:r>
            <w:r>
              <w:rPr>
                <w:sz w:val="20"/>
                <w:vertAlign w:val="subscript"/>
              </w:rPr>
              <w:t xml:space="preserve">   8</w:t>
            </w:r>
          </w:p>
        </w:tc>
        <w:tc>
          <w:tcPr>
            <w:tcW w:w="9288" w:type="dxa"/>
            <w:shd w:val="clear" w:color="auto" w:fill="auto"/>
          </w:tcPr>
          <w:p w14:paraId="17CB7BE7" w14:textId="77777777" w:rsidR="008740F3" w:rsidRDefault="00692BC4">
            <w:r>
              <w:t>Hiring a consultant *</w:t>
            </w:r>
          </w:p>
        </w:tc>
      </w:tr>
      <w:tr w:rsidR="008740F3" w14:paraId="5893A493" w14:textId="77777777" w:rsidTr="7958E268">
        <w:tc>
          <w:tcPr>
            <w:tcW w:w="792" w:type="dxa"/>
            <w:shd w:val="clear" w:color="auto" w:fill="auto"/>
          </w:tcPr>
          <w:p w14:paraId="3265CC04" w14:textId="77777777" w:rsidR="008740F3" w:rsidRDefault="00692BC4">
            <w:r>
              <w:t>❍</w:t>
            </w:r>
            <w:r>
              <w:rPr>
                <w:sz w:val="20"/>
                <w:vertAlign w:val="subscript"/>
              </w:rPr>
              <w:t xml:space="preserve">   9</w:t>
            </w:r>
          </w:p>
        </w:tc>
        <w:tc>
          <w:tcPr>
            <w:tcW w:w="9288" w:type="dxa"/>
            <w:shd w:val="clear" w:color="auto" w:fill="auto"/>
          </w:tcPr>
          <w:p w14:paraId="06507B37" w14:textId="2046A17D" w:rsidR="008740F3" w:rsidRDefault="19F3B46A">
            <w:r>
              <w:t>Equipment *</w:t>
            </w:r>
          </w:p>
        </w:tc>
      </w:tr>
      <w:tr w:rsidR="008740F3" w14:paraId="583F0109" w14:textId="77777777" w:rsidTr="7958E268">
        <w:tc>
          <w:tcPr>
            <w:tcW w:w="792" w:type="dxa"/>
            <w:shd w:val="clear" w:color="auto" w:fill="auto"/>
          </w:tcPr>
          <w:p w14:paraId="331D9310" w14:textId="77777777" w:rsidR="008740F3" w:rsidRDefault="00692BC4">
            <w:r>
              <w:t>❍</w:t>
            </w:r>
            <w:r>
              <w:rPr>
                <w:sz w:val="20"/>
                <w:vertAlign w:val="subscript"/>
              </w:rPr>
              <w:t xml:space="preserve">   10</w:t>
            </w:r>
          </w:p>
        </w:tc>
        <w:tc>
          <w:tcPr>
            <w:tcW w:w="9288" w:type="dxa"/>
            <w:shd w:val="clear" w:color="auto" w:fill="auto"/>
          </w:tcPr>
          <w:p w14:paraId="109FA9BA" w14:textId="77777777" w:rsidR="008740F3" w:rsidRDefault="00692BC4">
            <w:r>
              <w:t>Inventory *</w:t>
            </w:r>
          </w:p>
        </w:tc>
      </w:tr>
      <w:tr w:rsidR="008740F3" w14:paraId="4EDB0C2A" w14:textId="77777777" w:rsidTr="7958E268">
        <w:tc>
          <w:tcPr>
            <w:tcW w:w="792" w:type="dxa"/>
            <w:shd w:val="clear" w:color="auto" w:fill="auto"/>
          </w:tcPr>
          <w:p w14:paraId="0417A684" w14:textId="3B380EB8" w:rsidR="008740F3" w:rsidRDefault="6359F20E">
            <w:r>
              <w:t>❍</w:t>
            </w:r>
            <w:r w:rsidRPr="22C71B55">
              <w:rPr>
                <w:sz w:val="20"/>
                <w:szCs w:val="20"/>
                <w:vertAlign w:val="subscript"/>
              </w:rPr>
              <w:t xml:space="preserve">   </w:t>
            </w:r>
            <w:r w:rsidR="5DD9CE63" w:rsidRPr="22C71B55">
              <w:rPr>
                <w:sz w:val="20"/>
                <w:szCs w:val="20"/>
                <w:vertAlign w:val="subscript"/>
              </w:rPr>
              <w:t>97</w:t>
            </w:r>
          </w:p>
        </w:tc>
        <w:tc>
          <w:tcPr>
            <w:tcW w:w="9288" w:type="dxa"/>
            <w:shd w:val="clear" w:color="auto" w:fill="auto"/>
          </w:tcPr>
          <w:p w14:paraId="1A5BCD2E" w14:textId="77777777" w:rsidR="008740F3" w:rsidRDefault="00692BC4">
            <w:r>
              <w:t>Other (specify): __________________________________________________</w:t>
            </w:r>
          </w:p>
        </w:tc>
      </w:tr>
      <w:tr w:rsidR="008740F3" w14:paraId="137913F5" w14:textId="77777777" w:rsidTr="7958E268">
        <w:tc>
          <w:tcPr>
            <w:tcW w:w="792" w:type="dxa"/>
            <w:shd w:val="clear" w:color="auto" w:fill="auto"/>
          </w:tcPr>
          <w:p w14:paraId="446E98C6" w14:textId="7A9D524B" w:rsidR="008740F3" w:rsidRDefault="6359F20E" w:rsidP="22C71B55">
            <w:pPr>
              <w:rPr>
                <w:sz w:val="20"/>
                <w:szCs w:val="20"/>
                <w:vertAlign w:val="subscript"/>
              </w:rPr>
            </w:pPr>
            <w:r>
              <w:t>❍</w:t>
            </w:r>
            <w:r w:rsidRPr="22C71B55">
              <w:rPr>
                <w:sz w:val="20"/>
                <w:szCs w:val="20"/>
                <w:vertAlign w:val="subscript"/>
              </w:rPr>
              <w:t xml:space="preserve">   </w:t>
            </w:r>
            <w:r w:rsidR="043774B4" w:rsidRPr="22C71B55">
              <w:rPr>
                <w:sz w:val="20"/>
                <w:szCs w:val="20"/>
                <w:vertAlign w:val="subscript"/>
              </w:rPr>
              <w:t>98</w:t>
            </w:r>
          </w:p>
        </w:tc>
        <w:tc>
          <w:tcPr>
            <w:tcW w:w="9288" w:type="dxa"/>
            <w:shd w:val="clear" w:color="auto" w:fill="auto"/>
          </w:tcPr>
          <w:p w14:paraId="61E7C4E3" w14:textId="77777777" w:rsidR="008740F3" w:rsidRDefault="00692BC4">
            <w:r>
              <w:t>Don't know</w:t>
            </w:r>
            <w:r>
              <w:rPr>
                <w:i/>
                <w:color w:val="A8A8A8"/>
                <w:sz w:val="20"/>
              </w:rPr>
              <w:tab/>
              <w:t>(Exclusive)</w:t>
            </w:r>
          </w:p>
        </w:tc>
      </w:tr>
      <w:tr w:rsidR="008740F3" w14:paraId="54B06B95" w14:textId="77777777" w:rsidTr="7958E268">
        <w:tc>
          <w:tcPr>
            <w:tcW w:w="792" w:type="dxa"/>
            <w:shd w:val="clear" w:color="auto" w:fill="auto"/>
          </w:tcPr>
          <w:p w14:paraId="26FF492A" w14:textId="3EE6E585" w:rsidR="008740F3" w:rsidRDefault="6359F20E" w:rsidP="22C71B55">
            <w:pPr>
              <w:rPr>
                <w:sz w:val="20"/>
                <w:szCs w:val="20"/>
                <w:vertAlign w:val="subscript"/>
              </w:rPr>
            </w:pPr>
            <w:r>
              <w:t>❍</w:t>
            </w:r>
            <w:r w:rsidRPr="22C71B55">
              <w:rPr>
                <w:sz w:val="20"/>
                <w:szCs w:val="20"/>
                <w:vertAlign w:val="subscript"/>
              </w:rPr>
              <w:t xml:space="preserve">   </w:t>
            </w:r>
            <w:r w:rsidR="3E75518B" w:rsidRPr="22C71B55">
              <w:rPr>
                <w:sz w:val="20"/>
                <w:szCs w:val="20"/>
                <w:vertAlign w:val="subscript"/>
              </w:rPr>
              <w:t>99</w:t>
            </w:r>
          </w:p>
        </w:tc>
        <w:tc>
          <w:tcPr>
            <w:tcW w:w="9288" w:type="dxa"/>
            <w:shd w:val="clear" w:color="auto" w:fill="auto"/>
          </w:tcPr>
          <w:p w14:paraId="2AA69BB6" w14:textId="77777777" w:rsidR="008740F3" w:rsidRDefault="00692BC4">
            <w:r>
              <w:t>Prefer not to answer</w:t>
            </w:r>
            <w:r>
              <w:rPr>
                <w:i/>
                <w:color w:val="A8A8A8"/>
                <w:sz w:val="20"/>
              </w:rPr>
              <w:tab/>
              <w:t>(Exclusive)</w:t>
            </w:r>
          </w:p>
        </w:tc>
      </w:tr>
    </w:tbl>
    <w:p w14:paraId="0F1C2480" w14:textId="77777777" w:rsidR="008740F3" w:rsidRDefault="00692BC4">
      <w:pPr>
        <w:spacing w:after="0"/>
      </w:pPr>
      <w:r>
        <w:rPr>
          <w:i/>
          <w:color w:val="A8A8A8"/>
          <w:sz w:val="20"/>
        </w:rPr>
        <w:t>Levels marked with * are randomized</w:t>
      </w:r>
    </w:p>
    <w:p w14:paraId="45B0EF28" w14:textId="77777777" w:rsidR="008740F3" w:rsidRDefault="008740F3"/>
    <w:p w14:paraId="2FD3B543" w14:textId="77777777" w:rsidR="008740F3" w:rsidRDefault="00692BC4">
      <w:pPr>
        <w:keepNext/>
        <w:spacing w:after="40"/>
      </w:pPr>
      <w:r>
        <w:rPr>
          <w:b/>
        </w:rPr>
        <w:t>Q15</w:t>
      </w:r>
    </w:p>
    <w:p w14:paraId="67DD9C1C" w14:textId="77777777" w:rsidR="008740F3" w:rsidRDefault="00692BC4">
      <w:pPr>
        <w:keepNext/>
        <w:spacing w:after="0"/>
      </w:pPr>
      <w:r>
        <w:t>Which of the following statements best describes your current employment situation?</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44657CF7" w14:textId="77777777" w:rsidTr="7958E268">
        <w:tc>
          <w:tcPr>
            <w:tcW w:w="792" w:type="dxa"/>
            <w:shd w:val="clear" w:color="auto" w:fill="auto"/>
          </w:tcPr>
          <w:p w14:paraId="3BBAD708" w14:textId="77777777" w:rsidR="008740F3" w:rsidRDefault="00692BC4">
            <w:r>
              <w:t>❍</w:t>
            </w:r>
            <w:r>
              <w:rPr>
                <w:sz w:val="20"/>
                <w:vertAlign w:val="subscript"/>
              </w:rPr>
              <w:t xml:space="preserve">   1</w:t>
            </w:r>
          </w:p>
        </w:tc>
        <w:tc>
          <w:tcPr>
            <w:tcW w:w="9288" w:type="dxa"/>
            <w:shd w:val="clear" w:color="auto" w:fill="auto"/>
          </w:tcPr>
          <w:p w14:paraId="09D82739" w14:textId="77777777" w:rsidR="008740F3" w:rsidRDefault="00692BC4">
            <w:r>
              <w:t>I am fully employed by my business</w:t>
            </w:r>
          </w:p>
        </w:tc>
      </w:tr>
      <w:tr w:rsidR="008740F3" w14:paraId="32C4B70D" w14:textId="77777777" w:rsidTr="7958E268">
        <w:tc>
          <w:tcPr>
            <w:tcW w:w="792" w:type="dxa"/>
            <w:shd w:val="clear" w:color="auto" w:fill="auto"/>
          </w:tcPr>
          <w:p w14:paraId="0477DF9C" w14:textId="77777777" w:rsidR="008740F3" w:rsidRDefault="00692BC4">
            <w:r>
              <w:t>❍</w:t>
            </w:r>
            <w:r>
              <w:rPr>
                <w:sz w:val="20"/>
                <w:vertAlign w:val="subscript"/>
              </w:rPr>
              <w:t xml:space="preserve">   2</w:t>
            </w:r>
          </w:p>
        </w:tc>
        <w:tc>
          <w:tcPr>
            <w:tcW w:w="9288" w:type="dxa"/>
            <w:shd w:val="clear" w:color="auto" w:fill="auto"/>
          </w:tcPr>
          <w:p w14:paraId="05CA08EA" w14:textId="77777777" w:rsidR="008740F3" w:rsidRDefault="00692BC4">
            <w:r>
              <w:t>I am employed full-time outside of my business</w:t>
            </w:r>
          </w:p>
        </w:tc>
      </w:tr>
      <w:tr w:rsidR="008740F3" w14:paraId="4601A69D" w14:textId="77777777" w:rsidTr="7958E268">
        <w:tc>
          <w:tcPr>
            <w:tcW w:w="792" w:type="dxa"/>
            <w:shd w:val="clear" w:color="auto" w:fill="auto"/>
          </w:tcPr>
          <w:p w14:paraId="3FAF307C" w14:textId="77777777" w:rsidR="008740F3" w:rsidRDefault="00692BC4">
            <w:r>
              <w:t>❍</w:t>
            </w:r>
            <w:r>
              <w:rPr>
                <w:sz w:val="20"/>
                <w:vertAlign w:val="subscript"/>
              </w:rPr>
              <w:t xml:space="preserve">   3</w:t>
            </w:r>
          </w:p>
        </w:tc>
        <w:tc>
          <w:tcPr>
            <w:tcW w:w="9288" w:type="dxa"/>
            <w:shd w:val="clear" w:color="auto" w:fill="auto"/>
          </w:tcPr>
          <w:p w14:paraId="3EE3D8D1" w14:textId="77777777" w:rsidR="008740F3" w:rsidRDefault="00692BC4">
            <w:r>
              <w:t>I am employed part-time outside of my business</w:t>
            </w:r>
          </w:p>
        </w:tc>
      </w:tr>
      <w:tr w:rsidR="008740F3" w14:paraId="24067623" w14:textId="77777777" w:rsidTr="7958E268">
        <w:tc>
          <w:tcPr>
            <w:tcW w:w="792" w:type="dxa"/>
            <w:shd w:val="clear" w:color="auto" w:fill="auto"/>
          </w:tcPr>
          <w:p w14:paraId="4861A2F6" w14:textId="77777777" w:rsidR="008740F3" w:rsidRDefault="00692BC4">
            <w:r>
              <w:t>❍</w:t>
            </w:r>
            <w:r>
              <w:rPr>
                <w:sz w:val="20"/>
                <w:vertAlign w:val="subscript"/>
              </w:rPr>
              <w:t xml:space="preserve">   4</w:t>
            </w:r>
          </w:p>
        </w:tc>
        <w:tc>
          <w:tcPr>
            <w:tcW w:w="9288" w:type="dxa"/>
            <w:shd w:val="clear" w:color="auto" w:fill="auto"/>
          </w:tcPr>
          <w:p w14:paraId="64B58D9C" w14:textId="77777777" w:rsidR="008740F3" w:rsidRDefault="00692BC4">
            <w:r>
              <w:t>I am employed in multiple part-time jobs/businesses</w:t>
            </w:r>
          </w:p>
        </w:tc>
      </w:tr>
      <w:tr w:rsidR="008740F3" w14:paraId="60F3CC41" w14:textId="77777777" w:rsidTr="7958E268">
        <w:tc>
          <w:tcPr>
            <w:tcW w:w="792" w:type="dxa"/>
            <w:shd w:val="clear" w:color="auto" w:fill="auto"/>
          </w:tcPr>
          <w:p w14:paraId="26EED5BD" w14:textId="77777777" w:rsidR="008740F3" w:rsidRDefault="00692BC4">
            <w:r>
              <w:t>❍</w:t>
            </w:r>
            <w:r>
              <w:rPr>
                <w:sz w:val="20"/>
                <w:vertAlign w:val="subscript"/>
              </w:rPr>
              <w:t xml:space="preserve">   5</w:t>
            </w:r>
          </w:p>
        </w:tc>
        <w:tc>
          <w:tcPr>
            <w:tcW w:w="9288" w:type="dxa"/>
            <w:shd w:val="clear" w:color="auto" w:fill="auto"/>
          </w:tcPr>
          <w:p w14:paraId="338A6FE7" w14:textId="46100C66" w:rsidR="008740F3" w:rsidRDefault="00692BC4">
            <w:r>
              <w:t>Outside of my business, I am unemployed (</w:t>
            </w:r>
            <w:r w:rsidR="3DAA282C">
              <w:t>e.g.</w:t>
            </w:r>
            <w:r>
              <w:t xml:space="preserve"> disabled, student, unable to find work, retired, laid off)</w:t>
            </w:r>
          </w:p>
        </w:tc>
      </w:tr>
      <w:tr w:rsidR="008740F3" w14:paraId="29340572" w14:textId="77777777" w:rsidTr="7958E268">
        <w:tc>
          <w:tcPr>
            <w:tcW w:w="792" w:type="dxa"/>
            <w:shd w:val="clear" w:color="auto" w:fill="auto"/>
          </w:tcPr>
          <w:p w14:paraId="03EFC391" w14:textId="77777777" w:rsidR="008740F3" w:rsidRDefault="00692BC4">
            <w:r>
              <w:t>❍</w:t>
            </w:r>
            <w:r>
              <w:rPr>
                <w:sz w:val="20"/>
                <w:vertAlign w:val="subscript"/>
              </w:rPr>
              <w:t xml:space="preserve">   98</w:t>
            </w:r>
          </w:p>
        </w:tc>
        <w:tc>
          <w:tcPr>
            <w:tcW w:w="9288" w:type="dxa"/>
            <w:shd w:val="clear" w:color="auto" w:fill="auto"/>
          </w:tcPr>
          <w:p w14:paraId="202E3F02" w14:textId="77777777" w:rsidR="008740F3" w:rsidRDefault="00692BC4">
            <w:r>
              <w:t>Don't know</w:t>
            </w:r>
          </w:p>
        </w:tc>
      </w:tr>
      <w:tr w:rsidR="008740F3" w14:paraId="44C87848" w14:textId="77777777" w:rsidTr="7958E268">
        <w:tc>
          <w:tcPr>
            <w:tcW w:w="792" w:type="dxa"/>
            <w:shd w:val="clear" w:color="auto" w:fill="auto"/>
          </w:tcPr>
          <w:p w14:paraId="4BC1B876" w14:textId="77777777" w:rsidR="008740F3" w:rsidRDefault="00692BC4">
            <w:r>
              <w:t>❍</w:t>
            </w:r>
            <w:r>
              <w:rPr>
                <w:sz w:val="20"/>
                <w:vertAlign w:val="subscript"/>
              </w:rPr>
              <w:t xml:space="preserve">   99</w:t>
            </w:r>
          </w:p>
        </w:tc>
        <w:tc>
          <w:tcPr>
            <w:tcW w:w="9288" w:type="dxa"/>
            <w:shd w:val="clear" w:color="auto" w:fill="auto"/>
          </w:tcPr>
          <w:p w14:paraId="61CE5CBC" w14:textId="77777777" w:rsidR="008740F3" w:rsidRDefault="00692BC4">
            <w:r>
              <w:t>Prefer not to answer</w:t>
            </w:r>
          </w:p>
        </w:tc>
      </w:tr>
    </w:tbl>
    <w:p w14:paraId="59BB2FC8" w14:textId="77777777" w:rsidR="008740F3" w:rsidRDefault="008740F3"/>
    <w:p w14:paraId="7D24EC63" w14:textId="77777777" w:rsidR="008740F3" w:rsidRDefault="00692BC4">
      <w:pPr>
        <w:keepNext/>
        <w:spacing w:after="40"/>
      </w:pPr>
      <w:r>
        <w:rPr>
          <w:b/>
        </w:rPr>
        <w:t>q16c</w:t>
      </w:r>
      <w:r>
        <w:rPr>
          <w:i/>
          <w:sz w:val="20"/>
        </w:rPr>
        <w:tab/>
        <w:t>Show if Q15 outside business (Q15 = 2,3)</w:t>
      </w:r>
    </w:p>
    <w:p w14:paraId="0C8D7EEA" w14:textId="77777777" w:rsidR="008740F3" w:rsidRDefault="00692BC4">
      <w:pPr>
        <w:keepNext/>
        <w:spacing w:after="0"/>
      </w:pPr>
      <w:r>
        <w:t>You indicated that you are either employed full-time or part-time in addition to your business. How would you describe your employment situation?</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3983FE1C" w14:textId="77777777">
        <w:tc>
          <w:tcPr>
            <w:tcW w:w="792" w:type="dxa"/>
            <w:shd w:val="clear" w:color="auto" w:fill="auto"/>
          </w:tcPr>
          <w:p w14:paraId="2B4A8EAE" w14:textId="77777777" w:rsidR="008740F3" w:rsidRDefault="00692BC4">
            <w:r>
              <w:t>❍</w:t>
            </w:r>
            <w:r>
              <w:rPr>
                <w:sz w:val="20"/>
                <w:vertAlign w:val="subscript"/>
              </w:rPr>
              <w:t xml:space="preserve">   1</w:t>
            </w:r>
          </w:p>
        </w:tc>
        <w:tc>
          <w:tcPr>
            <w:tcW w:w="9288" w:type="dxa"/>
            <w:shd w:val="clear" w:color="auto" w:fill="auto"/>
          </w:tcPr>
          <w:p w14:paraId="66508179" w14:textId="77777777" w:rsidR="008740F3" w:rsidRDefault="00692BC4">
            <w:r>
              <w:t>Primarily in-Person / On-Site (I travel to the location of the business or project-site for work)</w:t>
            </w:r>
          </w:p>
        </w:tc>
      </w:tr>
      <w:tr w:rsidR="008740F3" w14:paraId="21B7DC90" w14:textId="77777777">
        <w:tc>
          <w:tcPr>
            <w:tcW w:w="792" w:type="dxa"/>
            <w:shd w:val="clear" w:color="auto" w:fill="auto"/>
          </w:tcPr>
          <w:p w14:paraId="17B85B61" w14:textId="77777777" w:rsidR="008740F3" w:rsidRDefault="00692BC4">
            <w:r>
              <w:t>❍</w:t>
            </w:r>
            <w:r>
              <w:rPr>
                <w:sz w:val="20"/>
                <w:vertAlign w:val="subscript"/>
              </w:rPr>
              <w:t xml:space="preserve">   2</w:t>
            </w:r>
          </w:p>
        </w:tc>
        <w:tc>
          <w:tcPr>
            <w:tcW w:w="9288" w:type="dxa"/>
            <w:shd w:val="clear" w:color="auto" w:fill="auto"/>
          </w:tcPr>
          <w:p w14:paraId="16965E99" w14:textId="77777777" w:rsidR="008740F3" w:rsidRDefault="00692BC4">
            <w:r>
              <w:t>Hybrid (Sometimes I work from home)</w:t>
            </w:r>
          </w:p>
        </w:tc>
      </w:tr>
      <w:tr w:rsidR="008740F3" w14:paraId="0A32C117" w14:textId="77777777">
        <w:tc>
          <w:tcPr>
            <w:tcW w:w="792" w:type="dxa"/>
            <w:shd w:val="clear" w:color="auto" w:fill="auto"/>
          </w:tcPr>
          <w:p w14:paraId="25955702" w14:textId="77777777" w:rsidR="008740F3" w:rsidRDefault="00692BC4">
            <w:r>
              <w:t>❍</w:t>
            </w:r>
            <w:r>
              <w:rPr>
                <w:sz w:val="20"/>
                <w:vertAlign w:val="subscript"/>
              </w:rPr>
              <w:t xml:space="preserve">   3</w:t>
            </w:r>
          </w:p>
        </w:tc>
        <w:tc>
          <w:tcPr>
            <w:tcW w:w="9288" w:type="dxa"/>
            <w:shd w:val="clear" w:color="auto" w:fill="auto"/>
          </w:tcPr>
          <w:p w14:paraId="6D37A145" w14:textId="77777777" w:rsidR="008740F3" w:rsidRDefault="00692BC4">
            <w:r>
              <w:t>Primarily work from home</w:t>
            </w:r>
          </w:p>
        </w:tc>
      </w:tr>
      <w:tr w:rsidR="008740F3" w14:paraId="11D67EEF" w14:textId="77777777">
        <w:tc>
          <w:tcPr>
            <w:tcW w:w="792" w:type="dxa"/>
            <w:shd w:val="clear" w:color="auto" w:fill="auto"/>
          </w:tcPr>
          <w:p w14:paraId="58264DEB" w14:textId="77777777" w:rsidR="008740F3" w:rsidRDefault="00692BC4">
            <w:r>
              <w:t>❍</w:t>
            </w:r>
            <w:r>
              <w:rPr>
                <w:sz w:val="20"/>
                <w:vertAlign w:val="subscript"/>
              </w:rPr>
              <w:t xml:space="preserve">   98</w:t>
            </w:r>
          </w:p>
        </w:tc>
        <w:tc>
          <w:tcPr>
            <w:tcW w:w="9288" w:type="dxa"/>
            <w:shd w:val="clear" w:color="auto" w:fill="auto"/>
          </w:tcPr>
          <w:p w14:paraId="508823E9" w14:textId="77777777" w:rsidR="008740F3" w:rsidRDefault="00692BC4">
            <w:r>
              <w:t>Don't know</w:t>
            </w:r>
          </w:p>
        </w:tc>
      </w:tr>
      <w:tr w:rsidR="008740F3" w14:paraId="6EC0EE6C" w14:textId="77777777">
        <w:tc>
          <w:tcPr>
            <w:tcW w:w="792" w:type="dxa"/>
            <w:shd w:val="clear" w:color="auto" w:fill="auto"/>
          </w:tcPr>
          <w:p w14:paraId="6CD04FC4" w14:textId="77777777" w:rsidR="008740F3" w:rsidRDefault="00692BC4">
            <w:r>
              <w:t>❍</w:t>
            </w:r>
            <w:r>
              <w:rPr>
                <w:sz w:val="20"/>
                <w:vertAlign w:val="subscript"/>
              </w:rPr>
              <w:t xml:space="preserve">   99</w:t>
            </w:r>
          </w:p>
        </w:tc>
        <w:tc>
          <w:tcPr>
            <w:tcW w:w="9288" w:type="dxa"/>
            <w:shd w:val="clear" w:color="auto" w:fill="auto"/>
          </w:tcPr>
          <w:p w14:paraId="0E911435" w14:textId="77777777" w:rsidR="008740F3" w:rsidRDefault="00692BC4">
            <w:r>
              <w:t>Prefer not to answer</w:t>
            </w:r>
          </w:p>
        </w:tc>
      </w:tr>
    </w:tbl>
    <w:p w14:paraId="7A8795C6" w14:textId="77777777" w:rsidR="008740F3" w:rsidRDefault="008740F3"/>
    <w:p w14:paraId="3E89C68A" w14:textId="77777777" w:rsidR="008740F3" w:rsidRDefault="00692BC4">
      <w:pPr>
        <w:keepNext/>
        <w:spacing w:after="40"/>
      </w:pPr>
      <w:r>
        <w:rPr>
          <w:b/>
        </w:rPr>
        <w:lastRenderedPageBreak/>
        <w:t>q16d</w:t>
      </w:r>
      <w:r>
        <w:rPr>
          <w:i/>
          <w:sz w:val="20"/>
        </w:rPr>
        <w:tab/>
        <w:t>Show if q15 fulltime business (Q15 = 1)</w:t>
      </w:r>
    </w:p>
    <w:p w14:paraId="46926E7B" w14:textId="77777777" w:rsidR="008740F3" w:rsidRDefault="00692BC4">
      <w:pPr>
        <w:keepNext/>
        <w:spacing w:after="0"/>
      </w:pPr>
      <w:r>
        <w:t>Prior to being employed full-time at this business, were you previously employed part-time by your business?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419FBD43" w14:textId="77777777">
        <w:tc>
          <w:tcPr>
            <w:tcW w:w="792" w:type="dxa"/>
            <w:shd w:val="clear" w:color="auto" w:fill="auto"/>
          </w:tcPr>
          <w:p w14:paraId="7AA5300F" w14:textId="77777777" w:rsidR="008740F3" w:rsidRDefault="00692BC4">
            <w:r>
              <w:t>❍</w:t>
            </w:r>
            <w:r>
              <w:rPr>
                <w:sz w:val="20"/>
                <w:vertAlign w:val="subscript"/>
              </w:rPr>
              <w:t xml:space="preserve">   1</w:t>
            </w:r>
          </w:p>
        </w:tc>
        <w:tc>
          <w:tcPr>
            <w:tcW w:w="9288" w:type="dxa"/>
            <w:shd w:val="clear" w:color="auto" w:fill="auto"/>
          </w:tcPr>
          <w:p w14:paraId="2E31A550" w14:textId="77777777" w:rsidR="008740F3" w:rsidRDefault="00692BC4">
            <w:r>
              <w:t>Yes</w:t>
            </w:r>
          </w:p>
        </w:tc>
      </w:tr>
      <w:tr w:rsidR="008740F3" w14:paraId="35891E52" w14:textId="77777777">
        <w:tc>
          <w:tcPr>
            <w:tcW w:w="792" w:type="dxa"/>
            <w:shd w:val="clear" w:color="auto" w:fill="auto"/>
          </w:tcPr>
          <w:p w14:paraId="282C8CF5" w14:textId="77777777" w:rsidR="008740F3" w:rsidRDefault="00692BC4">
            <w:r>
              <w:t>❍</w:t>
            </w:r>
            <w:r>
              <w:rPr>
                <w:sz w:val="20"/>
                <w:vertAlign w:val="subscript"/>
              </w:rPr>
              <w:t xml:space="preserve">   2</w:t>
            </w:r>
          </w:p>
        </w:tc>
        <w:tc>
          <w:tcPr>
            <w:tcW w:w="9288" w:type="dxa"/>
            <w:shd w:val="clear" w:color="auto" w:fill="auto"/>
          </w:tcPr>
          <w:p w14:paraId="50284FC5" w14:textId="77777777" w:rsidR="008740F3" w:rsidRDefault="00692BC4">
            <w:r>
              <w:t>No</w:t>
            </w:r>
          </w:p>
        </w:tc>
      </w:tr>
      <w:tr w:rsidR="008740F3" w14:paraId="1059A7E0" w14:textId="77777777">
        <w:tc>
          <w:tcPr>
            <w:tcW w:w="792" w:type="dxa"/>
            <w:shd w:val="clear" w:color="auto" w:fill="auto"/>
          </w:tcPr>
          <w:p w14:paraId="685CFCE3" w14:textId="77777777" w:rsidR="008740F3" w:rsidRDefault="00692BC4">
            <w:r>
              <w:t>❍</w:t>
            </w:r>
            <w:r>
              <w:rPr>
                <w:sz w:val="20"/>
                <w:vertAlign w:val="subscript"/>
              </w:rPr>
              <w:t xml:space="preserve">   98</w:t>
            </w:r>
          </w:p>
        </w:tc>
        <w:tc>
          <w:tcPr>
            <w:tcW w:w="9288" w:type="dxa"/>
            <w:shd w:val="clear" w:color="auto" w:fill="auto"/>
          </w:tcPr>
          <w:p w14:paraId="525E8D25" w14:textId="77777777" w:rsidR="008740F3" w:rsidRDefault="00692BC4">
            <w:r>
              <w:t>Don't know</w:t>
            </w:r>
            <w:r>
              <w:rPr>
                <w:i/>
                <w:color w:val="A8A8A8"/>
                <w:sz w:val="20"/>
              </w:rPr>
              <w:tab/>
              <w:t>(Exclusive)</w:t>
            </w:r>
          </w:p>
        </w:tc>
      </w:tr>
      <w:tr w:rsidR="008740F3" w14:paraId="2715ACF6" w14:textId="77777777">
        <w:tc>
          <w:tcPr>
            <w:tcW w:w="792" w:type="dxa"/>
            <w:shd w:val="clear" w:color="auto" w:fill="auto"/>
          </w:tcPr>
          <w:p w14:paraId="5A89F146" w14:textId="77777777" w:rsidR="008740F3" w:rsidRDefault="00692BC4">
            <w:r>
              <w:t>❍</w:t>
            </w:r>
            <w:r>
              <w:rPr>
                <w:sz w:val="20"/>
                <w:vertAlign w:val="subscript"/>
              </w:rPr>
              <w:t xml:space="preserve">   99</w:t>
            </w:r>
          </w:p>
        </w:tc>
        <w:tc>
          <w:tcPr>
            <w:tcW w:w="9288" w:type="dxa"/>
            <w:shd w:val="clear" w:color="auto" w:fill="auto"/>
          </w:tcPr>
          <w:p w14:paraId="78F9ED68" w14:textId="77777777" w:rsidR="008740F3" w:rsidRDefault="00692BC4">
            <w:r>
              <w:t>Prefer not to answer</w:t>
            </w:r>
            <w:r>
              <w:rPr>
                <w:i/>
                <w:color w:val="A8A8A8"/>
                <w:sz w:val="20"/>
              </w:rPr>
              <w:tab/>
              <w:t>(Exclusive)</w:t>
            </w:r>
          </w:p>
        </w:tc>
      </w:tr>
    </w:tbl>
    <w:p w14:paraId="05992EB7" w14:textId="77777777" w:rsidR="008740F3" w:rsidRDefault="008740F3"/>
    <w:p w14:paraId="60A1D1AF" w14:textId="77777777" w:rsidR="008740F3" w:rsidRDefault="00692BC4">
      <w:pPr>
        <w:keepNext/>
        <w:spacing w:after="40"/>
      </w:pPr>
      <w:r w:rsidRPr="7958E268">
        <w:rPr>
          <w:b/>
          <w:bCs/>
        </w:rPr>
        <w:t>q16bb</w:t>
      </w:r>
      <w:r>
        <w:tab/>
      </w:r>
      <w:r w:rsidRPr="7958E268">
        <w:rPr>
          <w:i/>
          <w:iCs/>
          <w:sz w:val="20"/>
          <w:szCs w:val="20"/>
        </w:rPr>
        <w:t xml:space="preserve">Show if q15 not </w:t>
      </w:r>
      <w:bookmarkStart w:id="48" w:name="_Int_k4pYAxKy"/>
      <w:proofErr w:type="gramStart"/>
      <w:r w:rsidRPr="7958E268">
        <w:rPr>
          <w:i/>
          <w:iCs/>
          <w:sz w:val="20"/>
          <w:szCs w:val="20"/>
        </w:rPr>
        <w:t>full time</w:t>
      </w:r>
      <w:bookmarkEnd w:id="48"/>
      <w:proofErr w:type="gramEnd"/>
      <w:r w:rsidRPr="7958E268">
        <w:rPr>
          <w:i/>
          <w:iCs/>
          <w:sz w:val="20"/>
          <w:szCs w:val="20"/>
        </w:rPr>
        <w:t xml:space="preserve"> business (Q15 = 2,3,4,5)</w:t>
      </w:r>
    </w:p>
    <w:p w14:paraId="3AF6110C" w14:textId="77777777" w:rsidR="008740F3" w:rsidRDefault="00692BC4">
      <w:pPr>
        <w:keepNext/>
        <w:spacing w:after="0"/>
      </w:pPr>
      <w:r>
        <w:t>At any point in the past have you been fully employed by your business?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58D99AAF" w14:textId="77777777">
        <w:tc>
          <w:tcPr>
            <w:tcW w:w="792" w:type="dxa"/>
            <w:shd w:val="clear" w:color="auto" w:fill="auto"/>
          </w:tcPr>
          <w:p w14:paraId="0CF8D779" w14:textId="77777777" w:rsidR="008740F3" w:rsidRDefault="00692BC4">
            <w:r>
              <w:t>❍</w:t>
            </w:r>
            <w:r>
              <w:rPr>
                <w:sz w:val="20"/>
                <w:vertAlign w:val="subscript"/>
              </w:rPr>
              <w:t xml:space="preserve">   1</w:t>
            </w:r>
          </w:p>
        </w:tc>
        <w:tc>
          <w:tcPr>
            <w:tcW w:w="9288" w:type="dxa"/>
            <w:shd w:val="clear" w:color="auto" w:fill="auto"/>
          </w:tcPr>
          <w:p w14:paraId="416EF5D4" w14:textId="77777777" w:rsidR="008740F3" w:rsidRDefault="00692BC4">
            <w:r>
              <w:t>Yes</w:t>
            </w:r>
          </w:p>
        </w:tc>
      </w:tr>
      <w:tr w:rsidR="008740F3" w14:paraId="393FD4E3" w14:textId="77777777">
        <w:tc>
          <w:tcPr>
            <w:tcW w:w="792" w:type="dxa"/>
            <w:shd w:val="clear" w:color="auto" w:fill="auto"/>
          </w:tcPr>
          <w:p w14:paraId="2F100F28" w14:textId="77777777" w:rsidR="008740F3" w:rsidRDefault="00692BC4">
            <w:r>
              <w:t>❍</w:t>
            </w:r>
            <w:r>
              <w:rPr>
                <w:sz w:val="20"/>
                <w:vertAlign w:val="subscript"/>
              </w:rPr>
              <w:t xml:space="preserve">   2</w:t>
            </w:r>
          </w:p>
        </w:tc>
        <w:tc>
          <w:tcPr>
            <w:tcW w:w="9288" w:type="dxa"/>
            <w:shd w:val="clear" w:color="auto" w:fill="auto"/>
          </w:tcPr>
          <w:p w14:paraId="1622345F" w14:textId="77777777" w:rsidR="008740F3" w:rsidRDefault="00692BC4">
            <w:r>
              <w:t>No</w:t>
            </w:r>
          </w:p>
        </w:tc>
      </w:tr>
      <w:tr w:rsidR="008740F3" w14:paraId="0F24C9FA" w14:textId="77777777">
        <w:tc>
          <w:tcPr>
            <w:tcW w:w="792" w:type="dxa"/>
            <w:shd w:val="clear" w:color="auto" w:fill="auto"/>
          </w:tcPr>
          <w:p w14:paraId="60D6E107" w14:textId="77777777" w:rsidR="008740F3" w:rsidRDefault="00692BC4">
            <w:r>
              <w:t>❍</w:t>
            </w:r>
            <w:r>
              <w:rPr>
                <w:sz w:val="20"/>
                <w:vertAlign w:val="subscript"/>
              </w:rPr>
              <w:t xml:space="preserve">   98</w:t>
            </w:r>
          </w:p>
        </w:tc>
        <w:tc>
          <w:tcPr>
            <w:tcW w:w="9288" w:type="dxa"/>
            <w:shd w:val="clear" w:color="auto" w:fill="auto"/>
          </w:tcPr>
          <w:p w14:paraId="2E83BE35" w14:textId="77777777" w:rsidR="008740F3" w:rsidRDefault="00692BC4">
            <w:r>
              <w:t>Don't know</w:t>
            </w:r>
            <w:r>
              <w:rPr>
                <w:i/>
                <w:color w:val="A8A8A8"/>
                <w:sz w:val="20"/>
              </w:rPr>
              <w:tab/>
              <w:t>(Exclusive)</w:t>
            </w:r>
          </w:p>
        </w:tc>
      </w:tr>
      <w:tr w:rsidR="008740F3" w14:paraId="22B64DCF" w14:textId="77777777">
        <w:tc>
          <w:tcPr>
            <w:tcW w:w="792" w:type="dxa"/>
            <w:shd w:val="clear" w:color="auto" w:fill="auto"/>
          </w:tcPr>
          <w:p w14:paraId="116543AE" w14:textId="77777777" w:rsidR="008740F3" w:rsidRDefault="00692BC4">
            <w:r>
              <w:t>❍</w:t>
            </w:r>
            <w:r>
              <w:rPr>
                <w:sz w:val="20"/>
                <w:vertAlign w:val="subscript"/>
              </w:rPr>
              <w:t xml:space="preserve">   99</w:t>
            </w:r>
          </w:p>
        </w:tc>
        <w:tc>
          <w:tcPr>
            <w:tcW w:w="9288" w:type="dxa"/>
            <w:shd w:val="clear" w:color="auto" w:fill="auto"/>
          </w:tcPr>
          <w:p w14:paraId="74E2251A" w14:textId="77777777" w:rsidR="008740F3" w:rsidRDefault="00692BC4">
            <w:r>
              <w:t>Prefer not to answer</w:t>
            </w:r>
            <w:r>
              <w:rPr>
                <w:i/>
                <w:color w:val="A8A8A8"/>
                <w:sz w:val="20"/>
              </w:rPr>
              <w:tab/>
              <w:t>(Exclusive)</w:t>
            </w:r>
          </w:p>
        </w:tc>
      </w:tr>
    </w:tbl>
    <w:p w14:paraId="46D3BF50" w14:textId="77777777" w:rsidR="008740F3" w:rsidRDefault="008740F3"/>
    <w:p w14:paraId="445F33FB" w14:textId="77777777" w:rsidR="008740F3" w:rsidRDefault="00692BC4">
      <w:pPr>
        <w:keepNext/>
        <w:spacing w:after="40"/>
      </w:pPr>
      <w:r>
        <w:rPr>
          <w:b/>
        </w:rPr>
        <w:t>q11i</w:t>
      </w:r>
    </w:p>
    <w:p w14:paraId="135A0ECF" w14:textId="77777777" w:rsidR="008740F3" w:rsidRDefault="00692BC4">
      <w:pPr>
        <w:keepNext/>
        <w:spacing w:after="0"/>
      </w:pPr>
      <w:r>
        <w:t>Approximately what percentage of your household income comes from your business?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0F1C0F24" w14:textId="77777777">
        <w:tc>
          <w:tcPr>
            <w:tcW w:w="792" w:type="dxa"/>
            <w:shd w:val="clear" w:color="auto" w:fill="auto"/>
          </w:tcPr>
          <w:p w14:paraId="00F6E0E3" w14:textId="77777777" w:rsidR="008740F3" w:rsidRDefault="00692BC4">
            <w:r>
              <w:t>❍</w:t>
            </w:r>
            <w:r>
              <w:rPr>
                <w:sz w:val="20"/>
                <w:vertAlign w:val="subscript"/>
              </w:rPr>
              <w:t xml:space="preserve">   1</w:t>
            </w:r>
          </w:p>
        </w:tc>
        <w:tc>
          <w:tcPr>
            <w:tcW w:w="9288" w:type="dxa"/>
            <w:shd w:val="clear" w:color="auto" w:fill="auto"/>
          </w:tcPr>
          <w:p w14:paraId="1A1E1519" w14:textId="77777777" w:rsidR="008740F3" w:rsidRDefault="00692BC4">
            <w:r>
              <w:t>0% - 25%</w:t>
            </w:r>
          </w:p>
        </w:tc>
      </w:tr>
      <w:tr w:rsidR="008740F3" w14:paraId="4080579C" w14:textId="77777777">
        <w:tc>
          <w:tcPr>
            <w:tcW w:w="792" w:type="dxa"/>
            <w:shd w:val="clear" w:color="auto" w:fill="auto"/>
          </w:tcPr>
          <w:p w14:paraId="427D99C1" w14:textId="77777777" w:rsidR="008740F3" w:rsidRDefault="00692BC4">
            <w:r>
              <w:t>❍</w:t>
            </w:r>
            <w:r>
              <w:rPr>
                <w:sz w:val="20"/>
                <w:vertAlign w:val="subscript"/>
              </w:rPr>
              <w:t xml:space="preserve">   2</w:t>
            </w:r>
          </w:p>
        </w:tc>
        <w:tc>
          <w:tcPr>
            <w:tcW w:w="9288" w:type="dxa"/>
            <w:shd w:val="clear" w:color="auto" w:fill="auto"/>
          </w:tcPr>
          <w:p w14:paraId="67804FC0" w14:textId="77777777" w:rsidR="008740F3" w:rsidRDefault="00692BC4">
            <w:r>
              <w:t>26% - 50%</w:t>
            </w:r>
          </w:p>
        </w:tc>
      </w:tr>
      <w:tr w:rsidR="008740F3" w14:paraId="5CA2CE22" w14:textId="77777777">
        <w:tc>
          <w:tcPr>
            <w:tcW w:w="792" w:type="dxa"/>
            <w:shd w:val="clear" w:color="auto" w:fill="auto"/>
          </w:tcPr>
          <w:p w14:paraId="16ADD3DE" w14:textId="77777777" w:rsidR="008740F3" w:rsidRDefault="00692BC4">
            <w:r>
              <w:t>❍</w:t>
            </w:r>
            <w:r>
              <w:rPr>
                <w:sz w:val="20"/>
                <w:vertAlign w:val="subscript"/>
              </w:rPr>
              <w:t xml:space="preserve">   3</w:t>
            </w:r>
          </w:p>
        </w:tc>
        <w:tc>
          <w:tcPr>
            <w:tcW w:w="9288" w:type="dxa"/>
            <w:shd w:val="clear" w:color="auto" w:fill="auto"/>
          </w:tcPr>
          <w:p w14:paraId="25A5971C" w14:textId="77777777" w:rsidR="008740F3" w:rsidRDefault="00692BC4">
            <w:r>
              <w:t>51% - 75%</w:t>
            </w:r>
          </w:p>
        </w:tc>
      </w:tr>
      <w:tr w:rsidR="008740F3" w14:paraId="2E57136B" w14:textId="77777777">
        <w:tc>
          <w:tcPr>
            <w:tcW w:w="792" w:type="dxa"/>
            <w:shd w:val="clear" w:color="auto" w:fill="auto"/>
          </w:tcPr>
          <w:p w14:paraId="6CCADAB2" w14:textId="77777777" w:rsidR="008740F3" w:rsidRDefault="00692BC4">
            <w:r>
              <w:t>❍</w:t>
            </w:r>
            <w:r>
              <w:rPr>
                <w:sz w:val="20"/>
                <w:vertAlign w:val="subscript"/>
              </w:rPr>
              <w:t xml:space="preserve">   4</w:t>
            </w:r>
          </w:p>
        </w:tc>
        <w:tc>
          <w:tcPr>
            <w:tcW w:w="9288" w:type="dxa"/>
            <w:shd w:val="clear" w:color="auto" w:fill="auto"/>
          </w:tcPr>
          <w:p w14:paraId="3D34D188" w14:textId="77777777" w:rsidR="008740F3" w:rsidRDefault="00692BC4">
            <w:r>
              <w:t>76% - 100%</w:t>
            </w:r>
          </w:p>
        </w:tc>
      </w:tr>
      <w:tr w:rsidR="008740F3" w14:paraId="60602476" w14:textId="77777777">
        <w:tc>
          <w:tcPr>
            <w:tcW w:w="792" w:type="dxa"/>
            <w:shd w:val="clear" w:color="auto" w:fill="auto"/>
          </w:tcPr>
          <w:p w14:paraId="5D90AE82" w14:textId="77777777" w:rsidR="008740F3" w:rsidRDefault="00692BC4">
            <w:r>
              <w:t>❍</w:t>
            </w:r>
            <w:r>
              <w:rPr>
                <w:sz w:val="20"/>
                <w:vertAlign w:val="subscript"/>
              </w:rPr>
              <w:t xml:space="preserve">   98</w:t>
            </w:r>
          </w:p>
        </w:tc>
        <w:tc>
          <w:tcPr>
            <w:tcW w:w="9288" w:type="dxa"/>
            <w:shd w:val="clear" w:color="auto" w:fill="auto"/>
          </w:tcPr>
          <w:p w14:paraId="1283ABBD" w14:textId="77777777" w:rsidR="008740F3" w:rsidRDefault="00692BC4">
            <w:r>
              <w:t>Don't know</w:t>
            </w:r>
          </w:p>
        </w:tc>
      </w:tr>
      <w:tr w:rsidR="008740F3" w14:paraId="773B7B75" w14:textId="77777777">
        <w:tc>
          <w:tcPr>
            <w:tcW w:w="792" w:type="dxa"/>
            <w:shd w:val="clear" w:color="auto" w:fill="auto"/>
          </w:tcPr>
          <w:p w14:paraId="6363A28C" w14:textId="77777777" w:rsidR="008740F3" w:rsidRDefault="00692BC4">
            <w:r>
              <w:t>❍</w:t>
            </w:r>
            <w:r>
              <w:rPr>
                <w:sz w:val="20"/>
                <w:vertAlign w:val="subscript"/>
              </w:rPr>
              <w:t xml:space="preserve">   99</w:t>
            </w:r>
          </w:p>
        </w:tc>
        <w:tc>
          <w:tcPr>
            <w:tcW w:w="9288" w:type="dxa"/>
            <w:shd w:val="clear" w:color="auto" w:fill="auto"/>
          </w:tcPr>
          <w:p w14:paraId="005FD358" w14:textId="77777777" w:rsidR="008740F3" w:rsidRDefault="00692BC4">
            <w:r>
              <w:t>Prefer not to answer</w:t>
            </w:r>
          </w:p>
        </w:tc>
      </w:tr>
    </w:tbl>
    <w:p w14:paraId="3FFC22F4" w14:textId="77777777" w:rsidR="008740F3" w:rsidRDefault="008740F3"/>
    <w:p w14:paraId="46D5BEA3" w14:textId="77777777" w:rsidR="008740F3" w:rsidRDefault="00692BC4">
      <w:pPr>
        <w:keepNext/>
        <w:spacing w:after="40"/>
      </w:pPr>
      <w:r>
        <w:rPr>
          <w:b/>
        </w:rPr>
        <w:t>Q15b</w:t>
      </w:r>
      <w:r>
        <w:rPr>
          <w:i/>
          <w:sz w:val="20"/>
        </w:rPr>
        <w:tab/>
        <w:t>Show if Q15 unemployed (Q15 = 5)</w:t>
      </w:r>
    </w:p>
    <w:p w14:paraId="10FF3E72" w14:textId="77777777" w:rsidR="008740F3" w:rsidRDefault="00692BC4">
      <w:pPr>
        <w:keepNext/>
        <w:spacing w:after="0"/>
      </w:pPr>
      <w:r>
        <w:t>You indicated that outside of your business, you are unemployed.  Were you recently laid off?</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46C59556" w14:textId="77777777">
        <w:tc>
          <w:tcPr>
            <w:tcW w:w="792" w:type="dxa"/>
            <w:shd w:val="clear" w:color="auto" w:fill="auto"/>
          </w:tcPr>
          <w:p w14:paraId="2B0B5CFA" w14:textId="77777777" w:rsidR="008740F3" w:rsidRDefault="00692BC4">
            <w:r>
              <w:t>❍</w:t>
            </w:r>
            <w:r>
              <w:rPr>
                <w:sz w:val="20"/>
                <w:vertAlign w:val="subscript"/>
              </w:rPr>
              <w:t xml:space="preserve">   1</w:t>
            </w:r>
          </w:p>
        </w:tc>
        <w:tc>
          <w:tcPr>
            <w:tcW w:w="9288" w:type="dxa"/>
            <w:shd w:val="clear" w:color="auto" w:fill="auto"/>
          </w:tcPr>
          <w:p w14:paraId="6DFABA2F" w14:textId="77777777" w:rsidR="008740F3" w:rsidRDefault="00692BC4">
            <w:r>
              <w:t>No</w:t>
            </w:r>
          </w:p>
        </w:tc>
      </w:tr>
      <w:tr w:rsidR="008740F3" w14:paraId="211AFA63" w14:textId="77777777">
        <w:tc>
          <w:tcPr>
            <w:tcW w:w="792" w:type="dxa"/>
            <w:shd w:val="clear" w:color="auto" w:fill="auto"/>
          </w:tcPr>
          <w:p w14:paraId="24FECC40" w14:textId="77777777" w:rsidR="008740F3" w:rsidRDefault="00692BC4">
            <w:r>
              <w:t>❍</w:t>
            </w:r>
            <w:r>
              <w:rPr>
                <w:sz w:val="20"/>
                <w:vertAlign w:val="subscript"/>
              </w:rPr>
              <w:t xml:space="preserve">   2</w:t>
            </w:r>
          </w:p>
        </w:tc>
        <w:tc>
          <w:tcPr>
            <w:tcW w:w="9288" w:type="dxa"/>
            <w:shd w:val="clear" w:color="auto" w:fill="auto"/>
          </w:tcPr>
          <w:p w14:paraId="5DEE7C14" w14:textId="77777777" w:rsidR="008740F3" w:rsidRDefault="00692BC4">
            <w:r>
              <w:t>Yes, within the last 3 months</w:t>
            </w:r>
          </w:p>
        </w:tc>
      </w:tr>
      <w:tr w:rsidR="008740F3" w14:paraId="409AC6B7" w14:textId="77777777">
        <w:tc>
          <w:tcPr>
            <w:tcW w:w="792" w:type="dxa"/>
            <w:shd w:val="clear" w:color="auto" w:fill="auto"/>
          </w:tcPr>
          <w:p w14:paraId="230469C1" w14:textId="77777777" w:rsidR="008740F3" w:rsidRDefault="00692BC4">
            <w:r>
              <w:t>❍</w:t>
            </w:r>
            <w:r>
              <w:rPr>
                <w:sz w:val="20"/>
                <w:vertAlign w:val="subscript"/>
              </w:rPr>
              <w:t xml:space="preserve">   3</w:t>
            </w:r>
          </w:p>
        </w:tc>
        <w:tc>
          <w:tcPr>
            <w:tcW w:w="9288" w:type="dxa"/>
            <w:shd w:val="clear" w:color="auto" w:fill="auto"/>
          </w:tcPr>
          <w:p w14:paraId="7B59D705" w14:textId="77777777" w:rsidR="008740F3" w:rsidRDefault="00692BC4">
            <w:r>
              <w:t>Yes, within the last 6 months</w:t>
            </w:r>
          </w:p>
        </w:tc>
      </w:tr>
      <w:tr w:rsidR="008740F3" w14:paraId="57A583BF" w14:textId="77777777">
        <w:tc>
          <w:tcPr>
            <w:tcW w:w="792" w:type="dxa"/>
            <w:shd w:val="clear" w:color="auto" w:fill="auto"/>
          </w:tcPr>
          <w:p w14:paraId="0CC6238A" w14:textId="77777777" w:rsidR="008740F3" w:rsidRDefault="00692BC4">
            <w:r>
              <w:t>❍</w:t>
            </w:r>
            <w:r>
              <w:rPr>
                <w:sz w:val="20"/>
                <w:vertAlign w:val="subscript"/>
              </w:rPr>
              <w:t xml:space="preserve">   4</w:t>
            </w:r>
          </w:p>
        </w:tc>
        <w:tc>
          <w:tcPr>
            <w:tcW w:w="9288" w:type="dxa"/>
            <w:shd w:val="clear" w:color="auto" w:fill="auto"/>
          </w:tcPr>
          <w:p w14:paraId="284E1C6F" w14:textId="77777777" w:rsidR="008740F3" w:rsidRDefault="00692BC4">
            <w:r>
              <w:t>Yes, within the last 9 months</w:t>
            </w:r>
          </w:p>
        </w:tc>
      </w:tr>
      <w:tr w:rsidR="008740F3" w14:paraId="478811E0" w14:textId="77777777">
        <w:tc>
          <w:tcPr>
            <w:tcW w:w="792" w:type="dxa"/>
            <w:shd w:val="clear" w:color="auto" w:fill="auto"/>
          </w:tcPr>
          <w:p w14:paraId="03BC23C9" w14:textId="77777777" w:rsidR="008740F3" w:rsidRDefault="00692BC4">
            <w:r>
              <w:t>❍</w:t>
            </w:r>
            <w:r>
              <w:rPr>
                <w:sz w:val="20"/>
                <w:vertAlign w:val="subscript"/>
              </w:rPr>
              <w:t xml:space="preserve">   5</w:t>
            </w:r>
          </w:p>
        </w:tc>
        <w:tc>
          <w:tcPr>
            <w:tcW w:w="9288" w:type="dxa"/>
            <w:shd w:val="clear" w:color="auto" w:fill="auto"/>
          </w:tcPr>
          <w:p w14:paraId="63B590FC" w14:textId="77777777" w:rsidR="008740F3" w:rsidRDefault="00692BC4">
            <w:r>
              <w:t>Yes, within the last 12 months</w:t>
            </w:r>
          </w:p>
        </w:tc>
      </w:tr>
      <w:tr w:rsidR="008740F3" w14:paraId="000FC949" w14:textId="77777777">
        <w:tc>
          <w:tcPr>
            <w:tcW w:w="792" w:type="dxa"/>
            <w:shd w:val="clear" w:color="auto" w:fill="auto"/>
          </w:tcPr>
          <w:p w14:paraId="4A22A1A8" w14:textId="77777777" w:rsidR="008740F3" w:rsidRDefault="00692BC4">
            <w:r>
              <w:t>❍</w:t>
            </w:r>
            <w:r>
              <w:rPr>
                <w:sz w:val="20"/>
                <w:vertAlign w:val="subscript"/>
              </w:rPr>
              <w:t xml:space="preserve">   98</w:t>
            </w:r>
          </w:p>
        </w:tc>
        <w:tc>
          <w:tcPr>
            <w:tcW w:w="9288" w:type="dxa"/>
            <w:shd w:val="clear" w:color="auto" w:fill="auto"/>
          </w:tcPr>
          <w:p w14:paraId="2DA0775C" w14:textId="77777777" w:rsidR="008740F3" w:rsidRDefault="00692BC4">
            <w:r>
              <w:t>Don't know</w:t>
            </w:r>
          </w:p>
        </w:tc>
      </w:tr>
      <w:tr w:rsidR="008740F3" w14:paraId="75E23FD8" w14:textId="77777777">
        <w:tc>
          <w:tcPr>
            <w:tcW w:w="792" w:type="dxa"/>
            <w:shd w:val="clear" w:color="auto" w:fill="auto"/>
          </w:tcPr>
          <w:p w14:paraId="78A9A638" w14:textId="77777777" w:rsidR="008740F3" w:rsidRDefault="00692BC4">
            <w:r>
              <w:t>❍</w:t>
            </w:r>
            <w:r>
              <w:rPr>
                <w:sz w:val="20"/>
                <w:vertAlign w:val="subscript"/>
              </w:rPr>
              <w:t xml:space="preserve">   99</w:t>
            </w:r>
          </w:p>
        </w:tc>
        <w:tc>
          <w:tcPr>
            <w:tcW w:w="9288" w:type="dxa"/>
            <w:shd w:val="clear" w:color="auto" w:fill="auto"/>
          </w:tcPr>
          <w:p w14:paraId="1F5AB519" w14:textId="77777777" w:rsidR="008740F3" w:rsidRDefault="00692BC4">
            <w:r>
              <w:t>Prefer not to answer</w:t>
            </w:r>
          </w:p>
        </w:tc>
      </w:tr>
    </w:tbl>
    <w:p w14:paraId="03B8316A" w14:textId="77777777" w:rsidR="008740F3" w:rsidRDefault="008740F3"/>
    <w:p w14:paraId="4C4C715F" w14:textId="77777777" w:rsidR="008740F3" w:rsidRDefault="00692BC4">
      <w:pPr>
        <w:keepNext/>
        <w:spacing w:after="40"/>
      </w:pPr>
      <w:r>
        <w:rPr>
          <w:b/>
        </w:rPr>
        <w:lastRenderedPageBreak/>
        <w:t>Q92</w:t>
      </w:r>
    </w:p>
    <w:p w14:paraId="2BA61664" w14:textId="77777777" w:rsidR="008740F3" w:rsidRDefault="00692BC4">
      <w:pPr>
        <w:keepNext/>
        <w:spacing w:after="0"/>
      </w:pPr>
      <w:r>
        <w:t xml:space="preserve">What business tasks have you previously hired/paid someone to help you with? </w:t>
      </w:r>
      <w:r>
        <w:br/>
      </w:r>
    </w:p>
    <w:p w14:paraId="1DB5BBBE" w14:textId="77777777" w:rsidR="008740F3" w:rsidRDefault="00692BC4">
      <w:pPr>
        <w:keepNext/>
        <w:spacing w:after="0"/>
      </w:pPr>
      <w:r>
        <w:rPr>
          <w:i/>
          <w:color w:val="A8A8A8"/>
          <w:sz w:val="20"/>
        </w:rPr>
        <w:t>Select all that apply</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28BED657" w14:textId="77777777" w:rsidTr="22C71B55">
        <w:tc>
          <w:tcPr>
            <w:tcW w:w="792" w:type="dxa"/>
            <w:shd w:val="clear" w:color="auto" w:fill="auto"/>
          </w:tcPr>
          <w:p w14:paraId="5FF03174" w14:textId="77777777" w:rsidR="008740F3" w:rsidRDefault="00692BC4">
            <w:r>
              <w:t>❑</w:t>
            </w:r>
            <w:r>
              <w:rPr>
                <w:sz w:val="20"/>
                <w:vertAlign w:val="subscript"/>
              </w:rPr>
              <w:t xml:space="preserve">   1</w:t>
            </w:r>
          </w:p>
        </w:tc>
        <w:tc>
          <w:tcPr>
            <w:tcW w:w="9288" w:type="dxa"/>
            <w:shd w:val="clear" w:color="auto" w:fill="auto"/>
          </w:tcPr>
          <w:p w14:paraId="1CA60948" w14:textId="77777777" w:rsidR="008740F3" w:rsidRDefault="00692BC4">
            <w:r>
              <w:t>Getting business or market insights from data (summarizing my business performance, performing a market trend analysis, etc.) *</w:t>
            </w:r>
          </w:p>
        </w:tc>
      </w:tr>
      <w:tr w:rsidR="008740F3" w14:paraId="10E1FE18" w14:textId="77777777" w:rsidTr="22C71B55">
        <w:tc>
          <w:tcPr>
            <w:tcW w:w="792" w:type="dxa"/>
            <w:shd w:val="clear" w:color="auto" w:fill="auto"/>
          </w:tcPr>
          <w:p w14:paraId="3C319083" w14:textId="77777777" w:rsidR="008740F3" w:rsidRDefault="00692BC4">
            <w:r>
              <w:t>❑</w:t>
            </w:r>
            <w:r>
              <w:rPr>
                <w:sz w:val="20"/>
                <w:vertAlign w:val="subscript"/>
              </w:rPr>
              <w:t xml:space="preserve">   2</w:t>
            </w:r>
          </w:p>
        </w:tc>
        <w:tc>
          <w:tcPr>
            <w:tcW w:w="9288" w:type="dxa"/>
            <w:shd w:val="clear" w:color="auto" w:fill="auto"/>
          </w:tcPr>
          <w:p w14:paraId="5481C150" w14:textId="77777777" w:rsidR="008740F3" w:rsidRDefault="00692BC4">
            <w:r>
              <w:t>Generating recommendations or strategies for my marketing or operations *</w:t>
            </w:r>
          </w:p>
        </w:tc>
      </w:tr>
      <w:tr w:rsidR="008740F3" w14:paraId="4D1312B0" w14:textId="77777777" w:rsidTr="22C71B55">
        <w:tc>
          <w:tcPr>
            <w:tcW w:w="792" w:type="dxa"/>
            <w:shd w:val="clear" w:color="auto" w:fill="auto"/>
          </w:tcPr>
          <w:p w14:paraId="48DDA500" w14:textId="77777777" w:rsidR="008740F3" w:rsidRDefault="00692BC4">
            <w:r>
              <w:t>❑</w:t>
            </w:r>
            <w:r>
              <w:rPr>
                <w:sz w:val="20"/>
                <w:vertAlign w:val="subscript"/>
              </w:rPr>
              <w:t xml:space="preserve">   3</w:t>
            </w:r>
          </w:p>
        </w:tc>
        <w:tc>
          <w:tcPr>
            <w:tcW w:w="9288" w:type="dxa"/>
            <w:shd w:val="clear" w:color="auto" w:fill="auto"/>
          </w:tcPr>
          <w:p w14:paraId="7A0FD95F" w14:textId="77777777" w:rsidR="008740F3" w:rsidRDefault="00692BC4">
            <w:r>
              <w:t>Writing content for me *</w:t>
            </w:r>
          </w:p>
        </w:tc>
      </w:tr>
      <w:tr w:rsidR="008740F3" w14:paraId="16189EF7" w14:textId="77777777" w:rsidTr="22C71B55">
        <w:tc>
          <w:tcPr>
            <w:tcW w:w="792" w:type="dxa"/>
            <w:shd w:val="clear" w:color="auto" w:fill="auto"/>
          </w:tcPr>
          <w:p w14:paraId="6FC0C978" w14:textId="77777777" w:rsidR="008740F3" w:rsidRDefault="00692BC4">
            <w:r>
              <w:t>❑</w:t>
            </w:r>
            <w:r>
              <w:rPr>
                <w:sz w:val="20"/>
                <w:vertAlign w:val="subscript"/>
              </w:rPr>
              <w:t xml:space="preserve">   4</w:t>
            </w:r>
          </w:p>
        </w:tc>
        <w:tc>
          <w:tcPr>
            <w:tcW w:w="9288" w:type="dxa"/>
            <w:shd w:val="clear" w:color="auto" w:fill="auto"/>
          </w:tcPr>
          <w:p w14:paraId="51FDF123" w14:textId="77777777" w:rsidR="008740F3" w:rsidRDefault="00692BC4">
            <w:r>
              <w:t>Creating or editing multimedia content (videos, graphics, audio) *</w:t>
            </w:r>
          </w:p>
        </w:tc>
      </w:tr>
      <w:tr w:rsidR="008740F3" w14:paraId="7FCDD587" w14:textId="77777777" w:rsidTr="22C71B55">
        <w:tc>
          <w:tcPr>
            <w:tcW w:w="792" w:type="dxa"/>
            <w:shd w:val="clear" w:color="auto" w:fill="auto"/>
          </w:tcPr>
          <w:p w14:paraId="499715A3" w14:textId="77777777" w:rsidR="008740F3" w:rsidRDefault="00692BC4">
            <w:r>
              <w:t>❑</w:t>
            </w:r>
            <w:r>
              <w:rPr>
                <w:sz w:val="20"/>
                <w:vertAlign w:val="subscript"/>
              </w:rPr>
              <w:t xml:space="preserve">   5</w:t>
            </w:r>
          </w:p>
        </w:tc>
        <w:tc>
          <w:tcPr>
            <w:tcW w:w="9288" w:type="dxa"/>
            <w:shd w:val="clear" w:color="auto" w:fill="auto"/>
          </w:tcPr>
          <w:p w14:paraId="4425F8FD" w14:textId="77777777" w:rsidR="008740F3" w:rsidRDefault="00692BC4">
            <w:r>
              <w:t>Summarizing information or text *</w:t>
            </w:r>
          </w:p>
        </w:tc>
      </w:tr>
      <w:tr w:rsidR="008740F3" w14:paraId="36656564" w14:textId="77777777" w:rsidTr="22C71B55">
        <w:tc>
          <w:tcPr>
            <w:tcW w:w="792" w:type="dxa"/>
            <w:shd w:val="clear" w:color="auto" w:fill="auto"/>
          </w:tcPr>
          <w:p w14:paraId="16859129" w14:textId="77777777" w:rsidR="008740F3" w:rsidRDefault="00692BC4">
            <w:r>
              <w:t>❑</w:t>
            </w:r>
            <w:r>
              <w:rPr>
                <w:sz w:val="20"/>
                <w:vertAlign w:val="subscript"/>
              </w:rPr>
              <w:t xml:space="preserve">   6</w:t>
            </w:r>
          </w:p>
        </w:tc>
        <w:tc>
          <w:tcPr>
            <w:tcW w:w="9288" w:type="dxa"/>
            <w:shd w:val="clear" w:color="auto" w:fill="auto"/>
          </w:tcPr>
          <w:p w14:paraId="1D1E81C7" w14:textId="77777777" w:rsidR="008740F3" w:rsidRDefault="00692BC4">
            <w:r>
              <w:t>Writing computer code *</w:t>
            </w:r>
          </w:p>
        </w:tc>
      </w:tr>
      <w:tr w:rsidR="008740F3" w14:paraId="3320088C" w14:textId="77777777" w:rsidTr="22C71B55">
        <w:tc>
          <w:tcPr>
            <w:tcW w:w="792" w:type="dxa"/>
            <w:shd w:val="clear" w:color="auto" w:fill="auto"/>
          </w:tcPr>
          <w:p w14:paraId="6AEF8CB6" w14:textId="77777777" w:rsidR="008740F3" w:rsidRDefault="00692BC4">
            <w:r>
              <w:t>❑</w:t>
            </w:r>
            <w:r>
              <w:rPr>
                <w:sz w:val="20"/>
                <w:vertAlign w:val="subscript"/>
              </w:rPr>
              <w:t xml:space="preserve">   7</w:t>
            </w:r>
          </w:p>
        </w:tc>
        <w:tc>
          <w:tcPr>
            <w:tcW w:w="9288" w:type="dxa"/>
            <w:shd w:val="clear" w:color="auto" w:fill="auto"/>
          </w:tcPr>
          <w:p w14:paraId="02F604BA" w14:textId="77777777" w:rsidR="008740F3" w:rsidRDefault="00692BC4">
            <w:r>
              <w:t>Helping me with my business operations (accounting, payroll, administration) *</w:t>
            </w:r>
          </w:p>
        </w:tc>
      </w:tr>
      <w:tr w:rsidR="008740F3" w14:paraId="7F9B7B2F" w14:textId="77777777" w:rsidTr="22C71B55">
        <w:tc>
          <w:tcPr>
            <w:tcW w:w="792" w:type="dxa"/>
            <w:shd w:val="clear" w:color="auto" w:fill="auto"/>
          </w:tcPr>
          <w:p w14:paraId="6EF4A672" w14:textId="77777777" w:rsidR="008740F3" w:rsidRDefault="00692BC4">
            <w:r>
              <w:t>❑</w:t>
            </w:r>
            <w:r>
              <w:rPr>
                <w:sz w:val="20"/>
                <w:vertAlign w:val="subscript"/>
              </w:rPr>
              <w:t xml:space="preserve">   8</w:t>
            </w:r>
          </w:p>
        </w:tc>
        <w:tc>
          <w:tcPr>
            <w:tcW w:w="9288" w:type="dxa"/>
            <w:shd w:val="clear" w:color="auto" w:fill="auto"/>
          </w:tcPr>
          <w:p w14:paraId="3AA24E1D" w14:textId="77777777" w:rsidR="008740F3" w:rsidRDefault="00692BC4">
            <w:r>
              <w:t>Managing social media accounts *</w:t>
            </w:r>
          </w:p>
        </w:tc>
      </w:tr>
      <w:tr w:rsidR="008740F3" w14:paraId="79708187" w14:textId="77777777" w:rsidTr="22C71B55">
        <w:tc>
          <w:tcPr>
            <w:tcW w:w="792" w:type="dxa"/>
            <w:shd w:val="clear" w:color="auto" w:fill="auto"/>
          </w:tcPr>
          <w:p w14:paraId="0AD1B350" w14:textId="3C240CC3" w:rsidR="008740F3" w:rsidRDefault="6359F20E">
            <w:r>
              <w:t>❑</w:t>
            </w:r>
            <w:r w:rsidRPr="22C71B55">
              <w:rPr>
                <w:sz w:val="20"/>
                <w:szCs w:val="20"/>
                <w:vertAlign w:val="subscript"/>
              </w:rPr>
              <w:t xml:space="preserve">   9</w:t>
            </w:r>
            <w:r w:rsidR="09DD951F" w:rsidRPr="22C71B55">
              <w:rPr>
                <w:sz w:val="20"/>
                <w:szCs w:val="20"/>
                <w:vertAlign w:val="subscript"/>
              </w:rPr>
              <w:t>7</w:t>
            </w:r>
          </w:p>
        </w:tc>
        <w:tc>
          <w:tcPr>
            <w:tcW w:w="9288" w:type="dxa"/>
            <w:shd w:val="clear" w:color="auto" w:fill="auto"/>
          </w:tcPr>
          <w:p w14:paraId="29D8B3A5" w14:textId="77777777" w:rsidR="008740F3" w:rsidRDefault="00692BC4">
            <w:r>
              <w:t>Other (specify): __________________________________________________</w:t>
            </w:r>
          </w:p>
        </w:tc>
      </w:tr>
      <w:tr w:rsidR="008740F3" w14:paraId="49B1CD1F" w14:textId="77777777" w:rsidTr="22C71B55">
        <w:tc>
          <w:tcPr>
            <w:tcW w:w="792" w:type="dxa"/>
            <w:shd w:val="clear" w:color="auto" w:fill="auto"/>
          </w:tcPr>
          <w:p w14:paraId="6C2607E9" w14:textId="49AB655F" w:rsidR="008740F3" w:rsidRDefault="6359F20E" w:rsidP="22C71B55">
            <w:pPr>
              <w:rPr>
                <w:sz w:val="20"/>
                <w:szCs w:val="20"/>
                <w:vertAlign w:val="subscript"/>
              </w:rPr>
            </w:pPr>
            <w:r>
              <w:t>❑</w:t>
            </w:r>
            <w:r w:rsidRPr="22C71B55">
              <w:rPr>
                <w:sz w:val="20"/>
                <w:szCs w:val="20"/>
                <w:vertAlign w:val="subscript"/>
              </w:rPr>
              <w:t xml:space="preserve">   </w:t>
            </w:r>
            <w:r w:rsidR="04BF0478" w:rsidRPr="22C71B55">
              <w:rPr>
                <w:sz w:val="20"/>
                <w:szCs w:val="20"/>
                <w:vertAlign w:val="subscript"/>
              </w:rPr>
              <w:t>98</w:t>
            </w:r>
          </w:p>
        </w:tc>
        <w:tc>
          <w:tcPr>
            <w:tcW w:w="9288" w:type="dxa"/>
            <w:shd w:val="clear" w:color="auto" w:fill="auto"/>
          </w:tcPr>
          <w:p w14:paraId="0A0A56D5" w14:textId="77777777" w:rsidR="008740F3" w:rsidRDefault="00692BC4">
            <w:r>
              <w:t>Don't know</w:t>
            </w:r>
            <w:r>
              <w:rPr>
                <w:i/>
                <w:color w:val="A8A8A8"/>
                <w:sz w:val="20"/>
              </w:rPr>
              <w:tab/>
              <w:t>(Exclusive)</w:t>
            </w:r>
          </w:p>
        </w:tc>
      </w:tr>
      <w:tr w:rsidR="008740F3" w14:paraId="5318D94C" w14:textId="77777777" w:rsidTr="22C71B55">
        <w:tc>
          <w:tcPr>
            <w:tcW w:w="792" w:type="dxa"/>
            <w:shd w:val="clear" w:color="auto" w:fill="auto"/>
          </w:tcPr>
          <w:p w14:paraId="4516EA64" w14:textId="39F0331C" w:rsidR="008740F3" w:rsidRDefault="6359F20E" w:rsidP="22C71B55">
            <w:pPr>
              <w:rPr>
                <w:sz w:val="20"/>
                <w:szCs w:val="20"/>
                <w:vertAlign w:val="subscript"/>
              </w:rPr>
            </w:pPr>
            <w:r>
              <w:t>❑</w:t>
            </w:r>
            <w:r w:rsidRPr="22C71B55">
              <w:rPr>
                <w:sz w:val="20"/>
                <w:szCs w:val="20"/>
                <w:vertAlign w:val="subscript"/>
              </w:rPr>
              <w:t xml:space="preserve">   </w:t>
            </w:r>
            <w:r w:rsidR="5ACE2F4D" w:rsidRPr="22C71B55">
              <w:rPr>
                <w:sz w:val="20"/>
                <w:szCs w:val="20"/>
                <w:vertAlign w:val="subscript"/>
              </w:rPr>
              <w:t>99</w:t>
            </w:r>
          </w:p>
        </w:tc>
        <w:tc>
          <w:tcPr>
            <w:tcW w:w="9288" w:type="dxa"/>
            <w:shd w:val="clear" w:color="auto" w:fill="auto"/>
          </w:tcPr>
          <w:p w14:paraId="1B2AC6C9" w14:textId="77777777" w:rsidR="008740F3" w:rsidRDefault="00692BC4">
            <w:r>
              <w:t>Prefer not to answer</w:t>
            </w:r>
            <w:r>
              <w:rPr>
                <w:i/>
                <w:color w:val="A8A8A8"/>
                <w:sz w:val="20"/>
              </w:rPr>
              <w:tab/>
              <w:t>(Exclusive)</w:t>
            </w:r>
          </w:p>
        </w:tc>
      </w:tr>
    </w:tbl>
    <w:p w14:paraId="7B550F00" w14:textId="77777777" w:rsidR="008740F3" w:rsidRDefault="00692BC4">
      <w:pPr>
        <w:spacing w:after="0"/>
      </w:pPr>
      <w:r>
        <w:rPr>
          <w:i/>
          <w:color w:val="A8A8A8"/>
          <w:sz w:val="20"/>
        </w:rPr>
        <w:t>Levels marked with * are randomized</w:t>
      </w:r>
    </w:p>
    <w:p w14:paraId="092D5D67" w14:textId="77777777" w:rsidR="008740F3" w:rsidRDefault="008740F3"/>
    <w:p w14:paraId="2C64E933" w14:textId="77777777" w:rsidR="008740F3" w:rsidRDefault="00692BC4">
      <w:pPr>
        <w:keepNext/>
        <w:spacing w:after="220"/>
      </w:pPr>
      <w:r>
        <w:rPr>
          <w:b/>
          <w:sz w:val="28"/>
          <w:highlight w:val="lightGray"/>
        </w:rPr>
        <w:t>Page Cost-of-living challenges</w:t>
      </w:r>
    </w:p>
    <w:p w14:paraId="36530685" w14:textId="77777777" w:rsidR="008740F3" w:rsidRDefault="00692BC4">
      <w:pPr>
        <w:keepNext/>
        <w:spacing w:after="40"/>
      </w:pPr>
      <w:r>
        <w:rPr>
          <w:b/>
        </w:rPr>
        <w:t>Q30</w:t>
      </w:r>
    </w:p>
    <w:p w14:paraId="2A2DF09D" w14:textId="77777777" w:rsidR="008740F3" w:rsidRDefault="00692BC4">
      <w:pPr>
        <w:keepNext/>
        <w:spacing w:after="0"/>
      </w:pPr>
      <w:r>
        <w:t xml:space="preserve">In which of the following areas have you seen cost increases in the past year? </w:t>
      </w:r>
      <w:r>
        <w:br/>
      </w:r>
      <w:r>
        <w:rPr>
          <w:sz w:val="20"/>
        </w:rPr>
        <w:t>Select all that apply</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604B1B60" w14:textId="77777777" w:rsidTr="7958E268">
        <w:tc>
          <w:tcPr>
            <w:tcW w:w="792" w:type="dxa"/>
            <w:shd w:val="clear" w:color="auto" w:fill="auto"/>
          </w:tcPr>
          <w:p w14:paraId="3F7477C6" w14:textId="77777777" w:rsidR="008740F3" w:rsidRDefault="00692BC4">
            <w:r>
              <w:t>❑</w:t>
            </w:r>
            <w:r>
              <w:rPr>
                <w:sz w:val="20"/>
                <w:vertAlign w:val="subscript"/>
              </w:rPr>
              <w:t xml:space="preserve">   1</w:t>
            </w:r>
          </w:p>
        </w:tc>
        <w:tc>
          <w:tcPr>
            <w:tcW w:w="9288" w:type="dxa"/>
            <w:shd w:val="clear" w:color="auto" w:fill="auto"/>
          </w:tcPr>
          <w:p w14:paraId="7223BE5E" w14:textId="77777777" w:rsidR="008740F3" w:rsidRDefault="00692BC4">
            <w:r>
              <w:t>Raw materials / parts / ingredients *</w:t>
            </w:r>
          </w:p>
        </w:tc>
      </w:tr>
      <w:tr w:rsidR="008740F3" w14:paraId="2DA5DA81" w14:textId="77777777" w:rsidTr="7958E268">
        <w:tc>
          <w:tcPr>
            <w:tcW w:w="792" w:type="dxa"/>
            <w:shd w:val="clear" w:color="auto" w:fill="auto"/>
          </w:tcPr>
          <w:p w14:paraId="3C661C33" w14:textId="77777777" w:rsidR="008740F3" w:rsidRDefault="00692BC4">
            <w:r>
              <w:t>❑</w:t>
            </w:r>
            <w:r>
              <w:rPr>
                <w:sz w:val="20"/>
                <w:vertAlign w:val="subscript"/>
              </w:rPr>
              <w:t xml:space="preserve">   2</w:t>
            </w:r>
          </w:p>
        </w:tc>
        <w:tc>
          <w:tcPr>
            <w:tcW w:w="9288" w:type="dxa"/>
            <w:shd w:val="clear" w:color="auto" w:fill="auto"/>
          </w:tcPr>
          <w:p w14:paraId="3454A0B4" w14:textId="77777777" w:rsidR="008740F3" w:rsidRDefault="00692BC4">
            <w:r>
              <w:t>Storage costs *</w:t>
            </w:r>
          </w:p>
        </w:tc>
      </w:tr>
      <w:tr w:rsidR="008740F3" w14:paraId="5DB2B0D7" w14:textId="77777777" w:rsidTr="7958E268">
        <w:tc>
          <w:tcPr>
            <w:tcW w:w="792" w:type="dxa"/>
            <w:shd w:val="clear" w:color="auto" w:fill="auto"/>
          </w:tcPr>
          <w:p w14:paraId="4EBC5AC8" w14:textId="77777777" w:rsidR="008740F3" w:rsidRDefault="00692BC4">
            <w:r>
              <w:t>❑</w:t>
            </w:r>
            <w:r>
              <w:rPr>
                <w:sz w:val="20"/>
                <w:vertAlign w:val="subscript"/>
              </w:rPr>
              <w:t xml:space="preserve">   3</w:t>
            </w:r>
          </w:p>
        </w:tc>
        <w:tc>
          <w:tcPr>
            <w:tcW w:w="9288" w:type="dxa"/>
            <w:shd w:val="clear" w:color="auto" w:fill="auto"/>
          </w:tcPr>
          <w:p w14:paraId="2AF39548" w14:textId="77777777" w:rsidR="008740F3" w:rsidRDefault="00692BC4">
            <w:r>
              <w:t>Energy bills *</w:t>
            </w:r>
          </w:p>
        </w:tc>
      </w:tr>
      <w:tr w:rsidR="008740F3" w14:paraId="2F8F060A" w14:textId="77777777" w:rsidTr="7958E268">
        <w:tc>
          <w:tcPr>
            <w:tcW w:w="792" w:type="dxa"/>
            <w:shd w:val="clear" w:color="auto" w:fill="auto"/>
          </w:tcPr>
          <w:p w14:paraId="2B36FF19" w14:textId="77777777" w:rsidR="008740F3" w:rsidRDefault="00692BC4">
            <w:r>
              <w:t>❑</w:t>
            </w:r>
            <w:r>
              <w:rPr>
                <w:sz w:val="20"/>
                <w:vertAlign w:val="subscript"/>
              </w:rPr>
              <w:t xml:space="preserve">   4</w:t>
            </w:r>
          </w:p>
        </w:tc>
        <w:tc>
          <w:tcPr>
            <w:tcW w:w="9288" w:type="dxa"/>
            <w:shd w:val="clear" w:color="auto" w:fill="auto"/>
          </w:tcPr>
          <w:p w14:paraId="77E5377F" w14:textId="77777777" w:rsidR="008740F3" w:rsidRDefault="00692BC4">
            <w:r>
              <w:t>Transport costs *</w:t>
            </w:r>
          </w:p>
        </w:tc>
      </w:tr>
      <w:tr w:rsidR="008740F3" w14:paraId="384AF57E" w14:textId="77777777" w:rsidTr="7958E268">
        <w:tc>
          <w:tcPr>
            <w:tcW w:w="792" w:type="dxa"/>
            <w:shd w:val="clear" w:color="auto" w:fill="auto"/>
          </w:tcPr>
          <w:p w14:paraId="1CE76DB3" w14:textId="77777777" w:rsidR="008740F3" w:rsidRDefault="00692BC4">
            <w:r>
              <w:t>❑</w:t>
            </w:r>
            <w:r>
              <w:rPr>
                <w:sz w:val="20"/>
                <w:vertAlign w:val="subscript"/>
              </w:rPr>
              <w:t xml:space="preserve">   5</w:t>
            </w:r>
          </w:p>
        </w:tc>
        <w:tc>
          <w:tcPr>
            <w:tcW w:w="9288" w:type="dxa"/>
            <w:shd w:val="clear" w:color="auto" w:fill="auto"/>
          </w:tcPr>
          <w:p w14:paraId="75682B1D" w14:textId="77777777" w:rsidR="008740F3" w:rsidRDefault="00692BC4">
            <w:r>
              <w:t>Recruitment costs *</w:t>
            </w:r>
          </w:p>
        </w:tc>
      </w:tr>
      <w:tr w:rsidR="008740F3" w14:paraId="194BBE1A" w14:textId="77777777" w:rsidTr="7958E268">
        <w:tc>
          <w:tcPr>
            <w:tcW w:w="792" w:type="dxa"/>
            <w:shd w:val="clear" w:color="auto" w:fill="auto"/>
          </w:tcPr>
          <w:p w14:paraId="2EB8A34A" w14:textId="77777777" w:rsidR="008740F3" w:rsidRDefault="00692BC4">
            <w:r>
              <w:t>❑</w:t>
            </w:r>
            <w:r>
              <w:rPr>
                <w:sz w:val="20"/>
                <w:vertAlign w:val="subscript"/>
              </w:rPr>
              <w:t xml:space="preserve">   6</w:t>
            </w:r>
          </w:p>
        </w:tc>
        <w:tc>
          <w:tcPr>
            <w:tcW w:w="9288" w:type="dxa"/>
            <w:shd w:val="clear" w:color="auto" w:fill="auto"/>
          </w:tcPr>
          <w:p w14:paraId="7C5D106A" w14:textId="0AD3569E" w:rsidR="008740F3" w:rsidRDefault="00692BC4">
            <w:r>
              <w:t xml:space="preserve">Staff costs overall, including </w:t>
            </w:r>
            <w:r w:rsidR="4CB11000">
              <w:t>wages *</w:t>
            </w:r>
          </w:p>
        </w:tc>
      </w:tr>
      <w:tr w:rsidR="008740F3" w14:paraId="2FDDF1DE" w14:textId="77777777" w:rsidTr="7958E268">
        <w:tc>
          <w:tcPr>
            <w:tcW w:w="792" w:type="dxa"/>
            <w:shd w:val="clear" w:color="auto" w:fill="auto"/>
          </w:tcPr>
          <w:p w14:paraId="09C8AE36" w14:textId="77777777" w:rsidR="008740F3" w:rsidRDefault="00692BC4">
            <w:r>
              <w:t>❑</w:t>
            </w:r>
            <w:r>
              <w:rPr>
                <w:sz w:val="20"/>
                <w:vertAlign w:val="subscript"/>
              </w:rPr>
              <w:t xml:space="preserve">   7</w:t>
            </w:r>
          </w:p>
        </w:tc>
        <w:tc>
          <w:tcPr>
            <w:tcW w:w="9288" w:type="dxa"/>
            <w:shd w:val="clear" w:color="auto" w:fill="auto"/>
          </w:tcPr>
          <w:p w14:paraId="72CFFB05" w14:textId="77777777" w:rsidR="008740F3" w:rsidRDefault="00692BC4">
            <w:r>
              <w:t>Production costs *</w:t>
            </w:r>
          </w:p>
        </w:tc>
      </w:tr>
      <w:tr w:rsidR="008740F3" w14:paraId="50F8204B" w14:textId="77777777" w:rsidTr="7958E268">
        <w:tc>
          <w:tcPr>
            <w:tcW w:w="792" w:type="dxa"/>
            <w:shd w:val="clear" w:color="auto" w:fill="auto"/>
          </w:tcPr>
          <w:p w14:paraId="70949FA5" w14:textId="77777777" w:rsidR="008740F3" w:rsidRDefault="00692BC4">
            <w:r>
              <w:t>❑</w:t>
            </w:r>
            <w:r>
              <w:rPr>
                <w:sz w:val="20"/>
                <w:vertAlign w:val="subscript"/>
              </w:rPr>
              <w:t xml:space="preserve">   8</w:t>
            </w:r>
          </w:p>
        </w:tc>
        <w:tc>
          <w:tcPr>
            <w:tcW w:w="9288" w:type="dxa"/>
            <w:shd w:val="clear" w:color="auto" w:fill="auto"/>
          </w:tcPr>
          <w:p w14:paraId="10BD8085" w14:textId="77777777" w:rsidR="008740F3" w:rsidRDefault="00692BC4">
            <w:r>
              <w:t>Business admin costs *</w:t>
            </w:r>
          </w:p>
        </w:tc>
      </w:tr>
      <w:tr w:rsidR="008740F3" w14:paraId="61C73882" w14:textId="77777777" w:rsidTr="7958E268">
        <w:tc>
          <w:tcPr>
            <w:tcW w:w="792" w:type="dxa"/>
            <w:shd w:val="clear" w:color="auto" w:fill="auto"/>
          </w:tcPr>
          <w:p w14:paraId="59FBBD01" w14:textId="77777777" w:rsidR="008740F3" w:rsidRDefault="00692BC4">
            <w:r>
              <w:t>❑</w:t>
            </w:r>
            <w:r>
              <w:rPr>
                <w:sz w:val="20"/>
                <w:vertAlign w:val="subscript"/>
              </w:rPr>
              <w:t xml:space="preserve">   12</w:t>
            </w:r>
          </w:p>
        </w:tc>
        <w:tc>
          <w:tcPr>
            <w:tcW w:w="9288" w:type="dxa"/>
            <w:shd w:val="clear" w:color="auto" w:fill="auto"/>
          </w:tcPr>
          <w:p w14:paraId="298EAE73" w14:textId="77777777" w:rsidR="008740F3" w:rsidRDefault="00692BC4">
            <w:r>
              <w:t>Rent or mortgage for your primary work location *</w:t>
            </w:r>
          </w:p>
        </w:tc>
      </w:tr>
      <w:tr w:rsidR="008740F3" w14:paraId="645B41FB" w14:textId="77777777" w:rsidTr="7958E268">
        <w:tc>
          <w:tcPr>
            <w:tcW w:w="792" w:type="dxa"/>
            <w:shd w:val="clear" w:color="auto" w:fill="auto"/>
          </w:tcPr>
          <w:p w14:paraId="32CFBF0D" w14:textId="7CE20681" w:rsidR="008740F3" w:rsidRDefault="6359F20E">
            <w:r>
              <w:t>❑</w:t>
            </w:r>
            <w:r w:rsidRPr="22C71B55">
              <w:rPr>
                <w:sz w:val="20"/>
                <w:szCs w:val="20"/>
                <w:vertAlign w:val="subscript"/>
              </w:rPr>
              <w:t xml:space="preserve">   9</w:t>
            </w:r>
            <w:r w:rsidR="3DBE2C72" w:rsidRPr="22C71B55">
              <w:rPr>
                <w:sz w:val="20"/>
                <w:szCs w:val="20"/>
                <w:vertAlign w:val="subscript"/>
              </w:rPr>
              <w:t>7</w:t>
            </w:r>
          </w:p>
        </w:tc>
        <w:tc>
          <w:tcPr>
            <w:tcW w:w="9288" w:type="dxa"/>
            <w:shd w:val="clear" w:color="auto" w:fill="auto"/>
          </w:tcPr>
          <w:p w14:paraId="66E117CF" w14:textId="77777777" w:rsidR="008740F3" w:rsidRDefault="00692BC4">
            <w:r>
              <w:t>Other (specify):  __________________________________________________</w:t>
            </w:r>
          </w:p>
        </w:tc>
      </w:tr>
      <w:tr w:rsidR="008740F3" w14:paraId="3D24634A" w14:textId="77777777" w:rsidTr="7958E268">
        <w:tc>
          <w:tcPr>
            <w:tcW w:w="792" w:type="dxa"/>
            <w:shd w:val="clear" w:color="auto" w:fill="auto"/>
          </w:tcPr>
          <w:p w14:paraId="1BFF1599" w14:textId="77777777" w:rsidR="008740F3" w:rsidRDefault="00692BC4">
            <w:r>
              <w:t>❑</w:t>
            </w:r>
            <w:r>
              <w:rPr>
                <w:sz w:val="20"/>
                <w:vertAlign w:val="subscript"/>
              </w:rPr>
              <w:t xml:space="preserve">   98</w:t>
            </w:r>
          </w:p>
        </w:tc>
        <w:tc>
          <w:tcPr>
            <w:tcW w:w="9288" w:type="dxa"/>
            <w:shd w:val="clear" w:color="auto" w:fill="auto"/>
          </w:tcPr>
          <w:p w14:paraId="23EC5923" w14:textId="77777777" w:rsidR="008740F3" w:rsidRDefault="00692BC4">
            <w:r>
              <w:t>Don't know</w:t>
            </w:r>
            <w:r>
              <w:rPr>
                <w:i/>
                <w:color w:val="A8A8A8"/>
                <w:sz w:val="20"/>
              </w:rPr>
              <w:tab/>
              <w:t>(Exclusive)</w:t>
            </w:r>
          </w:p>
        </w:tc>
      </w:tr>
      <w:tr w:rsidR="008740F3" w14:paraId="2DAD6399" w14:textId="77777777" w:rsidTr="7958E268">
        <w:tc>
          <w:tcPr>
            <w:tcW w:w="792" w:type="dxa"/>
            <w:shd w:val="clear" w:color="auto" w:fill="auto"/>
          </w:tcPr>
          <w:p w14:paraId="3801E3FA" w14:textId="700F9A60" w:rsidR="008740F3" w:rsidRDefault="6359F20E" w:rsidP="22C71B55">
            <w:pPr>
              <w:rPr>
                <w:sz w:val="20"/>
                <w:szCs w:val="20"/>
                <w:vertAlign w:val="subscript"/>
              </w:rPr>
            </w:pPr>
            <w:r>
              <w:t>❑</w:t>
            </w:r>
            <w:r w:rsidRPr="22C71B55">
              <w:rPr>
                <w:sz w:val="20"/>
                <w:szCs w:val="20"/>
                <w:vertAlign w:val="subscript"/>
              </w:rPr>
              <w:t xml:space="preserve">   </w:t>
            </w:r>
            <w:r w:rsidR="303428E9" w:rsidRPr="22C71B55">
              <w:rPr>
                <w:sz w:val="20"/>
                <w:szCs w:val="20"/>
                <w:vertAlign w:val="subscript"/>
              </w:rPr>
              <w:t>99</w:t>
            </w:r>
          </w:p>
        </w:tc>
        <w:tc>
          <w:tcPr>
            <w:tcW w:w="9288" w:type="dxa"/>
            <w:shd w:val="clear" w:color="auto" w:fill="auto"/>
          </w:tcPr>
          <w:p w14:paraId="3B93BC59" w14:textId="77777777" w:rsidR="008740F3" w:rsidRDefault="00692BC4">
            <w:r>
              <w:t>Prefer not to answer</w:t>
            </w:r>
            <w:r>
              <w:rPr>
                <w:i/>
                <w:color w:val="A8A8A8"/>
                <w:sz w:val="20"/>
              </w:rPr>
              <w:tab/>
              <w:t>(Exclusive)</w:t>
            </w:r>
          </w:p>
        </w:tc>
      </w:tr>
    </w:tbl>
    <w:p w14:paraId="6FD2A013" w14:textId="77777777" w:rsidR="008740F3" w:rsidRDefault="00692BC4">
      <w:pPr>
        <w:spacing w:after="0"/>
      </w:pPr>
      <w:r>
        <w:rPr>
          <w:i/>
          <w:color w:val="A8A8A8"/>
          <w:sz w:val="20"/>
        </w:rPr>
        <w:t>Levels marked with * are randomized</w:t>
      </w:r>
    </w:p>
    <w:p w14:paraId="7E53DB48" w14:textId="77777777" w:rsidR="008740F3" w:rsidRDefault="008740F3"/>
    <w:p w14:paraId="72104606" w14:textId="77777777" w:rsidR="008740F3" w:rsidRDefault="00692BC4">
      <w:pPr>
        <w:keepNext/>
        <w:spacing w:after="40"/>
      </w:pPr>
      <w:r>
        <w:rPr>
          <w:b/>
        </w:rPr>
        <w:t>Q31</w:t>
      </w:r>
      <w:r>
        <w:rPr>
          <w:i/>
          <w:sz w:val="20"/>
        </w:rPr>
        <w:tab/>
        <w:t xml:space="preserve">Show if Q30 </w:t>
      </w:r>
      <w:proofErr w:type="gramStart"/>
      <w:r>
        <w:rPr>
          <w:i/>
          <w:sz w:val="20"/>
        </w:rPr>
        <w:t>not</w:t>
      </w:r>
      <w:proofErr w:type="gramEnd"/>
      <w:r>
        <w:rPr>
          <w:i/>
          <w:sz w:val="20"/>
        </w:rPr>
        <w:t xml:space="preserve"> blank (Q30_</w:t>
      </w:r>
      <w:proofErr w:type="gramStart"/>
      <w:r>
        <w:rPr>
          <w:i/>
          <w:sz w:val="20"/>
        </w:rPr>
        <w:t>11 !</w:t>
      </w:r>
      <w:proofErr w:type="gramEnd"/>
      <w:r>
        <w:rPr>
          <w:i/>
          <w:sz w:val="20"/>
        </w:rPr>
        <w:t>= 1 OR Q30_</w:t>
      </w:r>
      <w:proofErr w:type="gramStart"/>
      <w:r>
        <w:rPr>
          <w:i/>
          <w:sz w:val="20"/>
        </w:rPr>
        <w:t>98 !</w:t>
      </w:r>
      <w:proofErr w:type="gramEnd"/>
      <w:r>
        <w:rPr>
          <w:i/>
          <w:sz w:val="20"/>
        </w:rPr>
        <w:t>= 1)</w:t>
      </w:r>
    </w:p>
    <w:p w14:paraId="755B5188" w14:textId="77777777" w:rsidR="008740F3" w:rsidRDefault="00692BC4">
      <w:pPr>
        <w:keepNext/>
        <w:spacing w:after="0"/>
      </w:pPr>
      <w:r>
        <w:t xml:space="preserve">By how much, approximately, have you seen the following costs </w:t>
      </w:r>
      <w:bookmarkStart w:id="49" w:name="_Int_ccyNuCB2"/>
      <w:proofErr w:type="gramStart"/>
      <w:r>
        <w:t>increase by</w:t>
      </w:r>
      <w:bookmarkEnd w:id="49"/>
      <w:proofErr w:type="gramEnd"/>
      <w:r>
        <w:t xml:space="preserve"> in the past year?</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109DD393" w14:textId="77777777">
        <w:tc>
          <w:tcPr>
            <w:tcW w:w="792" w:type="dxa"/>
            <w:shd w:val="clear" w:color="auto" w:fill="auto"/>
          </w:tcPr>
          <w:p w14:paraId="4B53CA43" w14:textId="77777777" w:rsidR="008740F3" w:rsidRDefault="00692BC4">
            <w:r>
              <w:t>1.</w:t>
            </w:r>
          </w:p>
        </w:tc>
        <w:tc>
          <w:tcPr>
            <w:tcW w:w="9288" w:type="dxa"/>
            <w:shd w:val="clear" w:color="auto" w:fill="auto"/>
          </w:tcPr>
          <w:p w14:paraId="68834FEB" w14:textId="77777777" w:rsidR="008740F3" w:rsidRDefault="00692BC4">
            <w:r>
              <w:t>Raw materials / parts / ingredients *</w:t>
            </w:r>
            <w:r>
              <w:rPr>
                <w:i/>
                <w:color w:val="A8A8A8"/>
                <w:sz w:val="20"/>
              </w:rPr>
              <w:tab/>
              <w:t>(Show if Q30 1 Raw materials</w:t>
            </w:r>
            <w:proofErr w:type="gramStart"/>
            <w:r>
              <w:rPr>
                <w:i/>
                <w:color w:val="A8A8A8"/>
                <w:sz w:val="20"/>
              </w:rPr>
              <w:t xml:space="preserve">   (</w:t>
            </w:r>
            <w:proofErr w:type="gramEnd"/>
            <w:r>
              <w:rPr>
                <w:i/>
                <w:color w:val="A8A8A8"/>
                <w:sz w:val="20"/>
              </w:rPr>
              <w:t>Q30_1 = 1))</w:t>
            </w:r>
          </w:p>
        </w:tc>
      </w:tr>
      <w:tr w:rsidR="008740F3" w14:paraId="4F2A7A39" w14:textId="77777777">
        <w:tc>
          <w:tcPr>
            <w:tcW w:w="792" w:type="dxa"/>
            <w:shd w:val="clear" w:color="auto" w:fill="auto"/>
          </w:tcPr>
          <w:p w14:paraId="11CA62C8" w14:textId="77777777" w:rsidR="008740F3" w:rsidRDefault="00692BC4">
            <w:r>
              <w:t>2.</w:t>
            </w:r>
          </w:p>
        </w:tc>
        <w:tc>
          <w:tcPr>
            <w:tcW w:w="9288" w:type="dxa"/>
            <w:shd w:val="clear" w:color="auto" w:fill="auto"/>
          </w:tcPr>
          <w:p w14:paraId="1C3C44DC" w14:textId="77777777" w:rsidR="008740F3" w:rsidRDefault="00692BC4">
            <w:r>
              <w:t>Storage costs *</w:t>
            </w:r>
            <w:r>
              <w:rPr>
                <w:i/>
                <w:color w:val="A8A8A8"/>
                <w:sz w:val="20"/>
              </w:rPr>
              <w:tab/>
              <w:t>(Show if Q30 2 Storage costs (Q30_2 = 1))</w:t>
            </w:r>
          </w:p>
        </w:tc>
      </w:tr>
      <w:tr w:rsidR="008740F3" w14:paraId="0252F130" w14:textId="77777777">
        <w:tc>
          <w:tcPr>
            <w:tcW w:w="792" w:type="dxa"/>
            <w:shd w:val="clear" w:color="auto" w:fill="auto"/>
          </w:tcPr>
          <w:p w14:paraId="2B9FAF6E" w14:textId="77777777" w:rsidR="008740F3" w:rsidRDefault="00692BC4">
            <w:r>
              <w:t>3.</w:t>
            </w:r>
          </w:p>
        </w:tc>
        <w:tc>
          <w:tcPr>
            <w:tcW w:w="9288" w:type="dxa"/>
            <w:shd w:val="clear" w:color="auto" w:fill="auto"/>
          </w:tcPr>
          <w:p w14:paraId="2819D6D2" w14:textId="77777777" w:rsidR="008740F3" w:rsidRDefault="00692BC4">
            <w:r>
              <w:t>Energy bills *</w:t>
            </w:r>
            <w:r>
              <w:rPr>
                <w:i/>
                <w:color w:val="A8A8A8"/>
                <w:sz w:val="20"/>
              </w:rPr>
              <w:tab/>
              <w:t>(Show if Q30 3 Energy bills (Q30_3 = 1))</w:t>
            </w:r>
          </w:p>
        </w:tc>
      </w:tr>
      <w:tr w:rsidR="008740F3" w14:paraId="4B7C0781" w14:textId="77777777">
        <w:tc>
          <w:tcPr>
            <w:tcW w:w="792" w:type="dxa"/>
            <w:shd w:val="clear" w:color="auto" w:fill="auto"/>
          </w:tcPr>
          <w:p w14:paraId="42FB6912" w14:textId="77777777" w:rsidR="008740F3" w:rsidRDefault="00692BC4">
            <w:r>
              <w:lastRenderedPageBreak/>
              <w:t>4.</w:t>
            </w:r>
          </w:p>
        </w:tc>
        <w:tc>
          <w:tcPr>
            <w:tcW w:w="9288" w:type="dxa"/>
            <w:shd w:val="clear" w:color="auto" w:fill="auto"/>
          </w:tcPr>
          <w:p w14:paraId="41FABEF1" w14:textId="77777777" w:rsidR="008740F3" w:rsidRDefault="00692BC4">
            <w:r>
              <w:t>Transport costs *</w:t>
            </w:r>
            <w:r>
              <w:rPr>
                <w:i/>
                <w:color w:val="A8A8A8"/>
                <w:sz w:val="20"/>
              </w:rPr>
              <w:tab/>
              <w:t>(Show if Q30 4 Transport costs (Q30_4 = 1))</w:t>
            </w:r>
          </w:p>
        </w:tc>
      </w:tr>
      <w:tr w:rsidR="008740F3" w14:paraId="743999ED" w14:textId="77777777">
        <w:tc>
          <w:tcPr>
            <w:tcW w:w="792" w:type="dxa"/>
            <w:shd w:val="clear" w:color="auto" w:fill="auto"/>
          </w:tcPr>
          <w:p w14:paraId="7038C58A" w14:textId="77777777" w:rsidR="008740F3" w:rsidRDefault="00692BC4">
            <w:r>
              <w:t>5.</w:t>
            </w:r>
          </w:p>
        </w:tc>
        <w:tc>
          <w:tcPr>
            <w:tcW w:w="9288" w:type="dxa"/>
            <w:shd w:val="clear" w:color="auto" w:fill="auto"/>
          </w:tcPr>
          <w:p w14:paraId="4CFF2BA1" w14:textId="77777777" w:rsidR="008740F3" w:rsidRDefault="00692BC4">
            <w:r>
              <w:t>Recruitment costs *</w:t>
            </w:r>
            <w:r>
              <w:rPr>
                <w:i/>
                <w:color w:val="A8A8A8"/>
                <w:sz w:val="20"/>
              </w:rPr>
              <w:tab/>
              <w:t xml:space="preserve">(Show if Q30 5 Recruitment </w:t>
            </w:r>
            <w:proofErr w:type="gramStart"/>
            <w:r>
              <w:rPr>
                <w:i/>
                <w:color w:val="A8A8A8"/>
                <w:sz w:val="20"/>
              </w:rPr>
              <w:t>cos</w:t>
            </w:r>
            <w:proofErr w:type="gramEnd"/>
            <w:r>
              <w:rPr>
                <w:i/>
                <w:color w:val="A8A8A8"/>
                <w:sz w:val="20"/>
              </w:rPr>
              <w:t xml:space="preserve"> (Q30_5 = 1))</w:t>
            </w:r>
          </w:p>
        </w:tc>
      </w:tr>
      <w:tr w:rsidR="008740F3" w14:paraId="05BB1B9C" w14:textId="77777777">
        <w:tc>
          <w:tcPr>
            <w:tcW w:w="792" w:type="dxa"/>
            <w:shd w:val="clear" w:color="auto" w:fill="auto"/>
          </w:tcPr>
          <w:p w14:paraId="60D2FC27" w14:textId="77777777" w:rsidR="008740F3" w:rsidRDefault="00692BC4">
            <w:r>
              <w:t>6.</w:t>
            </w:r>
          </w:p>
        </w:tc>
        <w:tc>
          <w:tcPr>
            <w:tcW w:w="9288" w:type="dxa"/>
            <w:shd w:val="clear" w:color="auto" w:fill="auto"/>
          </w:tcPr>
          <w:p w14:paraId="1920431B" w14:textId="77777777" w:rsidR="008740F3" w:rsidRDefault="00692BC4">
            <w:r>
              <w:t xml:space="preserve">Staff costs overall, including </w:t>
            </w:r>
            <w:proofErr w:type="gramStart"/>
            <w:r>
              <w:t>wages  *</w:t>
            </w:r>
            <w:proofErr w:type="gramEnd"/>
            <w:r>
              <w:rPr>
                <w:i/>
                <w:color w:val="A8A8A8"/>
                <w:sz w:val="20"/>
              </w:rPr>
              <w:tab/>
              <w:t xml:space="preserve">(Show if Q30 6 Staff costs </w:t>
            </w:r>
            <w:proofErr w:type="spellStart"/>
            <w:r>
              <w:rPr>
                <w:i/>
                <w:color w:val="A8A8A8"/>
                <w:sz w:val="20"/>
              </w:rPr>
              <w:t>ove</w:t>
            </w:r>
            <w:proofErr w:type="spellEnd"/>
            <w:r>
              <w:rPr>
                <w:i/>
                <w:color w:val="A8A8A8"/>
                <w:sz w:val="20"/>
              </w:rPr>
              <w:t xml:space="preserve"> (Q30_6 = 1))</w:t>
            </w:r>
          </w:p>
        </w:tc>
      </w:tr>
      <w:tr w:rsidR="008740F3" w14:paraId="5092F16C" w14:textId="77777777">
        <w:tc>
          <w:tcPr>
            <w:tcW w:w="792" w:type="dxa"/>
            <w:shd w:val="clear" w:color="auto" w:fill="auto"/>
          </w:tcPr>
          <w:p w14:paraId="761ED702" w14:textId="77777777" w:rsidR="008740F3" w:rsidRDefault="00692BC4">
            <w:r>
              <w:t>7.</w:t>
            </w:r>
          </w:p>
        </w:tc>
        <w:tc>
          <w:tcPr>
            <w:tcW w:w="9288" w:type="dxa"/>
            <w:shd w:val="clear" w:color="auto" w:fill="auto"/>
          </w:tcPr>
          <w:p w14:paraId="182B4F6E" w14:textId="77777777" w:rsidR="008740F3" w:rsidRDefault="00692BC4">
            <w:r>
              <w:t>Production costs *</w:t>
            </w:r>
            <w:r>
              <w:rPr>
                <w:i/>
                <w:color w:val="A8A8A8"/>
                <w:sz w:val="20"/>
              </w:rPr>
              <w:tab/>
              <w:t>(Show if Q30 7 Production cost (Q30_7 = 1))</w:t>
            </w:r>
          </w:p>
        </w:tc>
      </w:tr>
      <w:tr w:rsidR="008740F3" w14:paraId="1FE1D058" w14:textId="77777777">
        <w:tc>
          <w:tcPr>
            <w:tcW w:w="792" w:type="dxa"/>
            <w:shd w:val="clear" w:color="auto" w:fill="auto"/>
          </w:tcPr>
          <w:p w14:paraId="30449A7F" w14:textId="77777777" w:rsidR="008740F3" w:rsidRDefault="00692BC4">
            <w:r>
              <w:t>8.</w:t>
            </w:r>
          </w:p>
        </w:tc>
        <w:tc>
          <w:tcPr>
            <w:tcW w:w="9288" w:type="dxa"/>
            <w:shd w:val="clear" w:color="auto" w:fill="auto"/>
          </w:tcPr>
          <w:p w14:paraId="52E7C0F1" w14:textId="77777777" w:rsidR="008740F3" w:rsidRDefault="00692BC4">
            <w:r>
              <w:t>Business admin costs *</w:t>
            </w:r>
            <w:r>
              <w:rPr>
                <w:i/>
                <w:color w:val="A8A8A8"/>
                <w:sz w:val="20"/>
              </w:rPr>
              <w:tab/>
              <w:t xml:space="preserve">(Show if Q30 8 Business </w:t>
            </w:r>
            <w:proofErr w:type="gramStart"/>
            <w:r>
              <w:rPr>
                <w:i/>
                <w:color w:val="A8A8A8"/>
                <w:sz w:val="20"/>
              </w:rPr>
              <w:t>admin  (</w:t>
            </w:r>
            <w:proofErr w:type="gramEnd"/>
            <w:r>
              <w:rPr>
                <w:i/>
                <w:color w:val="A8A8A8"/>
                <w:sz w:val="20"/>
              </w:rPr>
              <w:t>Q30_8 = 1))</w:t>
            </w:r>
          </w:p>
        </w:tc>
      </w:tr>
      <w:tr w:rsidR="008740F3" w14:paraId="6E8C4412" w14:textId="77777777">
        <w:tc>
          <w:tcPr>
            <w:tcW w:w="792" w:type="dxa"/>
            <w:shd w:val="clear" w:color="auto" w:fill="auto"/>
          </w:tcPr>
          <w:p w14:paraId="35027DEF" w14:textId="77777777" w:rsidR="008740F3" w:rsidRDefault="00692BC4">
            <w:r>
              <w:t>12.</w:t>
            </w:r>
          </w:p>
        </w:tc>
        <w:tc>
          <w:tcPr>
            <w:tcW w:w="9288" w:type="dxa"/>
            <w:shd w:val="clear" w:color="auto" w:fill="auto"/>
          </w:tcPr>
          <w:p w14:paraId="3BA61BFB" w14:textId="77777777" w:rsidR="008740F3" w:rsidRDefault="00692BC4">
            <w:r>
              <w:t>Rent or mortgage for your primary work location *</w:t>
            </w:r>
            <w:r>
              <w:rPr>
                <w:i/>
                <w:color w:val="A8A8A8"/>
                <w:sz w:val="20"/>
              </w:rPr>
              <w:tab/>
              <w:t>(Show if q30 rent drilldown (Q30_12 = 1))</w:t>
            </w:r>
          </w:p>
        </w:tc>
      </w:tr>
      <w:tr w:rsidR="008740F3" w14:paraId="3ED12472" w14:textId="77777777">
        <w:tc>
          <w:tcPr>
            <w:tcW w:w="792" w:type="dxa"/>
            <w:shd w:val="clear" w:color="auto" w:fill="auto"/>
          </w:tcPr>
          <w:p w14:paraId="161C6938" w14:textId="77777777" w:rsidR="008740F3" w:rsidRDefault="00692BC4">
            <w:r>
              <w:t>9.</w:t>
            </w:r>
          </w:p>
        </w:tc>
        <w:tc>
          <w:tcPr>
            <w:tcW w:w="9288" w:type="dxa"/>
            <w:shd w:val="clear" w:color="auto" w:fill="auto"/>
          </w:tcPr>
          <w:p w14:paraId="5AFD346D" w14:textId="77777777" w:rsidR="008740F3" w:rsidRDefault="00692BC4">
            <w:r>
              <w:t>&lt;&lt;Q30.specify(9)&gt;&gt;</w:t>
            </w:r>
            <w:r>
              <w:rPr>
                <w:i/>
                <w:color w:val="A8A8A8"/>
                <w:sz w:val="20"/>
              </w:rPr>
              <w:tab/>
              <w:t xml:space="preserve">(Show if Q30 9 Other </w:t>
            </w:r>
            <w:proofErr w:type="gramStart"/>
            <w:r>
              <w:rPr>
                <w:i/>
                <w:color w:val="A8A8A8"/>
                <w:sz w:val="20"/>
              </w:rPr>
              <w:t>specify  (</w:t>
            </w:r>
            <w:proofErr w:type="gramEnd"/>
            <w:r>
              <w:rPr>
                <w:i/>
                <w:color w:val="A8A8A8"/>
                <w:sz w:val="20"/>
              </w:rPr>
              <w:t>Q30_9 = 1))</w:t>
            </w:r>
          </w:p>
        </w:tc>
      </w:tr>
      <w:tr w:rsidR="008740F3" w14:paraId="196D3AD1" w14:textId="77777777">
        <w:tc>
          <w:tcPr>
            <w:tcW w:w="792" w:type="dxa"/>
            <w:shd w:val="clear" w:color="auto" w:fill="auto"/>
          </w:tcPr>
          <w:p w14:paraId="78700400" w14:textId="77777777" w:rsidR="008740F3" w:rsidRDefault="00692BC4">
            <w:r>
              <w:t>98.</w:t>
            </w:r>
          </w:p>
        </w:tc>
        <w:tc>
          <w:tcPr>
            <w:tcW w:w="9288" w:type="dxa"/>
            <w:shd w:val="clear" w:color="auto" w:fill="auto"/>
          </w:tcPr>
          <w:p w14:paraId="7C5664FD" w14:textId="77777777" w:rsidR="008740F3" w:rsidRDefault="00692BC4">
            <w:r>
              <w:t>Don't know</w:t>
            </w:r>
            <w:r>
              <w:rPr>
                <w:i/>
                <w:color w:val="A8A8A8"/>
                <w:sz w:val="20"/>
              </w:rPr>
              <w:tab/>
              <w:t xml:space="preserve">(Exclusive; Show if Q30 98 </w:t>
            </w:r>
            <w:proofErr w:type="spellStart"/>
            <w:r>
              <w:rPr>
                <w:i/>
                <w:color w:val="A8A8A8"/>
                <w:sz w:val="20"/>
              </w:rPr>
              <w:t>Dont</w:t>
            </w:r>
            <w:proofErr w:type="spellEnd"/>
            <w:r>
              <w:rPr>
                <w:i/>
                <w:color w:val="A8A8A8"/>
                <w:sz w:val="20"/>
              </w:rPr>
              <w:t xml:space="preserve"> know (Q30_98 = 1))</w:t>
            </w:r>
          </w:p>
        </w:tc>
      </w:tr>
      <w:tr w:rsidR="008740F3" w14:paraId="18E5BB23" w14:textId="77777777">
        <w:tc>
          <w:tcPr>
            <w:tcW w:w="792" w:type="dxa"/>
            <w:shd w:val="clear" w:color="auto" w:fill="auto"/>
          </w:tcPr>
          <w:p w14:paraId="0E7635FA" w14:textId="77777777" w:rsidR="008740F3" w:rsidRDefault="00692BC4">
            <w:r>
              <w:t>11.</w:t>
            </w:r>
          </w:p>
        </w:tc>
        <w:tc>
          <w:tcPr>
            <w:tcW w:w="9288" w:type="dxa"/>
            <w:shd w:val="clear" w:color="auto" w:fill="auto"/>
          </w:tcPr>
          <w:p w14:paraId="68016753" w14:textId="77777777" w:rsidR="008740F3" w:rsidRDefault="00692BC4">
            <w:r>
              <w:t>Prefer not to answer</w:t>
            </w:r>
            <w:r>
              <w:rPr>
                <w:i/>
                <w:color w:val="A8A8A8"/>
                <w:sz w:val="20"/>
              </w:rPr>
              <w:tab/>
              <w:t>(Exclusive; Show if Q30 11 Prefer not to a (Q30_11 = 1))</w:t>
            </w:r>
          </w:p>
        </w:tc>
      </w:tr>
    </w:tbl>
    <w:p w14:paraId="4048FB57" w14:textId="77777777" w:rsidR="008740F3" w:rsidRDefault="00692BC4">
      <w:pPr>
        <w:spacing w:after="0"/>
      </w:pPr>
      <w:r>
        <w:rPr>
          <w:i/>
          <w:color w:val="A8A8A8"/>
          <w:sz w:val="20"/>
        </w:rPr>
        <w:t>Levels marked with * are randomized</w:t>
      </w:r>
    </w:p>
    <w:p w14:paraId="4ADF1956" w14:textId="77777777" w:rsidR="008740F3" w:rsidRDefault="008740F3">
      <w:p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4E547A8E" w14:textId="77777777">
        <w:tc>
          <w:tcPr>
            <w:tcW w:w="792" w:type="dxa"/>
            <w:shd w:val="clear" w:color="auto" w:fill="auto"/>
          </w:tcPr>
          <w:p w14:paraId="6BDBE530" w14:textId="77777777" w:rsidR="008740F3" w:rsidRDefault="00692BC4">
            <w:r>
              <w:t>❍</w:t>
            </w:r>
            <w:r>
              <w:rPr>
                <w:sz w:val="20"/>
                <w:vertAlign w:val="subscript"/>
              </w:rPr>
              <w:t xml:space="preserve">   1</w:t>
            </w:r>
          </w:p>
        </w:tc>
        <w:tc>
          <w:tcPr>
            <w:tcW w:w="9288" w:type="dxa"/>
            <w:shd w:val="clear" w:color="auto" w:fill="auto"/>
          </w:tcPr>
          <w:p w14:paraId="6DF44052" w14:textId="77777777" w:rsidR="008740F3" w:rsidRDefault="00692BC4">
            <w:r>
              <w:t>10%</w:t>
            </w:r>
          </w:p>
        </w:tc>
      </w:tr>
      <w:tr w:rsidR="008740F3" w14:paraId="54DA3DAE" w14:textId="77777777">
        <w:tc>
          <w:tcPr>
            <w:tcW w:w="792" w:type="dxa"/>
            <w:shd w:val="clear" w:color="auto" w:fill="auto"/>
          </w:tcPr>
          <w:p w14:paraId="19EE81AA" w14:textId="77777777" w:rsidR="008740F3" w:rsidRDefault="00692BC4">
            <w:r>
              <w:t>❍</w:t>
            </w:r>
            <w:r>
              <w:rPr>
                <w:sz w:val="20"/>
                <w:vertAlign w:val="subscript"/>
              </w:rPr>
              <w:t xml:space="preserve">   2</w:t>
            </w:r>
          </w:p>
        </w:tc>
        <w:tc>
          <w:tcPr>
            <w:tcW w:w="9288" w:type="dxa"/>
            <w:shd w:val="clear" w:color="auto" w:fill="auto"/>
          </w:tcPr>
          <w:p w14:paraId="6DF115B2" w14:textId="77777777" w:rsidR="008740F3" w:rsidRDefault="00692BC4">
            <w:r>
              <w:t>20%</w:t>
            </w:r>
          </w:p>
        </w:tc>
      </w:tr>
      <w:tr w:rsidR="008740F3" w14:paraId="4722EF07" w14:textId="77777777">
        <w:tc>
          <w:tcPr>
            <w:tcW w:w="792" w:type="dxa"/>
            <w:shd w:val="clear" w:color="auto" w:fill="auto"/>
          </w:tcPr>
          <w:p w14:paraId="537D2B54" w14:textId="77777777" w:rsidR="008740F3" w:rsidRDefault="00692BC4">
            <w:r>
              <w:t>❍</w:t>
            </w:r>
            <w:r>
              <w:rPr>
                <w:sz w:val="20"/>
                <w:vertAlign w:val="subscript"/>
              </w:rPr>
              <w:t xml:space="preserve">   3</w:t>
            </w:r>
          </w:p>
        </w:tc>
        <w:tc>
          <w:tcPr>
            <w:tcW w:w="9288" w:type="dxa"/>
            <w:shd w:val="clear" w:color="auto" w:fill="auto"/>
          </w:tcPr>
          <w:p w14:paraId="03F41DAC" w14:textId="77777777" w:rsidR="008740F3" w:rsidRDefault="00692BC4">
            <w:r>
              <w:t>30%</w:t>
            </w:r>
          </w:p>
        </w:tc>
      </w:tr>
      <w:tr w:rsidR="008740F3" w14:paraId="1FA32479" w14:textId="77777777">
        <w:tc>
          <w:tcPr>
            <w:tcW w:w="792" w:type="dxa"/>
            <w:shd w:val="clear" w:color="auto" w:fill="auto"/>
          </w:tcPr>
          <w:p w14:paraId="2238CB71" w14:textId="77777777" w:rsidR="008740F3" w:rsidRDefault="00692BC4">
            <w:r>
              <w:t>❍</w:t>
            </w:r>
            <w:r>
              <w:rPr>
                <w:sz w:val="20"/>
                <w:vertAlign w:val="subscript"/>
              </w:rPr>
              <w:t xml:space="preserve">   4</w:t>
            </w:r>
          </w:p>
        </w:tc>
        <w:tc>
          <w:tcPr>
            <w:tcW w:w="9288" w:type="dxa"/>
            <w:shd w:val="clear" w:color="auto" w:fill="auto"/>
          </w:tcPr>
          <w:p w14:paraId="77E1771A" w14:textId="77777777" w:rsidR="008740F3" w:rsidRDefault="00692BC4">
            <w:r>
              <w:t>40%</w:t>
            </w:r>
          </w:p>
        </w:tc>
      </w:tr>
      <w:tr w:rsidR="008740F3" w14:paraId="1B715CF8" w14:textId="77777777">
        <w:tc>
          <w:tcPr>
            <w:tcW w:w="792" w:type="dxa"/>
            <w:shd w:val="clear" w:color="auto" w:fill="auto"/>
          </w:tcPr>
          <w:p w14:paraId="50BAEB88" w14:textId="77777777" w:rsidR="008740F3" w:rsidRDefault="00692BC4">
            <w:r>
              <w:t>❍</w:t>
            </w:r>
            <w:r>
              <w:rPr>
                <w:sz w:val="20"/>
                <w:vertAlign w:val="subscript"/>
              </w:rPr>
              <w:t xml:space="preserve">   5</w:t>
            </w:r>
          </w:p>
        </w:tc>
        <w:tc>
          <w:tcPr>
            <w:tcW w:w="9288" w:type="dxa"/>
            <w:shd w:val="clear" w:color="auto" w:fill="auto"/>
          </w:tcPr>
          <w:p w14:paraId="2DEA9560" w14:textId="77777777" w:rsidR="008740F3" w:rsidRDefault="00692BC4">
            <w:r>
              <w:t>50%</w:t>
            </w:r>
          </w:p>
        </w:tc>
      </w:tr>
      <w:tr w:rsidR="008740F3" w14:paraId="2174E626" w14:textId="77777777">
        <w:tc>
          <w:tcPr>
            <w:tcW w:w="792" w:type="dxa"/>
            <w:shd w:val="clear" w:color="auto" w:fill="auto"/>
          </w:tcPr>
          <w:p w14:paraId="67084872" w14:textId="77777777" w:rsidR="008740F3" w:rsidRDefault="00692BC4">
            <w:r>
              <w:t>❍</w:t>
            </w:r>
            <w:r>
              <w:rPr>
                <w:sz w:val="20"/>
                <w:vertAlign w:val="subscript"/>
              </w:rPr>
              <w:t xml:space="preserve">   6</w:t>
            </w:r>
          </w:p>
        </w:tc>
        <w:tc>
          <w:tcPr>
            <w:tcW w:w="9288" w:type="dxa"/>
            <w:shd w:val="clear" w:color="auto" w:fill="auto"/>
          </w:tcPr>
          <w:p w14:paraId="43D019A7" w14:textId="77777777" w:rsidR="008740F3" w:rsidRDefault="00692BC4">
            <w:r>
              <w:t>60%</w:t>
            </w:r>
          </w:p>
        </w:tc>
      </w:tr>
      <w:tr w:rsidR="008740F3" w14:paraId="2B4D5D93" w14:textId="77777777">
        <w:tc>
          <w:tcPr>
            <w:tcW w:w="792" w:type="dxa"/>
            <w:shd w:val="clear" w:color="auto" w:fill="auto"/>
          </w:tcPr>
          <w:p w14:paraId="1CAE086A" w14:textId="77777777" w:rsidR="008740F3" w:rsidRDefault="00692BC4">
            <w:r>
              <w:t>❍</w:t>
            </w:r>
            <w:r>
              <w:rPr>
                <w:sz w:val="20"/>
                <w:vertAlign w:val="subscript"/>
              </w:rPr>
              <w:t xml:space="preserve">   7</w:t>
            </w:r>
          </w:p>
        </w:tc>
        <w:tc>
          <w:tcPr>
            <w:tcW w:w="9288" w:type="dxa"/>
            <w:shd w:val="clear" w:color="auto" w:fill="auto"/>
          </w:tcPr>
          <w:p w14:paraId="5B857E5B" w14:textId="77777777" w:rsidR="008740F3" w:rsidRDefault="00692BC4">
            <w:r>
              <w:t>70%</w:t>
            </w:r>
          </w:p>
        </w:tc>
      </w:tr>
      <w:tr w:rsidR="008740F3" w14:paraId="0CA4C248" w14:textId="77777777">
        <w:tc>
          <w:tcPr>
            <w:tcW w:w="792" w:type="dxa"/>
            <w:shd w:val="clear" w:color="auto" w:fill="auto"/>
          </w:tcPr>
          <w:p w14:paraId="520B9530" w14:textId="77777777" w:rsidR="008740F3" w:rsidRDefault="00692BC4">
            <w:r>
              <w:t>❍</w:t>
            </w:r>
            <w:r>
              <w:rPr>
                <w:sz w:val="20"/>
                <w:vertAlign w:val="subscript"/>
              </w:rPr>
              <w:t xml:space="preserve">   8</w:t>
            </w:r>
          </w:p>
        </w:tc>
        <w:tc>
          <w:tcPr>
            <w:tcW w:w="9288" w:type="dxa"/>
            <w:shd w:val="clear" w:color="auto" w:fill="auto"/>
          </w:tcPr>
          <w:p w14:paraId="2167228A" w14:textId="77777777" w:rsidR="008740F3" w:rsidRDefault="00692BC4">
            <w:r>
              <w:t>80%</w:t>
            </w:r>
          </w:p>
        </w:tc>
      </w:tr>
      <w:tr w:rsidR="008740F3" w14:paraId="5F12A7B1" w14:textId="77777777">
        <w:tc>
          <w:tcPr>
            <w:tcW w:w="792" w:type="dxa"/>
            <w:shd w:val="clear" w:color="auto" w:fill="auto"/>
          </w:tcPr>
          <w:p w14:paraId="27BDF5D6" w14:textId="77777777" w:rsidR="008740F3" w:rsidRDefault="00692BC4">
            <w:r>
              <w:t>❍</w:t>
            </w:r>
            <w:r>
              <w:rPr>
                <w:sz w:val="20"/>
                <w:vertAlign w:val="subscript"/>
              </w:rPr>
              <w:t xml:space="preserve">   9</w:t>
            </w:r>
          </w:p>
        </w:tc>
        <w:tc>
          <w:tcPr>
            <w:tcW w:w="9288" w:type="dxa"/>
            <w:shd w:val="clear" w:color="auto" w:fill="auto"/>
          </w:tcPr>
          <w:p w14:paraId="3D8CD6A1" w14:textId="77777777" w:rsidR="008740F3" w:rsidRDefault="00692BC4">
            <w:r>
              <w:t>90%</w:t>
            </w:r>
          </w:p>
        </w:tc>
      </w:tr>
      <w:tr w:rsidR="008740F3" w14:paraId="529AE83A" w14:textId="77777777">
        <w:tc>
          <w:tcPr>
            <w:tcW w:w="792" w:type="dxa"/>
            <w:shd w:val="clear" w:color="auto" w:fill="auto"/>
          </w:tcPr>
          <w:p w14:paraId="69B81CE5" w14:textId="77777777" w:rsidR="008740F3" w:rsidRDefault="00692BC4">
            <w:r>
              <w:t>❍</w:t>
            </w:r>
            <w:r>
              <w:rPr>
                <w:sz w:val="20"/>
                <w:vertAlign w:val="subscript"/>
              </w:rPr>
              <w:t xml:space="preserve">   10</w:t>
            </w:r>
          </w:p>
        </w:tc>
        <w:tc>
          <w:tcPr>
            <w:tcW w:w="9288" w:type="dxa"/>
            <w:shd w:val="clear" w:color="auto" w:fill="auto"/>
          </w:tcPr>
          <w:p w14:paraId="57397719" w14:textId="77777777" w:rsidR="008740F3" w:rsidRDefault="00692BC4">
            <w:r>
              <w:t>100%</w:t>
            </w:r>
          </w:p>
        </w:tc>
      </w:tr>
      <w:tr w:rsidR="008740F3" w14:paraId="2210A629" w14:textId="77777777">
        <w:tc>
          <w:tcPr>
            <w:tcW w:w="792" w:type="dxa"/>
            <w:shd w:val="clear" w:color="auto" w:fill="auto"/>
          </w:tcPr>
          <w:p w14:paraId="1BCBD35D" w14:textId="77777777" w:rsidR="008740F3" w:rsidRDefault="00692BC4">
            <w:r>
              <w:t>❍</w:t>
            </w:r>
            <w:r>
              <w:rPr>
                <w:sz w:val="20"/>
                <w:vertAlign w:val="subscript"/>
              </w:rPr>
              <w:t xml:space="preserve">   11</w:t>
            </w:r>
          </w:p>
        </w:tc>
        <w:tc>
          <w:tcPr>
            <w:tcW w:w="9288" w:type="dxa"/>
            <w:shd w:val="clear" w:color="auto" w:fill="auto"/>
          </w:tcPr>
          <w:p w14:paraId="7578458A" w14:textId="77777777" w:rsidR="008740F3" w:rsidRDefault="00692BC4">
            <w:r>
              <w:t>More than 100%</w:t>
            </w:r>
          </w:p>
        </w:tc>
      </w:tr>
      <w:tr w:rsidR="008740F3" w14:paraId="6BFB4E30" w14:textId="77777777">
        <w:tc>
          <w:tcPr>
            <w:tcW w:w="792" w:type="dxa"/>
            <w:shd w:val="clear" w:color="auto" w:fill="auto"/>
          </w:tcPr>
          <w:p w14:paraId="73C34371" w14:textId="77777777" w:rsidR="008740F3" w:rsidRDefault="00692BC4">
            <w:r>
              <w:t>❍</w:t>
            </w:r>
            <w:r>
              <w:rPr>
                <w:sz w:val="20"/>
                <w:vertAlign w:val="subscript"/>
              </w:rPr>
              <w:t xml:space="preserve">   98</w:t>
            </w:r>
          </w:p>
        </w:tc>
        <w:tc>
          <w:tcPr>
            <w:tcW w:w="9288" w:type="dxa"/>
            <w:shd w:val="clear" w:color="auto" w:fill="auto"/>
          </w:tcPr>
          <w:p w14:paraId="24FF2A02" w14:textId="77777777" w:rsidR="008740F3" w:rsidRDefault="00692BC4">
            <w:r>
              <w:t>Don't know</w:t>
            </w:r>
          </w:p>
        </w:tc>
      </w:tr>
      <w:tr w:rsidR="008740F3" w14:paraId="4E6206CD" w14:textId="77777777">
        <w:tc>
          <w:tcPr>
            <w:tcW w:w="792" w:type="dxa"/>
            <w:shd w:val="clear" w:color="auto" w:fill="auto"/>
          </w:tcPr>
          <w:p w14:paraId="22F381DF" w14:textId="77777777" w:rsidR="008740F3" w:rsidRDefault="00692BC4">
            <w:r>
              <w:t>❍</w:t>
            </w:r>
            <w:r>
              <w:rPr>
                <w:sz w:val="20"/>
                <w:vertAlign w:val="subscript"/>
              </w:rPr>
              <w:t xml:space="preserve">   99</w:t>
            </w:r>
          </w:p>
        </w:tc>
        <w:tc>
          <w:tcPr>
            <w:tcW w:w="9288" w:type="dxa"/>
            <w:shd w:val="clear" w:color="auto" w:fill="auto"/>
          </w:tcPr>
          <w:p w14:paraId="72CA1A5B" w14:textId="77777777" w:rsidR="008740F3" w:rsidRDefault="00692BC4">
            <w:r>
              <w:t>Prefer not to answer</w:t>
            </w:r>
          </w:p>
        </w:tc>
      </w:tr>
    </w:tbl>
    <w:p w14:paraId="21ABB620" w14:textId="77777777" w:rsidR="008740F3" w:rsidRDefault="008740F3"/>
    <w:p w14:paraId="5376A052" w14:textId="77777777" w:rsidR="008740F3" w:rsidRDefault="00692BC4" w:rsidP="73C55F8C">
      <w:pPr>
        <w:keepNext/>
        <w:spacing w:after="40"/>
        <w:rPr>
          <w:i/>
          <w:iCs/>
          <w:sz w:val="20"/>
          <w:szCs w:val="20"/>
        </w:rPr>
      </w:pPr>
      <w:r w:rsidRPr="73C55F8C">
        <w:rPr>
          <w:b/>
          <w:bCs/>
        </w:rPr>
        <w:t>Q106</w:t>
      </w:r>
      <w:r>
        <w:tab/>
      </w:r>
      <w:r w:rsidRPr="73C55F8C">
        <w:rPr>
          <w:i/>
          <w:iCs/>
          <w:sz w:val="20"/>
          <w:szCs w:val="20"/>
        </w:rPr>
        <w:t>Show if Q30 not blank (Q30_</w:t>
      </w:r>
      <w:proofErr w:type="gramStart"/>
      <w:r w:rsidRPr="73C55F8C">
        <w:rPr>
          <w:i/>
          <w:iCs/>
          <w:sz w:val="20"/>
          <w:szCs w:val="20"/>
        </w:rPr>
        <w:t>11 !</w:t>
      </w:r>
      <w:proofErr w:type="gramEnd"/>
      <w:r w:rsidRPr="73C55F8C">
        <w:rPr>
          <w:i/>
          <w:iCs/>
          <w:sz w:val="20"/>
          <w:szCs w:val="20"/>
        </w:rPr>
        <w:t>= 1 OR Q30_</w:t>
      </w:r>
      <w:proofErr w:type="gramStart"/>
      <w:r w:rsidRPr="73C55F8C">
        <w:rPr>
          <w:i/>
          <w:iCs/>
          <w:sz w:val="20"/>
          <w:szCs w:val="20"/>
        </w:rPr>
        <w:t>98 !</w:t>
      </w:r>
      <w:proofErr w:type="gramEnd"/>
      <w:r w:rsidRPr="73C55F8C">
        <w:rPr>
          <w:i/>
          <w:iCs/>
          <w:sz w:val="20"/>
          <w:szCs w:val="20"/>
        </w:rPr>
        <w:t>= 1)</w:t>
      </w:r>
    </w:p>
    <w:p w14:paraId="08F15A8F" w14:textId="77777777" w:rsidR="008740F3" w:rsidRDefault="00692BC4">
      <w:pPr>
        <w:keepNext/>
        <w:spacing w:after="0"/>
      </w:pPr>
      <w:r>
        <w:t>If you have experienced increased running/operating costs for your business this year, have you passed those increases onto customers through higher prices for the products/services you sell?</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3AA433CB" w14:textId="77777777">
        <w:tc>
          <w:tcPr>
            <w:tcW w:w="792" w:type="dxa"/>
            <w:shd w:val="clear" w:color="auto" w:fill="auto"/>
          </w:tcPr>
          <w:p w14:paraId="2E2BE196" w14:textId="77777777" w:rsidR="008740F3" w:rsidRDefault="00692BC4">
            <w:r>
              <w:t>❍</w:t>
            </w:r>
            <w:r>
              <w:rPr>
                <w:sz w:val="20"/>
                <w:vertAlign w:val="subscript"/>
              </w:rPr>
              <w:t xml:space="preserve">   1</w:t>
            </w:r>
          </w:p>
        </w:tc>
        <w:tc>
          <w:tcPr>
            <w:tcW w:w="9288" w:type="dxa"/>
            <w:shd w:val="clear" w:color="auto" w:fill="auto"/>
          </w:tcPr>
          <w:p w14:paraId="647A15D3" w14:textId="77777777" w:rsidR="008740F3" w:rsidRDefault="00692BC4">
            <w:r>
              <w:t>Yes, we recouped all increased costs by raising our prices</w:t>
            </w:r>
          </w:p>
        </w:tc>
      </w:tr>
      <w:tr w:rsidR="008740F3" w14:paraId="1FC8223C" w14:textId="77777777">
        <w:tc>
          <w:tcPr>
            <w:tcW w:w="792" w:type="dxa"/>
            <w:shd w:val="clear" w:color="auto" w:fill="auto"/>
          </w:tcPr>
          <w:p w14:paraId="4863BB0D" w14:textId="77777777" w:rsidR="008740F3" w:rsidRDefault="00692BC4">
            <w:r>
              <w:t>❍</w:t>
            </w:r>
            <w:r>
              <w:rPr>
                <w:sz w:val="20"/>
                <w:vertAlign w:val="subscript"/>
              </w:rPr>
              <w:t xml:space="preserve">   2</w:t>
            </w:r>
          </w:p>
        </w:tc>
        <w:tc>
          <w:tcPr>
            <w:tcW w:w="9288" w:type="dxa"/>
            <w:shd w:val="clear" w:color="auto" w:fill="auto"/>
          </w:tcPr>
          <w:p w14:paraId="350BC66D" w14:textId="77777777" w:rsidR="008740F3" w:rsidRDefault="00692BC4">
            <w:r>
              <w:t>Yes, but we have not passed all cost rises onto customers</w:t>
            </w:r>
          </w:p>
        </w:tc>
      </w:tr>
      <w:tr w:rsidR="008740F3" w14:paraId="22795BC4" w14:textId="77777777">
        <w:tc>
          <w:tcPr>
            <w:tcW w:w="792" w:type="dxa"/>
            <w:shd w:val="clear" w:color="auto" w:fill="auto"/>
          </w:tcPr>
          <w:p w14:paraId="5BD61B15" w14:textId="77777777" w:rsidR="008740F3" w:rsidRDefault="00692BC4">
            <w:r>
              <w:t>❍</w:t>
            </w:r>
            <w:r>
              <w:rPr>
                <w:sz w:val="20"/>
                <w:vertAlign w:val="subscript"/>
              </w:rPr>
              <w:t xml:space="preserve">   3</w:t>
            </w:r>
          </w:p>
        </w:tc>
        <w:tc>
          <w:tcPr>
            <w:tcW w:w="9288" w:type="dxa"/>
            <w:shd w:val="clear" w:color="auto" w:fill="auto"/>
          </w:tcPr>
          <w:p w14:paraId="3FD9D2D0" w14:textId="77777777" w:rsidR="008740F3" w:rsidRDefault="00692BC4">
            <w:r>
              <w:t>No, but we plan to increase our prices soon</w:t>
            </w:r>
          </w:p>
        </w:tc>
      </w:tr>
      <w:tr w:rsidR="008740F3" w14:paraId="2EA8F212" w14:textId="77777777">
        <w:tc>
          <w:tcPr>
            <w:tcW w:w="792" w:type="dxa"/>
            <w:shd w:val="clear" w:color="auto" w:fill="auto"/>
          </w:tcPr>
          <w:p w14:paraId="24C23EC1" w14:textId="77777777" w:rsidR="008740F3" w:rsidRDefault="00692BC4">
            <w:r>
              <w:t>❍</w:t>
            </w:r>
            <w:r>
              <w:rPr>
                <w:sz w:val="20"/>
                <w:vertAlign w:val="subscript"/>
              </w:rPr>
              <w:t xml:space="preserve">   4</w:t>
            </w:r>
          </w:p>
        </w:tc>
        <w:tc>
          <w:tcPr>
            <w:tcW w:w="9288" w:type="dxa"/>
            <w:shd w:val="clear" w:color="auto" w:fill="auto"/>
          </w:tcPr>
          <w:p w14:paraId="4AEE2FB4" w14:textId="77777777" w:rsidR="008740F3" w:rsidRDefault="00692BC4">
            <w:r>
              <w:t>No, and we have no plans to increase our prices</w:t>
            </w:r>
          </w:p>
        </w:tc>
      </w:tr>
      <w:tr w:rsidR="008740F3" w14:paraId="431252CA" w14:textId="77777777">
        <w:tc>
          <w:tcPr>
            <w:tcW w:w="792" w:type="dxa"/>
            <w:shd w:val="clear" w:color="auto" w:fill="auto"/>
          </w:tcPr>
          <w:p w14:paraId="225B62AD" w14:textId="77777777" w:rsidR="008740F3" w:rsidRDefault="00692BC4">
            <w:r>
              <w:t>❍</w:t>
            </w:r>
            <w:r>
              <w:rPr>
                <w:sz w:val="20"/>
                <w:vertAlign w:val="subscript"/>
              </w:rPr>
              <w:t xml:space="preserve">   5</w:t>
            </w:r>
          </w:p>
        </w:tc>
        <w:tc>
          <w:tcPr>
            <w:tcW w:w="9288" w:type="dxa"/>
            <w:shd w:val="clear" w:color="auto" w:fill="auto"/>
          </w:tcPr>
          <w:p w14:paraId="26E53AED" w14:textId="77777777" w:rsidR="008740F3" w:rsidRDefault="00692BC4">
            <w:r>
              <w:t>Don’t know</w:t>
            </w:r>
          </w:p>
        </w:tc>
      </w:tr>
      <w:tr w:rsidR="008740F3" w14:paraId="0CD70C6A" w14:textId="77777777">
        <w:tc>
          <w:tcPr>
            <w:tcW w:w="792" w:type="dxa"/>
            <w:shd w:val="clear" w:color="auto" w:fill="auto"/>
          </w:tcPr>
          <w:p w14:paraId="30FEEE2B" w14:textId="77777777" w:rsidR="008740F3" w:rsidRDefault="00692BC4">
            <w:r>
              <w:t>❍</w:t>
            </w:r>
            <w:r>
              <w:rPr>
                <w:sz w:val="20"/>
                <w:vertAlign w:val="subscript"/>
              </w:rPr>
              <w:t xml:space="preserve">   6</w:t>
            </w:r>
          </w:p>
        </w:tc>
        <w:tc>
          <w:tcPr>
            <w:tcW w:w="9288" w:type="dxa"/>
            <w:shd w:val="clear" w:color="auto" w:fill="auto"/>
          </w:tcPr>
          <w:p w14:paraId="3F03B8D8" w14:textId="77777777" w:rsidR="008740F3" w:rsidRDefault="00692BC4">
            <w:r>
              <w:t>Prefer not to answer</w:t>
            </w:r>
          </w:p>
        </w:tc>
      </w:tr>
    </w:tbl>
    <w:p w14:paraId="3103FF19" w14:textId="77777777" w:rsidR="008740F3" w:rsidRDefault="008740F3"/>
    <w:p w14:paraId="015E2B97" w14:textId="77777777" w:rsidR="008740F3" w:rsidRDefault="00692BC4">
      <w:pPr>
        <w:keepNext/>
        <w:spacing w:after="40"/>
      </w:pPr>
      <w:r>
        <w:rPr>
          <w:b/>
        </w:rPr>
        <w:t>Q35</w:t>
      </w:r>
    </w:p>
    <w:p w14:paraId="14BAFA9A" w14:textId="00E6C5B4" w:rsidR="008740F3" w:rsidRDefault="00692BC4">
      <w:pPr>
        <w:keepNext/>
        <w:spacing w:after="0"/>
      </w:pPr>
      <w:r>
        <w:t>How confident are you that your business will grow in 202</w:t>
      </w:r>
      <w:ins w:id="50" w:author="Andrew Scollay" w:date="2025-05-02T16:19:00Z" w16du:dateUtc="2025-05-02T22:19:00Z">
        <w:r w:rsidR="00C15235">
          <w:t>5</w:t>
        </w:r>
      </w:ins>
      <w:del w:id="51" w:author="Andrew Scollay" w:date="2025-05-02T16:19:00Z" w16du:dateUtc="2025-05-02T22:19:00Z">
        <w:r w:rsidDel="00C15235">
          <w:delText>4</w:delText>
        </w:r>
      </w:del>
      <w:r>
        <w:t>?</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18A1040B" w14:textId="77777777">
        <w:tc>
          <w:tcPr>
            <w:tcW w:w="792" w:type="dxa"/>
            <w:shd w:val="clear" w:color="auto" w:fill="auto"/>
          </w:tcPr>
          <w:p w14:paraId="642CA901" w14:textId="77777777" w:rsidR="008740F3" w:rsidRDefault="00692BC4">
            <w:r>
              <w:t>❍</w:t>
            </w:r>
            <w:r>
              <w:rPr>
                <w:sz w:val="20"/>
                <w:vertAlign w:val="subscript"/>
              </w:rPr>
              <w:t xml:space="preserve">   1</w:t>
            </w:r>
          </w:p>
        </w:tc>
        <w:tc>
          <w:tcPr>
            <w:tcW w:w="9288" w:type="dxa"/>
            <w:shd w:val="clear" w:color="auto" w:fill="auto"/>
          </w:tcPr>
          <w:p w14:paraId="205C8683" w14:textId="77777777" w:rsidR="008740F3" w:rsidRDefault="00692BC4">
            <w:r>
              <w:t>Extremely confident</w:t>
            </w:r>
          </w:p>
        </w:tc>
      </w:tr>
      <w:tr w:rsidR="008740F3" w14:paraId="199AA5B8" w14:textId="77777777">
        <w:tc>
          <w:tcPr>
            <w:tcW w:w="792" w:type="dxa"/>
            <w:shd w:val="clear" w:color="auto" w:fill="auto"/>
          </w:tcPr>
          <w:p w14:paraId="7424D32A" w14:textId="77777777" w:rsidR="008740F3" w:rsidRDefault="00692BC4">
            <w:r>
              <w:t>❍</w:t>
            </w:r>
            <w:r>
              <w:rPr>
                <w:sz w:val="20"/>
                <w:vertAlign w:val="subscript"/>
              </w:rPr>
              <w:t xml:space="preserve">   2</w:t>
            </w:r>
          </w:p>
        </w:tc>
        <w:tc>
          <w:tcPr>
            <w:tcW w:w="9288" w:type="dxa"/>
            <w:shd w:val="clear" w:color="auto" w:fill="auto"/>
          </w:tcPr>
          <w:p w14:paraId="43C5E2CD" w14:textId="77777777" w:rsidR="008740F3" w:rsidRDefault="00692BC4">
            <w:r>
              <w:t>Quite confident</w:t>
            </w:r>
          </w:p>
        </w:tc>
      </w:tr>
      <w:tr w:rsidR="008740F3" w14:paraId="50858752" w14:textId="77777777">
        <w:tc>
          <w:tcPr>
            <w:tcW w:w="792" w:type="dxa"/>
            <w:shd w:val="clear" w:color="auto" w:fill="auto"/>
          </w:tcPr>
          <w:p w14:paraId="5CD4561D" w14:textId="77777777" w:rsidR="008740F3" w:rsidRDefault="00692BC4">
            <w:r>
              <w:t>❍</w:t>
            </w:r>
            <w:r>
              <w:rPr>
                <w:sz w:val="20"/>
                <w:vertAlign w:val="subscript"/>
              </w:rPr>
              <w:t xml:space="preserve">   3</w:t>
            </w:r>
          </w:p>
        </w:tc>
        <w:tc>
          <w:tcPr>
            <w:tcW w:w="9288" w:type="dxa"/>
            <w:shd w:val="clear" w:color="auto" w:fill="auto"/>
          </w:tcPr>
          <w:p w14:paraId="58F8814F" w14:textId="77777777" w:rsidR="008740F3" w:rsidRDefault="00692BC4">
            <w:r>
              <w:t xml:space="preserve">Neither confident nor unconfident </w:t>
            </w:r>
          </w:p>
        </w:tc>
      </w:tr>
      <w:tr w:rsidR="008740F3" w14:paraId="4E5CCE77" w14:textId="77777777">
        <w:tc>
          <w:tcPr>
            <w:tcW w:w="792" w:type="dxa"/>
            <w:shd w:val="clear" w:color="auto" w:fill="auto"/>
          </w:tcPr>
          <w:p w14:paraId="2DA5238A" w14:textId="77777777" w:rsidR="008740F3" w:rsidRDefault="00692BC4">
            <w:r>
              <w:t>❍</w:t>
            </w:r>
            <w:r>
              <w:rPr>
                <w:sz w:val="20"/>
                <w:vertAlign w:val="subscript"/>
              </w:rPr>
              <w:t xml:space="preserve">   4</w:t>
            </w:r>
          </w:p>
        </w:tc>
        <w:tc>
          <w:tcPr>
            <w:tcW w:w="9288" w:type="dxa"/>
            <w:shd w:val="clear" w:color="auto" w:fill="auto"/>
          </w:tcPr>
          <w:p w14:paraId="33513B4D" w14:textId="77777777" w:rsidR="008740F3" w:rsidRDefault="00692BC4">
            <w:r>
              <w:t>Not very confident</w:t>
            </w:r>
          </w:p>
        </w:tc>
      </w:tr>
      <w:tr w:rsidR="008740F3" w14:paraId="24D5ADE7" w14:textId="77777777">
        <w:tc>
          <w:tcPr>
            <w:tcW w:w="792" w:type="dxa"/>
            <w:shd w:val="clear" w:color="auto" w:fill="auto"/>
          </w:tcPr>
          <w:p w14:paraId="59698EBC" w14:textId="77777777" w:rsidR="008740F3" w:rsidRDefault="00692BC4">
            <w:r>
              <w:t>❍</w:t>
            </w:r>
            <w:r>
              <w:rPr>
                <w:sz w:val="20"/>
                <w:vertAlign w:val="subscript"/>
              </w:rPr>
              <w:t xml:space="preserve">   5</w:t>
            </w:r>
          </w:p>
        </w:tc>
        <w:tc>
          <w:tcPr>
            <w:tcW w:w="9288" w:type="dxa"/>
            <w:shd w:val="clear" w:color="auto" w:fill="auto"/>
          </w:tcPr>
          <w:p w14:paraId="4195A487" w14:textId="77777777" w:rsidR="008740F3" w:rsidRDefault="00692BC4">
            <w:r>
              <w:t xml:space="preserve">Not confident at all </w:t>
            </w:r>
          </w:p>
        </w:tc>
      </w:tr>
      <w:tr w:rsidR="008740F3" w14:paraId="2189159A" w14:textId="77777777">
        <w:tc>
          <w:tcPr>
            <w:tcW w:w="792" w:type="dxa"/>
            <w:shd w:val="clear" w:color="auto" w:fill="auto"/>
          </w:tcPr>
          <w:p w14:paraId="347D4F1C" w14:textId="77777777" w:rsidR="008740F3" w:rsidRDefault="00692BC4">
            <w:r>
              <w:t>❍</w:t>
            </w:r>
            <w:r>
              <w:rPr>
                <w:sz w:val="20"/>
                <w:vertAlign w:val="subscript"/>
              </w:rPr>
              <w:t xml:space="preserve">   98</w:t>
            </w:r>
          </w:p>
        </w:tc>
        <w:tc>
          <w:tcPr>
            <w:tcW w:w="9288" w:type="dxa"/>
            <w:shd w:val="clear" w:color="auto" w:fill="auto"/>
          </w:tcPr>
          <w:p w14:paraId="4650B6FE" w14:textId="77777777" w:rsidR="008740F3" w:rsidRDefault="00692BC4">
            <w:r>
              <w:t>Don't know</w:t>
            </w:r>
          </w:p>
        </w:tc>
      </w:tr>
      <w:tr w:rsidR="008740F3" w14:paraId="69C070AA" w14:textId="77777777">
        <w:tc>
          <w:tcPr>
            <w:tcW w:w="792" w:type="dxa"/>
            <w:shd w:val="clear" w:color="auto" w:fill="auto"/>
          </w:tcPr>
          <w:p w14:paraId="230E7AEE" w14:textId="77777777" w:rsidR="008740F3" w:rsidRDefault="00692BC4">
            <w:r>
              <w:t>❍</w:t>
            </w:r>
            <w:r>
              <w:rPr>
                <w:sz w:val="20"/>
                <w:vertAlign w:val="subscript"/>
              </w:rPr>
              <w:t xml:space="preserve">   99</w:t>
            </w:r>
          </w:p>
        </w:tc>
        <w:tc>
          <w:tcPr>
            <w:tcW w:w="9288" w:type="dxa"/>
            <w:shd w:val="clear" w:color="auto" w:fill="auto"/>
          </w:tcPr>
          <w:p w14:paraId="7D8EC8F6" w14:textId="77777777" w:rsidR="008740F3" w:rsidRDefault="00692BC4">
            <w:r>
              <w:t>Prefer not to answer</w:t>
            </w:r>
            <w:r>
              <w:rPr>
                <w:i/>
                <w:color w:val="A8A8A8"/>
                <w:sz w:val="20"/>
              </w:rPr>
              <w:tab/>
              <w:t>(Exclusive)</w:t>
            </w:r>
          </w:p>
        </w:tc>
      </w:tr>
    </w:tbl>
    <w:p w14:paraId="16AF07CC" w14:textId="77777777" w:rsidR="008740F3" w:rsidRDefault="008740F3"/>
    <w:p w14:paraId="53CACF03" w14:textId="77777777" w:rsidR="008740F3" w:rsidRDefault="00692BC4">
      <w:pPr>
        <w:keepNext/>
        <w:spacing w:after="40"/>
      </w:pPr>
      <w:r>
        <w:rPr>
          <w:b/>
        </w:rPr>
        <w:t>Q36</w:t>
      </w:r>
    </w:p>
    <w:p w14:paraId="26747EE2" w14:textId="5376301A" w:rsidR="008740F3" w:rsidRDefault="00692BC4">
      <w:pPr>
        <w:keepNext/>
        <w:spacing w:after="0"/>
      </w:pPr>
      <w:r>
        <w:t>By how much, if at all, do you expect your financial turnover to increase in 202</w:t>
      </w:r>
      <w:ins w:id="52" w:author="Andrew Scollay" w:date="2025-05-02T16:19:00Z" w16du:dateUtc="2025-05-02T22:19:00Z">
        <w:r w:rsidR="00C15235">
          <w:t>5</w:t>
        </w:r>
      </w:ins>
      <w:del w:id="53" w:author="Andrew Scollay" w:date="2025-05-02T16:19:00Z" w16du:dateUtc="2025-05-02T22:19:00Z">
        <w:r w:rsidDel="00C15235">
          <w:delText>4</w:delText>
        </w:r>
      </w:del>
      <w:r>
        <w:t>?</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0563486A" w14:textId="77777777">
        <w:tc>
          <w:tcPr>
            <w:tcW w:w="792" w:type="dxa"/>
            <w:shd w:val="clear" w:color="auto" w:fill="auto"/>
          </w:tcPr>
          <w:p w14:paraId="5E3460F1" w14:textId="77777777" w:rsidR="008740F3" w:rsidRDefault="00692BC4">
            <w:r>
              <w:t>❍</w:t>
            </w:r>
            <w:r>
              <w:rPr>
                <w:sz w:val="20"/>
                <w:vertAlign w:val="subscript"/>
              </w:rPr>
              <w:t xml:space="preserve">   1</w:t>
            </w:r>
          </w:p>
        </w:tc>
        <w:tc>
          <w:tcPr>
            <w:tcW w:w="9288" w:type="dxa"/>
            <w:shd w:val="clear" w:color="auto" w:fill="auto"/>
          </w:tcPr>
          <w:p w14:paraId="1A77EA46" w14:textId="77777777" w:rsidR="008740F3" w:rsidRDefault="00692BC4">
            <w:r>
              <w:t>Up to 30%</w:t>
            </w:r>
          </w:p>
        </w:tc>
      </w:tr>
      <w:tr w:rsidR="008740F3" w14:paraId="78A86452" w14:textId="77777777">
        <w:tc>
          <w:tcPr>
            <w:tcW w:w="792" w:type="dxa"/>
            <w:shd w:val="clear" w:color="auto" w:fill="auto"/>
          </w:tcPr>
          <w:p w14:paraId="4CDDBAD6" w14:textId="77777777" w:rsidR="008740F3" w:rsidRDefault="00692BC4">
            <w:r>
              <w:t>❍</w:t>
            </w:r>
            <w:r>
              <w:rPr>
                <w:sz w:val="20"/>
                <w:vertAlign w:val="subscript"/>
              </w:rPr>
              <w:t xml:space="preserve">   2</w:t>
            </w:r>
          </w:p>
        </w:tc>
        <w:tc>
          <w:tcPr>
            <w:tcW w:w="9288" w:type="dxa"/>
            <w:shd w:val="clear" w:color="auto" w:fill="auto"/>
          </w:tcPr>
          <w:p w14:paraId="715583A6" w14:textId="77777777" w:rsidR="008740F3" w:rsidRDefault="00692BC4">
            <w:r>
              <w:t>Between 31% – 60%</w:t>
            </w:r>
          </w:p>
        </w:tc>
      </w:tr>
      <w:tr w:rsidR="008740F3" w14:paraId="08F43712" w14:textId="77777777">
        <w:tc>
          <w:tcPr>
            <w:tcW w:w="792" w:type="dxa"/>
            <w:shd w:val="clear" w:color="auto" w:fill="auto"/>
          </w:tcPr>
          <w:p w14:paraId="6F1DA914" w14:textId="77777777" w:rsidR="008740F3" w:rsidRDefault="00692BC4">
            <w:r>
              <w:t>❍</w:t>
            </w:r>
            <w:r>
              <w:rPr>
                <w:sz w:val="20"/>
                <w:vertAlign w:val="subscript"/>
              </w:rPr>
              <w:t xml:space="preserve">   3</w:t>
            </w:r>
          </w:p>
        </w:tc>
        <w:tc>
          <w:tcPr>
            <w:tcW w:w="9288" w:type="dxa"/>
            <w:shd w:val="clear" w:color="auto" w:fill="auto"/>
          </w:tcPr>
          <w:p w14:paraId="5FEC57E1" w14:textId="77777777" w:rsidR="008740F3" w:rsidRDefault="00692BC4">
            <w:r>
              <w:t>Between 61% - 100%</w:t>
            </w:r>
          </w:p>
        </w:tc>
      </w:tr>
      <w:tr w:rsidR="008740F3" w14:paraId="417D96E1" w14:textId="77777777">
        <w:tc>
          <w:tcPr>
            <w:tcW w:w="792" w:type="dxa"/>
            <w:shd w:val="clear" w:color="auto" w:fill="auto"/>
          </w:tcPr>
          <w:p w14:paraId="1BF16956" w14:textId="77777777" w:rsidR="008740F3" w:rsidRDefault="00692BC4">
            <w:r>
              <w:t>❍</w:t>
            </w:r>
            <w:r>
              <w:rPr>
                <w:sz w:val="20"/>
                <w:vertAlign w:val="subscript"/>
              </w:rPr>
              <w:t xml:space="preserve">   4</w:t>
            </w:r>
          </w:p>
        </w:tc>
        <w:tc>
          <w:tcPr>
            <w:tcW w:w="9288" w:type="dxa"/>
            <w:shd w:val="clear" w:color="auto" w:fill="auto"/>
          </w:tcPr>
          <w:p w14:paraId="1762B9C6" w14:textId="77777777" w:rsidR="008740F3" w:rsidRDefault="00692BC4">
            <w:r>
              <w:t>Over 100%</w:t>
            </w:r>
          </w:p>
        </w:tc>
      </w:tr>
      <w:tr w:rsidR="008740F3" w14:paraId="5820B852" w14:textId="77777777">
        <w:tc>
          <w:tcPr>
            <w:tcW w:w="792" w:type="dxa"/>
            <w:shd w:val="clear" w:color="auto" w:fill="auto"/>
          </w:tcPr>
          <w:p w14:paraId="0A120730" w14:textId="77777777" w:rsidR="008740F3" w:rsidRDefault="00692BC4">
            <w:r>
              <w:t>❍</w:t>
            </w:r>
            <w:r>
              <w:rPr>
                <w:sz w:val="20"/>
                <w:vertAlign w:val="subscript"/>
              </w:rPr>
              <w:t xml:space="preserve">   5</w:t>
            </w:r>
          </w:p>
        </w:tc>
        <w:tc>
          <w:tcPr>
            <w:tcW w:w="9288" w:type="dxa"/>
            <w:shd w:val="clear" w:color="auto" w:fill="auto"/>
          </w:tcPr>
          <w:p w14:paraId="70AA80EB" w14:textId="77777777" w:rsidR="008740F3" w:rsidRDefault="00692BC4">
            <w:r>
              <w:t>I don’t expect any increase in 2024</w:t>
            </w:r>
          </w:p>
        </w:tc>
      </w:tr>
      <w:tr w:rsidR="008740F3" w14:paraId="5FA63563" w14:textId="77777777">
        <w:tc>
          <w:tcPr>
            <w:tcW w:w="792" w:type="dxa"/>
            <w:shd w:val="clear" w:color="auto" w:fill="auto"/>
          </w:tcPr>
          <w:p w14:paraId="7A4C12DA" w14:textId="77777777" w:rsidR="008740F3" w:rsidRDefault="00692BC4">
            <w:r>
              <w:t>❍</w:t>
            </w:r>
            <w:r>
              <w:rPr>
                <w:sz w:val="20"/>
                <w:vertAlign w:val="subscript"/>
              </w:rPr>
              <w:t xml:space="preserve">   6</w:t>
            </w:r>
          </w:p>
        </w:tc>
        <w:tc>
          <w:tcPr>
            <w:tcW w:w="9288" w:type="dxa"/>
            <w:shd w:val="clear" w:color="auto" w:fill="auto"/>
          </w:tcPr>
          <w:p w14:paraId="537C3911" w14:textId="77777777" w:rsidR="008740F3" w:rsidRDefault="00692BC4">
            <w:r>
              <w:t>I expect my financial turnover to decrease in 2024</w:t>
            </w:r>
          </w:p>
        </w:tc>
      </w:tr>
      <w:tr w:rsidR="008740F3" w14:paraId="76C12A0D" w14:textId="77777777">
        <w:tc>
          <w:tcPr>
            <w:tcW w:w="792" w:type="dxa"/>
            <w:shd w:val="clear" w:color="auto" w:fill="auto"/>
          </w:tcPr>
          <w:p w14:paraId="065B0C9B" w14:textId="77777777" w:rsidR="008740F3" w:rsidRDefault="00692BC4">
            <w:r>
              <w:t>❍</w:t>
            </w:r>
            <w:r>
              <w:rPr>
                <w:sz w:val="20"/>
                <w:vertAlign w:val="subscript"/>
              </w:rPr>
              <w:t xml:space="preserve">   98</w:t>
            </w:r>
          </w:p>
        </w:tc>
        <w:tc>
          <w:tcPr>
            <w:tcW w:w="9288" w:type="dxa"/>
            <w:shd w:val="clear" w:color="auto" w:fill="auto"/>
          </w:tcPr>
          <w:p w14:paraId="6DFF5087" w14:textId="77777777" w:rsidR="008740F3" w:rsidRDefault="00692BC4">
            <w:r>
              <w:t>Don't know</w:t>
            </w:r>
          </w:p>
        </w:tc>
      </w:tr>
      <w:tr w:rsidR="008740F3" w14:paraId="6E9E01F3" w14:textId="77777777">
        <w:tc>
          <w:tcPr>
            <w:tcW w:w="792" w:type="dxa"/>
            <w:shd w:val="clear" w:color="auto" w:fill="auto"/>
          </w:tcPr>
          <w:p w14:paraId="6B771AD9" w14:textId="77777777" w:rsidR="008740F3" w:rsidRDefault="00692BC4">
            <w:r>
              <w:t>❍</w:t>
            </w:r>
            <w:r>
              <w:rPr>
                <w:sz w:val="20"/>
                <w:vertAlign w:val="subscript"/>
              </w:rPr>
              <w:t xml:space="preserve">   99</w:t>
            </w:r>
          </w:p>
        </w:tc>
        <w:tc>
          <w:tcPr>
            <w:tcW w:w="9288" w:type="dxa"/>
            <w:shd w:val="clear" w:color="auto" w:fill="auto"/>
          </w:tcPr>
          <w:p w14:paraId="534DE6D9" w14:textId="77777777" w:rsidR="008740F3" w:rsidRDefault="00692BC4">
            <w:r>
              <w:t>Prefer not to answer</w:t>
            </w:r>
          </w:p>
        </w:tc>
      </w:tr>
    </w:tbl>
    <w:p w14:paraId="3EBDAF6E" w14:textId="77777777" w:rsidR="008740F3" w:rsidRDefault="008740F3"/>
    <w:p w14:paraId="0DFFD506" w14:textId="77777777" w:rsidR="008740F3" w:rsidRDefault="00692BC4">
      <w:pPr>
        <w:keepNext/>
        <w:spacing w:after="40"/>
      </w:pPr>
      <w:r>
        <w:rPr>
          <w:b/>
        </w:rPr>
        <w:t>Q37</w:t>
      </w:r>
    </w:p>
    <w:p w14:paraId="2A9BF44A" w14:textId="540C0C7A" w:rsidR="008740F3" w:rsidRDefault="00692BC4">
      <w:pPr>
        <w:keepNext/>
        <w:spacing w:after="0"/>
      </w:pPr>
      <w:r>
        <w:t xml:space="preserve">How confident are you in the UK economy </w:t>
      </w:r>
      <w:proofErr w:type="gramStart"/>
      <w:r>
        <w:t>as a whole in</w:t>
      </w:r>
      <w:proofErr w:type="gramEnd"/>
      <w:r>
        <w:t xml:space="preserve"> 202</w:t>
      </w:r>
      <w:del w:id="54" w:author="Andrew Scollay" w:date="2025-05-02T16:19:00Z" w16du:dateUtc="2025-05-02T22:19:00Z">
        <w:r w:rsidDel="00C15235">
          <w:delText>4</w:delText>
        </w:r>
      </w:del>
      <w:ins w:id="55" w:author="Andrew Scollay" w:date="2025-05-02T16:19:00Z" w16du:dateUtc="2025-05-02T22:19:00Z">
        <w:r w:rsidR="00C15235">
          <w:t>5</w:t>
        </w:r>
      </w:ins>
      <w:r>
        <w:t>?</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672DBFA5" w14:textId="77777777">
        <w:tc>
          <w:tcPr>
            <w:tcW w:w="792" w:type="dxa"/>
            <w:shd w:val="clear" w:color="auto" w:fill="auto"/>
          </w:tcPr>
          <w:p w14:paraId="3BF77BB2" w14:textId="77777777" w:rsidR="008740F3" w:rsidRDefault="00692BC4">
            <w:r>
              <w:t>❍</w:t>
            </w:r>
            <w:r>
              <w:rPr>
                <w:sz w:val="20"/>
                <w:vertAlign w:val="subscript"/>
              </w:rPr>
              <w:t xml:space="preserve">   1</w:t>
            </w:r>
          </w:p>
        </w:tc>
        <w:tc>
          <w:tcPr>
            <w:tcW w:w="9288" w:type="dxa"/>
            <w:shd w:val="clear" w:color="auto" w:fill="auto"/>
          </w:tcPr>
          <w:p w14:paraId="20513A13" w14:textId="77777777" w:rsidR="008740F3" w:rsidRDefault="00692BC4">
            <w:r>
              <w:t>Extremely confident</w:t>
            </w:r>
          </w:p>
        </w:tc>
      </w:tr>
      <w:tr w:rsidR="008740F3" w14:paraId="4C1B3586" w14:textId="77777777">
        <w:tc>
          <w:tcPr>
            <w:tcW w:w="792" w:type="dxa"/>
            <w:shd w:val="clear" w:color="auto" w:fill="auto"/>
          </w:tcPr>
          <w:p w14:paraId="611E077D" w14:textId="77777777" w:rsidR="008740F3" w:rsidRDefault="00692BC4">
            <w:r>
              <w:t>❍</w:t>
            </w:r>
            <w:r>
              <w:rPr>
                <w:sz w:val="20"/>
                <w:vertAlign w:val="subscript"/>
              </w:rPr>
              <w:t xml:space="preserve">   2</w:t>
            </w:r>
          </w:p>
        </w:tc>
        <w:tc>
          <w:tcPr>
            <w:tcW w:w="9288" w:type="dxa"/>
            <w:shd w:val="clear" w:color="auto" w:fill="auto"/>
          </w:tcPr>
          <w:p w14:paraId="58122B7D" w14:textId="77777777" w:rsidR="008740F3" w:rsidRDefault="00692BC4">
            <w:r>
              <w:t>Quite confident</w:t>
            </w:r>
          </w:p>
        </w:tc>
      </w:tr>
      <w:tr w:rsidR="008740F3" w14:paraId="5C58944C" w14:textId="77777777">
        <w:tc>
          <w:tcPr>
            <w:tcW w:w="792" w:type="dxa"/>
            <w:shd w:val="clear" w:color="auto" w:fill="auto"/>
          </w:tcPr>
          <w:p w14:paraId="4AE12AB9" w14:textId="77777777" w:rsidR="008740F3" w:rsidRDefault="00692BC4">
            <w:r>
              <w:t>❍</w:t>
            </w:r>
            <w:r>
              <w:rPr>
                <w:sz w:val="20"/>
                <w:vertAlign w:val="subscript"/>
              </w:rPr>
              <w:t xml:space="preserve">   3</w:t>
            </w:r>
          </w:p>
        </w:tc>
        <w:tc>
          <w:tcPr>
            <w:tcW w:w="9288" w:type="dxa"/>
            <w:shd w:val="clear" w:color="auto" w:fill="auto"/>
          </w:tcPr>
          <w:p w14:paraId="3B30DB44" w14:textId="77777777" w:rsidR="008740F3" w:rsidRDefault="00692BC4">
            <w:r>
              <w:t xml:space="preserve">Neither confident nor unconfident </w:t>
            </w:r>
          </w:p>
        </w:tc>
      </w:tr>
      <w:tr w:rsidR="008740F3" w14:paraId="068FE520" w14:textId="77777777">
        <w:tc>
          <w:tcPr>
            <w:tcW w:w="792" w:type="dxa"/>
            <w:shd w:val="clear" w:color="auto" w:fill="auto"/>
          </w:tcPr>
          <w:p w14:paraId="4D3E0438" w14:textId="77777777" w:rsidR="008740F3" w:rsidRDefault="00692BC4">
            <w:r>
              <w:t>❍</w:t>
            </w:r>
            <w:r>
              <w:rPr>
                <w:sz w:val="20"/>
                <w:vertAlign w:val="subscript"/>
              </w:rPr>
              <w:t xml:space="preserve">   4</w:t>
            </w:r>
          </w:p>
        </w:tc>
        <w:tc>
          <w:tcPr>
            <w:tcW w:w="9288" w:type="dxa"/>
            <w:shd w:val="clear" w:color="auto" w:fill="auto"/>
          </w:tcPr>
          <w:p w14:paraId="5F34C5AA" w14:textId="77777777" w:rsidR="008740F3" w:rsidRDefault="00692BC4">
            <w:r>
              <w:t>Not very confident</w:t>
            </w:r>
          </w:p>
        </w:tc>
      </w:tr>
      <w:tr w:rsidR="008740F3" w14:paraId="0EC56C03" w14:textId="77777777">
        <w:tc>
          <w:tcPr>
            <w:tcW w:w="792" w:type="dxa"/>
            <w:shd w:val="clear" w:color="auto" w:fill="auto"/>
          </w:tcPr>
          <w:p w14:paraId="5955B259" w14:textId="77777777" w:rsidR="008740F3" w:rsidRDefault="00692BC4">
            <w:r>
              <w:t>❍</w:t>
            </w:r>
            <w:r>
              <w:rPr>
                <w:sz w:val="20"/>
                <w:vertAlign w:val="subscript"/>
              </w:rPr>
              <w:t xml:space="preserve">   5</w:t>
            </w:r>
          </w:p>
        </w:tc>
        <w:tc>
          <w:tcPr>
            <w:tcW w:w="9288" w:type="dxa"/>
            <w:shd w:val="clear" w:color="auto" w:fill="auto"/>
          </w:tcPr>
          <w:p w14:paraId="47A7E33D" w14:textId="77777777" w:rsidR="008740F3" w:rsidRDefault="00692BC4">
            <w:r>
              <w:t xml:space="preserve">Not confident at all </w:t>
            </w:r>
          </w:p>
        </w:tc>
      </w:tr>
      <w:tr w:rsidR="008740F3" w14:paraId="46AAEC45" w14:textId="77777777">
        <w:tc>
          <w:tcPr>
            <w:tcW w:w="792" w:type="dxa"/>
            <w:shd w:val="clear" w:color="auto" w:fill="auto"/>
          </w:tcPr>
          <w:p w14:paraId="46CD6231" w14:textId="77777777" w:rsidR="008740F3" w:rsidRDefault="00692BC4">
            <w:r>
              <w:t>❍</w:t>
            </w:r>
            <w:r>
              <w:rPr>
                <w:sz w:val="20"/>
                <w:vertAlign w:val="subscript"/>
              </w:rPr>
              <w:t xml:space="preserve">   98</w:t>
            </w:r>
          </w:p>
        </w:tc>
        <w:tc>
          <w:tcPr>
            <w:tcW w:w="9288" w:type="dxa"/>
            <w:shd w:val="clear" w:color="auto" w:fill="auto"/>
          </w:tcPr>
          <w:p w14:paraId="503CC6FE" w14:textId="77777777" w:rsidR="008740F3" w:rsidRDefault="00692BC4">
            <w:r>
              <w:t>Don't know</w:t>
            </w:r>
          </w:p>
        </w:tc>
      </w:tr>
      <w:tr w:rsidR="008740F3" w14:paraId="237162B6" w14:textId="77777777">
        <w:tc>
          <w:tcPr>
            <w:tcW w:w="792" w:type="dxa"/>
            <w:shd w:val="clear" w:color="auto" w:fill="auto"/>
          </w:tcPr>
          <w:p w14:paraId="2636DF6C" w14:textId="77777777" w:rsidR="008740F3" w:rsidRDefault="00692BC4">
            <w:r>
              <w:t>❍</w:t>
            </w:r>
            <w:r>
              <w:rPr>
                <w:sz w:val="20"/>
                <w:vertAlign w:val="subscript"/>
              </w:rPr>
              <w:t xml:space="preserve">   99</w:t>
            </w:r>
          </w:p>
        </w:tc>
        <w:tc>
          <w:tcPr>
            <w:tcW w:w="9288" w:type="dxa"/>
            <w:shd w:val="clear" w:color="auto" w:fill="auto"/>
          </w:tcPr>
          <w:p w14:paraId="2225E93C" w14:textId="77777777" w:rsidR="008740F3" w:rsidRDefault="00692BC4">
            <w:r>
              <w:t>Prefer not to answer</w:t>
            </w:r>
          </w:p>
        </w:tc>
      </w:tr>
    </w:tbl>
    <w:p w14:paraId="4FE4B7A2" w14:textId="77777777" w:rsidR="008740F3" w:rsidRDefault="008740F3"/>
    <w:p w14:paraId="1465A1B0" w14:textId="77777777" w:rsidR="008740F3" w:rsidRDefault="00692BC4">
      <w:pPr>
        <w:keepNext/>
        <w:spacing w:after="220"/>
      </w:pPr>
      <w:r>
        <w:rPr>
          <w:b/>
          <w:sz w:val="28"/>
          <w:highlight w:val="lightGray"/>
        </w:rPr>
        <w:t>Page Attitudes / Mindset</w:t>
      </w:r>
    </w:p>
    <w:p w14:paraId="19F89CA1" w14:textId="77777777" w:rsidR="008740F3" w:rsidRDefault="00692BC4">
      <w:pPr>
        <w:keepNext/>
        <w:spacing w:after="40"/>
      </w:pPr>
      <w:r>
        <w:rPr>
          <w:b/>
        </w:rPr>
        <w:t>Q74</w:t>
      </w:r>
    </w:p>
    <w:p w14:paraId="719D8F19" w14:textId="77777777" w:rsidR="008740F3" w:rsidRDefault="00692BC4">
      <w:pPr>
        <w:keepNext/>
        <w:spacing w:after="0"/>
      </w:pPr>
      <w:r>
        <w:t>Would you agree or disagree with the following statement: “Life is better after becoming an entrepreneur.”?</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4105FC62" w14:textId="77777777">
        <w:tc>
          <w:tcPr>
            <w:tcW w:w="792" w:type="dxa"/>
            <w:shd w:val="clear" w:color="auto" w:fill="auto"/>
          </w:tcPr>
          <w:p w14:paraId="44879E47" w14:textId="77777777" w:rsidR="008740F3" w:rsidRDefault="00692BC4">
            <w:r>
              <w:t>❍</w:t>
            </w:r>
            <w:r>
              <w:rPr>
                <w:sz w:val="20"/>
                <w:vertAlign w:val="subscript"/>
              </w:rPr>
              <w:t xml:space="preserve">   1</w:t>
            </w:r>
          </w:p>
        </w:tc>
        <w:tc>
          <w:tcPr>
            <w:tcW w:w="9288" w:type="dxa"/>
            <w:shd w:val="clear" w:color="auto" w:fill="auto"/>
          </w:tcPr>
          <w:p w14:paraId="21CFEEB9" w14:textId="77777777" w:rsidR="008740F3" w:rsidRDefault="00692BC4">
            <w:r>
              <w:t>1 - Completely Agree</w:t>
            </w:r>
          </w:p>
        </w:tc>
      </w:tr>
      <w:tr w:rsidR="008740F3" w14:paraId="29DFD692" w14:textId="77777777">
        <w:tc>
          <w:tcPr>
            <w:tcW w:w="792" w:type="dxa"/>
            <w:shd w:val="clear" w:color="auto" w:fill="auto"/>
          </w:tcPr>
          <w:p w14:paraId="1DB018E4" w14:textId="77777777" w:rsidR="008740F3" w:rsidRDefault="00692BC4">
            <w:r>
              <w:t>❍</w:t>
            </w:r>
            <w:r>
              <w:rPr>
                <w:sz w:val="20"/>
                <w:vertAlign w:val="subscript"/>
              </w:rPr>
              <w:t xml:space="preserve">   2</w:t>
            </w:r>
          </w:p>
        </w:tc>
        <w:tc>
          <w:tcPr>
            <w:tcW w:w="9288" w:type="dxa"/>
            <w:shd w:val="clear" w:color="auto" w:fill="auto"/>
          </w:tcPr>
          <w:p w14:paraId="07B79BC7" w14:textId="77777777" w:rsidR="008740F3" w:rsidRDefault="00692BC4">
            <w:r>
              <w:t>2</w:t>
            </w:r>
          </w:p>
        </w:tc>
      </w:tr>
      <w:tr w:rsidR="008740F3" w14:paraId="6F4CD050" w14:textId="77777777">
        <w:tc>
          <w:tcPr>
            <w:tcW w:w="792" w:type="dxa"/>
            <w:shd w:val="clear" w:color="auto" w:fill="auto"/>
          </w:tcPr>
          <w:p w14:paraId="0B375823" w14:textId="77777777" w:rsidR="008740F3" w:rsidRDefault="00692BC4">
            <w:r>
              <w:t>❍</w:t>
            </w:r>
            <w:r>
              <w:rPr>
                <w:sz w:val="20"/>
                <w:vertAlign w:val="subscript"/>
              </w:rPr>
              <w:t xml:space="preserve">   3</w:t>
            </w:r>
          </w:p>
        </w:tc>
        <w:tc>
          <w:tcPr>
            <w:tcW w:w="9288" w:type="dxa"/>
            <w:shd w:val="clear" w:color="auto" w:fill="auto"/>
          </w:tcPr>
          <w:p w14:paraId="653CF9EC" w14:textId="77777777" w:rsidR="008740F3" w:rsidRDefault="00692BC4">
            <w:r>
              <w:t>3</w:t>
            </w:r>
          </w:p>
        </w:tc>
      </w:tr>
      <w:tr w:rsidR="008740F3" w14:paraId="2FDCC323" w14:textId="77777777">
        <w:tc>
          <w:tcPr>
            <w:tcW w:w="792" w:type="dxa"/>
            <w:shd w:val="clear" w:color="auto" w:fill="auto"/>
          </w:tcPr>
          <w:p w14:paraId="70E07762" w14:textId="77777777" w:rsidR="008740F3" w:rsidRDefault="00692BC4">
            <w:r>
              <w:t>❍</w:t>
            </w:r>
            <w:r>
              <w:rPr>
                <w:sz w:val="20"/>
                <w:vertAlign w:val="subscript"/>
              </w:rPr>
              <w:t xml:space="preserve">   4</w:t>
            </w:r>
          </w:p>
        </w:tc>
        <w:tc>
          <w:tcPr>
            <w:tcW w:w="9288" w:type="dxa"/>
            <w:shd w:val="clear" w:color="auto" w:fill="auto"/>
          </w:tcPr>
          <w:p w14:paraId="6E50E136" w14:textId="4BD71889" w:rsidR="008740F3" w:rsidRDefault="00692BC4">
            <w:r>
              <w:t xml:space="preserve">4 </w:t>
            </w:r>
            <w:r w:rsidR="00C07B0F">
              <w:t>–</w:t>
            </w:r>
            <w:r>
              <w:t xml:space="preserve"> Neutral</w:t>
            </w:r>
          </w:p>
        </w:tc>
      </w:tr>
      <w:tr w:rsidR="008740F3" w14:paraId="70C3EDBD" w14:textId="77777777">
        <w:tc>
          <w:tcPr>
            <w:tcW w:w="792" w:type="dxa"/>
            <w:shd w:val="clear" w:color="auto" w:fill="auto"/>
          </w:tcPr>
          <w:p w14:paraId="4336EC8F" w14:textId="77777777" w:rsidR="008740F3" w:rsidRDefault="00692BC4">
            <w:r>
              <w:t>❍</w:t>
            </w:r>
            <w:r>
              <w:rPr>
                <w:sz w:val="20"/>
                <w:vertAlign w:val="subscript"/>
              </w:rPr>
              <w:t xml:space="preserve">   5</w:t>
            </w:r>
          </w:p>
        </w:tc>
        <w:tc>
          <w:tcPr>
            <w:tcW w:w="9288" w:type="dxa"/>
            <w:shd w:val="clear" w:color="auto" w:fill="auto"/>
          </w:tcPr>
          <w:p w14:paraId="2D1DF16F" w14:textId="77777777" w:rsidR="008740F3" w:rsidRDefault="00692BC4">
            <w:r>
              <w:t>5</w:t>
            </w:r>
          </w:p>
        </w:tc>
      </w:tr>
      <w:tr w:rsidR="008740F3" w14:paraId="7FAD8F34" w14:textId="77777777">
        <w:tc>
          <w:tcPr>
            <w:tcW w:w="792" w:type="dxa"/>
            <w:shd w:val="clear" w:color="auto" w:fill="auto"/>
          </w:tcPr>
          <w:p w14:paraId="27845144" w14:textId="77777777" w:rsidR="008740F3" w:rsidRDefault="00692BC4">
            <w:r>
              <w:t>❍</w:t>
            </w:r>
            <w:r>
              <w:rPr>
                <w:sz w:val="20"/>
                <w:vertAlign w:val="subscript"/>
              </w:rPr>
              <w:t xml:space="preserve">   6</w:t>
            </w:r>
          </w:p>
        </w:tc>
        <w:tc>
          <w:tcPr>
            <w:tcW w:w="9288" w:type="dxa"/>
            <w:shd w:val="clear" w:color="auto" w:fill="auto"/>
          </w:tcPr>
          <w:p w14:paraId="1A2E5CDF" w14:textId="77777777" w:rsidR="008740F3" w:rsidRDefault="00692BC4">
            <w:r>
              <w:t>6</w:t>
            </w:r>
          </w:p>
        </w:tc>
      </w:tr>
      <w:tr w:rsidR="008740F3" w14:paraId="399434B0" w14:textId="77777777">
        <w:tc>
          <w:tcPr>
            <w:tcW w:w="792" w:type="dxa"/>
            <w:shd w:val="clear" w:color="auto" w:fill="auto"/>
          </w:tcPr>
          <w:p w14:paraId="405BC6EF" w14:textId="77777777" w:rsidR="008740F3" w:rsidRDefault="00692BC4">
            <w:r>
              <w:t>❍</w:t>
            </w:r>
            <w:r>
              <w:rPr>
                <w:sz w:val="20"/>
                <w:vertAlign w:val="subscript"/>
              </w:rPr>
              <w:t xml:space="preserve">   7</w:t>
            </w:r>
          </w:p>
        </w:tc>
        <w:tc>
          <w:tcPr>
            <w:tcW w:w="9288" w:type="dxa"/>
            <w:shd w:val="clear" w:color="auto" w:fill="auto"/>
          </w:tcPr>
          <w:p w14:paraId="1BEBA135" w14:textId="77777777" w:rsidR="008740F3" w:rsidRDefault="00692BC4">
            <w:r>
              <w:t>7 – Completely Disagree</w:t>
            </w:r>
          </w:p>
        </w:tc>
      </w:tr>
      <w:tr w:rsidR="008740F3" w14:paraId="03F83F8E" w14:textId="77777777">
        <w:tc>
          <w:tcPr>
            <w:tcW w:w="792" w:type="dxa"/>
            <w:shd w:val="clear" w:color="auto" w:fill="auto"/>
          </w:tcPr>
          <w:p w14:paraId="05B613E4" w14:textId="77777777" w:rsidR="008740F3" w:rsidRDefault="00692BC4">
            <w:r>
              <w:t>❍</w:t>
            </w:r>
            <w:r>
              <w:rPr>
                <w:sz w:val="20"/>
                <w:vertAlign w:val="subscript"/>
              </w:rPr>
              <w:t xml:space="preserve">   98</w:t>
            </w:r>
          </w:p>
        </w:tc>
        <w:tc>
          <w:tcPr>
            <w:tcW w:w="9288" w:type="dxa"/>
            <w:shd w:val="clear" w:color="auto" w:fill="auto"/>
          </w:tcPr>
          <w:p w14:paraId="3525BE09" w14:textId="77777777" w:rsidR="008740F3" w:rsidRDefault="00692BC4">
            <w:r>
              <w:t>Don’t know</w:t>
            </w:r>
          </w:p>
        </w:tc>
      </w:tr>
      <w:tr w:rsidR="008740F3" w14:paraId="545B2A96" w14:textId="77777777">
        <w:tc>
          <w:tcPr>
            <w:tcW w:w="792" w:type="dxa"/>
            <w:shd w:val="clear" w:color="auto" w:fill="auto"/>
          </w:tcPr>
          <w:p w14:paraId="65AAEDB8" w14:textId="77777777" w:rsidR="008740F3" w:rsidRDefault="00692BC4">
            <w:r>
              <w:t>❍</w:t>
            </w:r>
            <w:r>
              <w:rPr>
                <w:sz w:val="20"/>
                <w:vertAlign w:val="subscript"/>
              </w:rPr>
              <w:t xml:space="preserve">   99</w:t>
            </w:r>
          </w:p>
        </w:tc>
        <w:tc>
          <w:tcPr>
            <w:tcW w:w="9288" w:type="dxa"/>
            <w:shd w:val="clear" w:color="auto" w:fill="auto"/>
          </w:tcPr>
          <w:p w14:paraId="696EA274" w14:textId="77777777" w:rsidR="008740F3" w:rsidRDefault="00692BC4">
            <w:r>
              <w:t>Prefer not to answer</w:t>
            </w:r>
          </w:p>
        </w:tc>
      </w:tr>
    </w:tbl>
    <w:p w14:paraId="487D8C4A" w14:textId="77777777" w:rsidR="008740F3" w:rsidRDefault="008740F3"/>
    <w:p w14:paraId="137BDDE2" w14:textId="77777777" w:rsidR="008740F3" w:rsidRDefault="00692BC4">
      <w:pPr>
        <w:keepNext/>
        <w:spacing w:after="40"/>
      </w:pPr>
      <w:r>
        <w:rPr>
          <w:b/>
        </w:rPr>
        <w:lastRenderedPageBreak/>
        <w:t>Q77</w:t>
      </w:r>
    </w:p>
    <w:p w14:paraId="11FBE944" w14:textId="77777777" w:rsidR="008740F3" w:rsidRDefault="00692BC4">
      <w:pPr>
        <w:keepNext/>
        <w:spacing w:after="0"/>
      </w:pPr>
      <w:r>
        <w:t>What brings you the most joy in operating your business?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1145883C" w14:textId="77777777" w:rsidTr="7958E268">
        <w:tc>
          <w:tcPr>
            <w:tcW w:w="792" w:type="dxa"/>
            <w:shd w:val="clear" w:color="auto" w:fill="auto"/>
          </w:tcPr>
          <w:p w14:paraId="08309818" w14:textId="77777777" w:rsidR="008740F3" w:rsidRDefault="00692BC4">
            <w:r>
              <w:t>❍</w:t>
            </w:r>
            <w:r>
              <w:rPr>
                <w:sz w:val="20"/>
                <w:vertAlign w:val="subscript"/>
              </w:rPr>
              <w:t xml:space="preserve">   1</w:t>
            </w:r>
          </w:p>
        </w:tc>
        <w:tc>
          <w:tcPr>
            <w:tcW w:w="9288" w:type="dxa"/>
            <w:shd w:val="clear" w:color="auto" w:fill="auto"/>
          </w:tcPr>
          <w:p w14:paraId="4B4781A6" w14:textId="77777777" w:rsidR="008740F3" w:rsidRDefault="00692BC4">
            <w:r>
              <w:t>Making a sale *</w:t>
            </w:r>
          </w:p>
        </w:tc>
      </w:tr>
      <w:tr w:rsidR="008740F3" w14:paraId="49CABEF9" w14:textId="77777777" w:rsidTr="7958E268">
        <w:tc>
          <w:tcPr>
            <w:tcW w:w="792" w:type="dxa"/>
            <w:shd w:val="clear" w:color="auto" w:fill="auto"/>
          </w:tcPr>
          <w:p w14:paraId="338831DA" w14:textId="77777777" w:rsidR="008740F3" w:rsidRDefault="00692BC4">
            <w:r>
              <w:t>❍</w:t>
            </w:r>
            <w:r>
              <w:rPr>
                <w:sz w:val="20"/>
                <w:vertAlign w:val="subscript"/>
              </w:rPr>
              <w:t xml:space="preserve">   2</w:t>
            </w:r>
          </w:p>
        </w:tc>
        <w:tc>
          <w:tcPr>
            <w:tcW w:w="9288" w:type="dxa"/>
            <w:shd w:val="clear" w:color="auto" w:fill="auto"/>
          </w:tcPr>
          <w:p w14:paraId="0AED39B0" w14:textId="77777777" w:rsidR="008740F3" w:rsidRDefault="00692BC4">
            <w:r>
              <w:t>Connecting with customers *</w:t>
            </w:r>
          </w:p>
        </w:tc>
      </w:tr>
      <w:tr w:rsidR="008740F3" w14:paraId="3B847C20" w14:textId="77777777" w:rsidTr="7958E268">
        <w:tc>
          <w:tcPr>
            <w:tcW w:w="792" w:type="dxa"/>
            <w:shd w:val="clear" w:color="auto" w:fill="auto"/>
          </w:tcPr>
          <w:p w14:paraId="020D2C7B" w14:textId="77777777" w:rsidR="008740F3" w:rsidRDefault="00692BC4">
            <w:r>
              <w:t>❍</w:t>
            </w:r>
            <w:r>
              <w:rPr>
                <w:sz w:val="20"/>
                <w:vertAlign w:val="subscript"/>
              </w:rPr>
              <w:t xml:space="preserve">   3</w:t>
            </w:r>
          </w:p>
        </w:tc>
        <w:tc>
          <w:tcPr>
            <w:tcW w:w="9288" w:type="dxa"/>
            <w:shd w:val="clear" w:color="auto" w:fill="auto"/>
          </w:tcPr>
          <w:p w14:paraId="4E700BE0" w14:textId="77777777" w:rsidR="008740F3" w:rsidRDefault="00692BC4">
            <w:r>
              <w:t xml:space="preserve">Making an impact </w:t>
            </w:r>
            <w:proofErr w:type="gramStart"/>
            <w:r>
              <w:t>in</w:t>
            </w:r>
            <w:proofErr w:type="gramEnd"/>
            <w:r>
              <w:t xml:space="preserve"> my community *</w:t>
            </w:r>
          </w:p>
        </w:tc>
      </w:tr>
      <w:tr w:rsidR="008740F3" w14:paraId="64C32391" w14:textId="77777777" w:rsidTr="7958E268">
        <w:tc>
          <w:tcPr>
            <w:tcW w:w="792" w:type="dxa"/>
            <w:shd w:val="clear" w:color="auto" w:fill="auto"/>
          </w:tcPr>
          <w:p w14:paraId="649AA9BF" w14:textId="77777777" w:rsidR="008740F3" w:rsidRDefault="00692BC4">
            <w:r>
              <w:t>❍</w:t>
            </w:r>
            <w:r>
              <w:rPr>
                <w:sz w:val="20"/>
                <w:vertAlign w:val="subscript"/>
              </w:rPr>
              <w:t xml:space="preserve">   4</w:t>
            </w:r>
          </w:p>
        </w:tc>
        <w:tc>
          <w:tcPr>
            <w:tcW w:w="9288" w:type="dxa"/>
            <w:shd w:val="clear" w:color="auto" w:fill="auto"/>
          </w:tcPr>
          <w:p w14:paraId="1C6EE13A" w14:textId="77777777" w:rsidR="008740F3" w:rsidRDefault="00692BC4">
            <w:r>
              <w:t>Being an inspiration to others around me *</w:t>
            </w:r>
          </w:p>
        </w:tc>
      </w:tr>
      <w:tr w:rsidR="008740F3" w14:paraId="4FA2B8CF" w14:textId="77777777" w:rsidTr="7958E268">
        <w:tc>
          <w:tcPr>
            <w:tcW w:w="792" w:type="dxa"/>
            <w:shd w:val="clear" w:color="auto" w:fill="auto"/>
          </w:tcPr>
          <w:p w14:paraId="2D38660A" w14:textId="77777777" w:rsidR="008740F3" w:rsidRDefault="00692BC4">
            <w:r>
              <w:t>❍</w:t>
            </w:r>
            <w:r>
              <w:rPr>
                <w:sz w:val="20"/>
                <w:vertAlign w:val="subscript"/>
              </w:rPr>
              <w:t xml:space="preserve">   5</w:t>
            </w:r>
          </w:p>
        </w:tc>
        <w:tc>
          <w:tcPr>
            <w:tcW w:w="9288" w:type="dxa"/>
            <w:shd w:val="clear" w:color="auto" w:fill="auto"/>
          </w:tcPr>
          <w:p w14:paraId="67AF6AD7" w14:textId="4EB0F735" w:rsidR="008740F3" w:rsidRDefault="6359F20E" w:rsidP="7958E268">
            <w:r>
              <w:t>Creating my own source of income</w:t>
            </w:r>
            <w:r w:rsidR="232551DF">
              <w:t>/ Supporting my family</w:t>
            </w:r>
            <w:r>
              <w:t xml:space="preserve"> *</w:t>
            </w:r>
          </w:p>
        </w:tc>
      </w:tr>
      <w:tr w:rsidR="008740F3" w14:paraId="070F5317" w14:textId="77777777" w:rsidTr="7958E268">
        <w:tc>
          <w:tcPr>
            <w:tcW w:w="792" w:type="dxa"/>
            <w:shd w:val="clear" w:color="auto" w:fill="auto"/>
          </w:tcPr>
          <w:p w14:paraId="3098BCF5" w14:textId="5400F600" w:rsidR="008740F3" w:rsidRDefault="6359F20E" w:rsidP="7958E268">
            <w:pPr>
              <w:rPr>
                <w:sz w:val="20"/>
                <w:szCs w:val="20"/>
                <w:vertAlign w:val="subscript"/>
              </w:rPr>
            </w:pPr>
            <w:r>
              <w:t>❍</w:t>
            </w:r>
            <w:r w:rsidRPr="7958E268">
              <w:rPr>
                <w:sz w:val="20"/>
                <w:szCs w:val="20"/>
                <w:vertAlign w:val="subscript"/>
              </w:rPr>
              <w:t xml:space="preserve">   </w:t>
            </w:r>
            <w:r w:rsidR="2750086B" w:rsidRPr="7958E268">
              <w:rPr>
                <w:sz w:val="20"/>
                <w:szCs w:val="20"/>
                <w:vertAlign w:val="subscript"/>
              </w:rPr>
              <w:t>6</w:t>
            </w:r>
          </w:p>
        </w:tc>
        <w:tc>
          <w:tcPr>
            <w:tcW w:w="9288" w:type="dxa"/>
            <w:shd w:val="clear" w:color="auto" w:fill="auto"/>
          </w:tcPr>
          <w:p w14:paraId="6E95E216" w14:textId="77777777" w:rsidR="008740F3" w:rsidRDefault="00692BC4">
            <w:r>
              <w:t>Creating jobs for others *</w:t>
            </w:r>
          </w:p>
        </w:tc>
      </w:tr>
      <w:tr w:rsidR="008740F3" w14:paraId="4B836705" w14:textId="77777777" w:rsidTr="7958E268">
        <w:tc>
          <w:tcPr>
            <w:tcW w:w="792" w:type="dxa"/>
            <w:shd w:val="clear" w:color="auto" w:fill="auto"/>
          </w:tcPr>
          <w:p w14:paraId="71F35ED0" w14:textId="5E119C5A" w:rsidR="008740F3" w:rsidRDefault="6359F20E" w:rsidP="7958E268">
            <w:pPr>
              <w:rPr>
                <w:sz w:val="20"/>
                <w:szCs w:val="20"/>
                <w:vertAlign w:val="subscript"/>
              </w:rPr>
            </w:pPr>
            <w:r>
              <w:t>❍</w:t>
            </w:r>
            <w:r w:rsidRPr="7958E268">
              <w:rPr>
                <w:sz w:val="20"/>
                <w:szCs w:val="20"/>
                <w:vertAlign w:val="subscript"/>
              </w:rPr>
              <w:t xml:space="preserve">   </w:t>
            </w:r>
            <w:r w:rsidR="1745071C" w:rsidRPr="7958E268">
              <w:rPr>
                <w:sz w:val="20"/>
                <w:szCs w:val="20"/>
                <w:vertAlign w:val="subscript"/>
              </w:rPr>
              <w:t>7</w:t>
            </w:r>
          </w:p>
        </w:tc>
        <w:tc>
          <w:tcPr>
            <w:tcW w:w="9288" w:type="dxa"/>
            <w:shd w:val="clear" w:color="auto" w:fill="auto"/>
          </w:tcPr>
          <w:p w14:paraId="20893A04" w14:textId="77777777" w:rsidR="008740F3" w:rsidRDefault="00692BC4">
            <w:r>
              <w:t>Other (specify): __________________________________________________</w:t>
            </w:r>
          </w:p>
        </w:tc>
      </w:tr>
      <w:tr w:rsidR="008740F3" w14:paraId="3C43DC26" w14:textId="77777777" w:rsidTr="7958E268">
        <w:tc>
          <w:tcPr>
            <w:tcW w:w="792" w:type="dxa"/>
            <w:shd w:val="clear" w:color="auto" w:fill="auto"/>
          </w:tcPr>
          <w:p w14:paraId="0B14142B" w14:textId="77777777" w:rsidR="008740F3" w:rsidRDefault="00692BC4">
            <w:r>
              <w:t>❍</w:t>
            </w:r>
            <w:r>
              <w:rPr>
                <w:sz w:val="20"/>
                <w:vertAlign w:val="subscript"/>
              </w:rPr>
              <w:t xml:space="preserve">   98</w:t>
            </w:r>
          </w:p>
        </w:tc>
        <w:tc>
          <w:tcPr>
            <w:tcW w:w="9288" w:type="dxa"/>
            <w:shd w:val="clear" w:color="auto" w:fill="auto"/>
          </w:tcPr>
          <w:p w14:paraId="1C5677EF" w14:textId="77777777" w:rsidR="008740F3" w:rsidRDefault="00692BC4">
            <w:r>
              <w:t>Don’t know</w:t>
            </w:r>
          </w:p>
        </w:tc>
      </w:tr>
      <w:tr w:rsidR="008740F3" w14:paraId="2F2FBE2C" w14:textId="77777777" w:rsidTr="7958E268">
        <w:tc>
          <w:tcPr>
            <w:tcW w:w="792" w:type="dxa"/>
            <w:shd w:val="clear" w:color="auto" w:fill="auto"/>
          </w:tcPr>
          <w:p w14:paraId="12616CDB" w14:textId="77777777" w:rsidR="008740F3" w:rsidRDefault="00692BC4">
            <w:r>
              <w:t>❍</w:t>
            </w:r>
            <w:r>
              <w:rPr>
                <w:sz w:val="20"/>
                <w:vertAlign w:val="subscript"/>
              </w:rPr>
              <w:t xml:space="preserve">   99</w:t>
            </w:r>
          </w:p>
        </w:tc>
        <w:tc>
          <w:tcPr>
            <w:tcW w:w="9288" w:type="dxa"/>
            <w:shd w:val="clear" w:color="auto" w:fill="auto"/>
          </w:tcPr>
          <w:p w14:paraId="3E99D93D" w14:textId="77777777" w:rsidR="008740F3" w:rsidRDefault="00692BC4">
            <w:r>
              <w:t>Prefer not to answer</w:t>
            </w:r>
          </w:p>
        </w:tc>
      </w:tr>
    </w:tbl>
    <w:p w14:paraId="559F5CA0" w14:textId="77777777" w:rsidR="008740F3" w:rsidRDefault="00692BC4">
      <w:pPr>
        <w:spacing w:after="0"/>
      </w:pPr>
      <w:r>
        <w:rPr>
          <w:i/>
          <w:color w:val="A8A8A8"/>
          <w:sz w:val="20"/>
        </w:rPr>
        <w:t>Levels marked with * are randomized</w:t>
      </w:r>
    </w:p>
    <w:p w14:paraId="5DB13A45" w14:textId="77777777" w:rsidR="008740F3" w:rsidRDefault="008740F3"/>
    <w:p w14:paraId="7315423A" w14:textId="77777777" w:rsidR="008740F3" w:rsidRDefault="00692BC4">
      <w:pPr>
        <w:keepNext/>
        <w:spacing w:after="40"/>
      </w:pPr>
      <w:r>
        <w:rPr>
          <w:b/>
        </w:rPr>
        <w:t>Q75</w:t>
      </w:r>
    </w:p>
    <w:p w14:paraId="119AB11F" w14:textId="77777777" w:rsidR="008740F3" w:rsidRDefault="00692BC4">
      <w:pPr>
        <w:keepNext/>
        <w:spacing w:after="0"/>
      </w:pPr>
      <w:r>
        <w:t>How would you rate your current level of stress/anxiety/burnout?</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663A1DAC" w14:textId="77777777">
        <w:tc>
          <w:tcPr>
            <w:tcW w:w="792" w:type="dxa"/>
            <w:shd w:val="clear" w:color="auto" w:fill="auto"/>
          </w:tcPr>
          <w:p w14:paraId="7689A416" w14:textId="77777777" w:rsidR="008740F3" w:rsidRDefault="00692BC4">
            <w:r>
              <w:t>❍</w:t>
            </w:r>
            <w:r>
              <w:rPr>
                <w:sz w:val="20"/>
                <w:vertAlign w:val="subscript"/>
              </w:rPr>
              <w:t xml:space="preserve">   1</w:t>
            </w:r>
          </w:p>
        </w:tc>
        <w:tc>
          <w:tcPr>
            <w:tcW w:w="9288" w:type="dxa"/>
            <w:shd w:val="clear" w:color="auto" w:fill="auto"/>
          </w:tcPr>
          <w:p w14:paraId="1968D82E" w14:textId="77777777" w:rsidR="008740F3" w:rsidRDefault="00692BC4">
            <w:r>
              <w:t>1 – No stress/anxiety/burnout</w:t>
            </w:r>
          </w:p>
        </w:tc>
      </w:tr>
      <w:tr w:rsidR="008740F3" w14:paraId="1B2D710A" w14:textId="77777777">
        <w:tc>
          <w:tcPr>
            <w:tcW w:w="792" w:type="dxa"/>
            <w:shd w:val="clear" w:color="auto" w:fill="auto"/>
          </w:tcPr>
          <w:p w14:paraId="5E913BD4" w14:textId="77777777" w:rsidR="008740F3" w:rsidRDefault="00692BC4">
            <w:r>
              <w:t>❍</w:t>
            </w:r>
            <w:r>
              <w:rPr>
                <w:sz w:val="20"/>
                <w:vertAlign w:val="subscript"/>
              </w:rPr>
              <w:t xml:space="preserve">   2</w:t>
            </w:r>
          </w:p>
        </w:tc>
        <w:tc>
          <w:tcPr>
            <w:tcW w:w="9288" w:type="dxa"/>
            <w:shd w:val="clear" w:color="auto" w:fill="auto"/>
          </w:tcPr>
          <w:p w14:paraId="04B126E2" w14:textId="77777777" w:rsidR="008740F3" w:rsidRDefault="00692BC4">
            <w:r>
              <w:t>2</w:t>
            </w:r>
          </w:p>
        </w:tc>
      </w:tr>
      <w:tr w:rsidR="008740F3" w14:paraId="082CB8BD" w14:textId="77777777">
        <w:tc>
          <w:tcPr>
            <w:tcW w:w="792" w:type="dxa"/>
            <w:shd w:val="clear" w:color="auto" w:fill="auto"/>
          </w:tcPr>
          <w:p w14:paraId="3956444E" w14:textId="77777777" w:rsidR="008740F3" w:rsidRDefault="00692BC4">
            <w:r>
              <w:t>❍</w:t>
            </w:r>
            <w:r>
              <w:rPr>
                <w:sz w:val="20"/>
                <w:vertAlign w:val="subscript"/>
              </w:rPr>
              <w:t xml:space="preserve">   3</w:t>
            </w:r>
          </w:p>
        </w:tc>
        <w:tc>
          <w:tcPr>
            <w:tcW w:w="9288" w:type="dxa"/>
            <w:shd w:val="clear" w:color="auto" w:fill="auto"/>
          </w:tcPr>
          <w:p w14:paraId="3D873C9A" w14:textId="77777777" w:rsidR="008740F3" w:rsidRDefault="00692BC4">
            <w:r>
              <w:t>3</w:t>
            </w:r>
          </w:p>
        </w:tc>
      </w:tr>
      <w:tr w:rsidR="008740F3" w14:paraId="4EB081B0" w14:textId="77777777">
        <w:tc>
          <w:tcPr>
            <w:tcW w:w="792" w:type="dxa"/>
            <w:shd w:val="clear" w:color="auto" w:fill="auto"/>
          </w:tcPr>
          <w:p w14:paraId="36B7E781" w14:textId="77777777" w:rsidR="008740F3" w:rsidRDefault="00692BC4">
            <w:r>
              <w:t>❍</w:t>
            </w:r>
            <w:r>
              <w:rPr>
                <w:sz w:val="20"/>
                <w:vertAlign w:val="subscript"/>
              </w:rPr>
              <w:t xml:space="preserve">   4</w:t>
            </w:r>
          </w:p>
        </w:tc>
        <w:tc>
          <w:tcPr>
            <w:tcW w:w="9288" w:type="dxa"/>
            <w:shd w:val="clear" w:color="auto" w:fill="auto"/>
          </w:tcPr>
          <w:p w14:paraId="48390639" w14:textId="29D457E6" w:rsidR="008740F3" w:rsidRDefault="00692BC4">
            <w:r>
              <w:t xml:space="preserve">4 </w:t>
            </w:r>
            <w:r w:rsidR="00C07B0F">
              <w:t>–</w:t>
            </w:r>
            <w:r>
              <w:t xml:space="preserve"> Neutral</w:t>
            </w:r>
          </w:p>
        </w:tc>
      </w:tr>
      <w:tr w:rsidR="008740F3" w14:paraId="456EFAB6" w14:textId="77777777">
        <w:tc>
          <w:tcPr>
            <w:tcW w:w="792" w:type="dxa"/>
            <w:shd w:val="clear" w:color="auto" w:fill="auto"/>
          </w:tcPr>
          <w:p w14:paraId="646C13A1" w14:textId="77777777" w:rsidR="008740F3" w:rsidRDefault="00692BC4">
            <w:r>
              <w:t>❍</w:t>
            </w:r>
            <w:r>
              <w:rPr>
                <w:sz w:val="20"/>
                <w:vertAlign w:val="subscript"/>
              </w:rPr>
              <w:t xml:space="preserve">   5</w:t>
            </w:r>
          </w:p>
        </w:tc>
        <w:tc>
          <w:tcPr>
            <w:tcW w:w="9288" w:type="dxa"/>
            <w:shd w:val="clear" w:color="auto" w:fill="auto"/>
          </w:tcPr>
          <w:p w14:paraId="2139E766" w14:textId="77777777" w:rsidR="008740F3" w:rsidRDefault="00692BC4">
            <w:r>
              <w:t>5</w:t>
            </w:r>
          </w:p>
        </w:tc>
      </w:tr>
      <w:tr w:rsidR="008740F3" w14:paraId="57A2352A" w14:textId="77777777">
        <w:tc>
          <w:tcPr>
            <w:tcW w:w="792" w:type="dxa"/>
            <w:shd w:val="clear" w:color="auto" w:fill="auto"/>
          </w:tcPr>
          <w:p w14:paraId="4D94FCF8" w14:textId="77777777" w:rsidR="008740F3" w:rsidRDefault="00692BC4">
            <w:r>
              <w:t>❍</w:t>
            </w:r>
            <w:r>
              <w:rPr>
                <w:sz w:val="20"/>
                <w:vertAlign w:val="subscript"/>
              </w:rPr>
              <w:t xml:space="preserve">   6</w:t>
            </w:r>
          </w:p>
        </w:tc>
        <w:tc>
          <w:tcPr>
            <w:tcW w:w="9288" w:type="dxa"/>
            <w:shd w:val="clear" w:color="auto" w:fill="auto"/>
          </w:tcPr>
          <w:p w14:paraId="67B9A2AA" w14:textId="77777777" w:rsidR="008740F3" w:rsidRDefault="00692BC4">
            <w:r>
              <w:t>6</w:t>
            </w:r>
          </w:p>
        </w:tc>
      </w:tr>
      <w:tr w:rsidR="008740F3" w14:paraId="4E2E4C11" w14:textId="77777777">
        <w:tc>
          <w:tcPr>
            <w:tcW w:w="792" w:type="dxa"/>
            <w:shd w:val="clear" w:color="auto" w:fill="auto"/>
          </w:tcPr>
          <w:p w14:paraId="04DE6B32" w14:textId="77777777" w:rsidR="008740F3" w:rsidRDefault="00692BC4">
            <w:r>
              <w:t>❍</w:t>
            </w:r>
            <w:r>
              <w:rPr>
                <w:sz w:val="20"/>
                <w:vertAlign w:val="subscript"/>
              </w:rPr>
              <w:t xml:space="preserve">   7</w:t>
            </w:r>
          </w:p>
        </w:tc>
        <w:tc>
          <w:tcPr>
            <w:tcW w:w="9288" w:type="dxa"/>
            <w:shd w:val="clear" w:color="auto" w:fill="auto"/>
          </w:tcPr>
          <w:p w14:paraId="63C315F5" w14:textId="77777777" w:rsidR="008740F3" w:rsidRDefault="00692BC4">
            <w:r>
              <w:t>7 – Maximum stress/anxiety/burnout</w:t>
            </w:r>
          </w:p>
        </w:tc>
      </w:tr>
      <w:tr w:rsidR="008740F3" w14:paraId="2B629BCA" w14:textId="77777777">
        <w:tc>
          <w:tcPr>
            <w:tcW w:w="792" w:type="dxa"/>
            <w:shd w:val="clear" w:color="auto" w:fill="auto"/>
          </w:tcPr>
          <w:p w14:paraId="61290FE0" w14:textId="77777777" w:rsidR="008740F3" w:rsidRDefault="00692BC4">
            <w:r>
              <w:t>❍</w:t>
            </w:r>
            <w:r>
              <w:rPr>
                <w:sz w:val="20"/>
                <w:vertAlign w:val="subscript"/>
              </w:rPr>
              <w:t xml:space="preserve">   98</w:t>
            </w:r>
          </w:p>
        </w:tc>
        <w:tc>
          <w:tcPr>
            <w:tcW w:w="9288" w:type="dxa"/>
            <w:shd w:val="clear" w:color="auto" w:fill="auto"/>
          </w:tcPr>
          <w:p w14:paraId="7F52ED32" w14:textId="77777777" w:rsidR="008740F3" w:rsidRDefault="00692BC4">
            <w:r>
              <w:t>Don’t know</w:t>
            </w:r>
          </w:p>
        </w:tc>
      </w:tr>
      <w:tr w:rsidR="008740F3" w14:paraId="7EF8F02E" w14:textId="77777777">
        <w:tc>
          <w:tcPr>
            <w:tcW w:w="792" w:type="dxa"/>
            <w:shd w:val="clear" w:color="auto" w:fill="auto"/>
          </w:tcPr>
          <w:p w14:paraId="00FF5B58" w14:textId="77777777" w:rsidR="008740F3" w:rsidRDefault="00692BC4">
            <w:r>
              <w:t>❍</w:t>
            </w:r>
            <w:r>
              <w:rPr>
                <w:sz w:val="20"/>
                <w:vertAlign w:val="subscript"/>
              </w:rPr>
              <w:t xml:space="preserve">   99</w:t>
            </w:r>
          </w:p>
        </w:tc>
        <w:tc>
          <w:tcPr>
            <w:tcW w:w="9288" w:type="dxa"/>
            <w:shd w:val="clear" w:color="auto" w:fill="auto"/>
          </w:tcPr>
          <w:p w14:paraId="5F5FF2F8" w14:textId="77777777" w:rsidR="008740F3" w:rsidRDefault="00692BC4">
            <w:r>
              <w:t>Prefer not to answer</w:t>
            </w:r>
          </w:p>
        </w:tc>
      </w:tr>
    </w:tbl>
    <w:p w14:paraId="2F230315" w14:textId="77777777" w:rsidR="008740F3" w:rsidRDefault="008740F3"/>
    <w:p w14:paraId="6D3A0588" w14:textId="77777777" w:rsidR="008740F3" w:rsidRDefault="00692BC4">
      <w:pPr>
        <w:keepNext/>
        <w:spacing w:after="40"/>
      </w:pPr>
      <w:r>
        <w:rPr>
          <w:b/>
        </w:rPr>
        <w:t>Q76</w:t>
      </w:r>
    </w:p>
    <w:p w14:paraId="65F3287E" w14:textId="7379E7CC" w:rsidR="008740F3" w:rsidRDefault="00692BC4">
      <w:pPr>
        <w:keepNext/>
        <w:spacing w:after="0"/>
      </w:pPr>
      <w:r>
        <w:t xml:space="preserve">What is the </w:t>
      </w:r>
      <w:r>
        <w:rPr>
          <w:b/>
        </w:rPr>
        <w:t>primary</w:t>
      </w:r>
      <w:r>
        <w:t xml:space="preserve"> cause of stress that comes from your business?</w:t>
      </w:r>
      <w:r>
        <w:br/>
      </w:r>
      <w:r>
        <w:rPr>
          <w:sz w:val="20"/>
        </w:rPr>
        <w:t>Pick the top 2</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1CCCCD47" w14:textId="77777777">
        <w:tc>
          <w:tcPr>
            <w:tcW w:w="792" w:type="dxa"/>
            <w:shd w:val="clear" w:color="auto" w:fill="auto"/>
          </w:tcPr>
          <w:p w14:paraId="3C654DCE" w14:textId="77777777" w:rsidR="008740F3" w:rsidRDefault="00692BC4">
            <w:r>
              <w:t>_____</w:t>
            </w:r>
          </w:p>
        </w:tc>
        <w:tc>
          <w:tcPr>
            <w:tcW w:w="9288" w:type="dxa"/>
            <w:shd w:val="clear" w:color="auto" w:fill="auto"/>
          </w:tcPr>
          <w:p w14:paraId="15669E1F" w14:textId="77777777" w:rsidR="008740F3" w:rsidRDefault="00692BC4">
            <w:r>
              <w:rPr>
                <w:b/>
              </w:rPr>
              <w:t xml:space="preserve">Financial </w:t>
            </w:r>
            <w:r>
              <w:br/>
            </w:r>
            <w:r>
              <w:rPr>
                <w:sz w:val="20"/>
              </w:rPr>
              <w:t>(not enough money available to cover rent, wages, advertising, inventory, etc.)</w:t>
            </w:r>
            <w:r>
              <w:t xml:space="preserve"> *</w:t>
            </w:r>
          </w:p>
        </w:tc>
      </w:tr>
      <w:tr w:rsidR="008740F3" w14:paraId="6CCC64B3" w14:textId="77777777">
        <w:tc>
          <w:tcPr>
            <w:tcW w:w="792" w:type="dxa"/>
            <w:shd w:val="clear" w:color="auto" w:fill="auto"/>
          </w:tcPr>
          <w:p w14:paraId="77EBD13D" w14:textId="77777777" w:rsidR="008740F3" w:rsidRDefault="00692BC4">
            <w:r>
              <w:t>_____</w:t>
            </w:r>
          </w:p>
        </w:tc>
        <w:tc>
          <w:tcPr>
            <w:tcW w:w="9288" w:type="dxa"/>
            <w:shd w:val="clear" w:color="auto" w:fill="auto"/>
          </w:tcPr>
          <w:p w14:paraId="2CC7170F" w14:textId="77777777" w:rsidR="008740F3" w:rsidRDefault="00692BC4">
            <w:r>
              <w:rPr>
                <w:b/>
              </w:rPr>
              <w:t xml:space="preserve">Work-Life balance </w:t>
            </w:r>
            <w:r>
              <w:br/>
            </w:r>
            <w:r>
              <w:rPr>
                <w:sz w:val="20"/>
              </w:rPr>
              <w:t>(not enough time for non-work-related activities)</w:t>
            </w:r>
            <w:r>
              <w:t xml:space="preserve"> *</w:t>
            </w:r>
          </w:p>
        </w:tc>
      </w:tr>
      <w:tr w:rsidR="008740F3" w14:paraId="5407E6AF" w14:textId="77777777">
        <w:tc>
          <w:tcPr>
            <w:tcW w:w="792" w:type="dxa"/>
            <w:shd w:val="clear" w:color="auto" w:fill="auto"/>
          </w:tcPr>
          <w:p w14:paraId="78402774" w14:textId="77777777" w:rsidR="008740F3" w:rsidRDefault="00692BC4">
            <w:r>
              <w:t>_____</w:t>
            </w:r>
          </w:p>
        </w:tc>
        <w:tc>
          <w:tcPr>
            <w:tcW w:w="9288" w:type="dxa"/>
            <w:shd w:val="clear" w:color="auto" w:fill="auto"/>
          </w:tcPr>
          <w:p w14:paraId="503673DE" w14:textId="77777777" w:rsidR="008740F3" w:rsidRDefault="00692BC4">
            <w:r>
              <w:rPr>
                <w:b/>
              </w:rPr>
              <w:t xml:space="preserve">Customers </w:t>
            </w:r>
            <w:r>
              <w:br/>
            </w:r>
            <w:r>
              <w:rPr>
                <w:sz w:val="20"/>
              </w:rPr>
              <w:t>(problems such as returns, complaints, theft, rudeness, etc.)</w:t>
            </w:r>
            <w:r>
              <w:t xml:space="preserve"> *</w:t>
            </w:r>
          </w:p>
        </w:tc>
      </w:tr>
      <w:tr w:rsidR="008740F3" w14:paraId="5C6A6249" w14:textId="77777777">
        <w:tc>
          <w:tcPr>
            <w:tcW w:w="792" w:type="dxa"/>
            <w:shd w:val="clear" w:color="auto" w:fill="auto"/>
          </w:tcPr>
          <w:p w14:paraId="4E29BC03" w14:textId="77777777" w:rsidR="008740F3" w:rsidRDefault="00692BC4">
            <w:r>
              <w:t>_____</w:t>
            </w:r>
          </w:p>
        </w:tc>
        <w:tc>
          <w:tcPr>
            <w:tcW w:w="9288" w:type="dxa"/>
            <w:shd w:val="clear" w:color="auto" w:fill="auto"/>
          </w:tcPr>
          <w:p w14:paraId="321EA345" w14:textId="77777777" w:rsidR="008740F3" w:rsidRDefault="00692BC4">
            <w:r>
              <w:rPr>
                <w:b/>
              </w:rPr>
              <w:t xml:space="preserve">Employees </w:t>
            </w:r>
            <w:r>
              <w:br/>
            </w:r>
            <w:r>
              <w:rPr>
                <w:sz w:val="20"/>
              </w:rPr>
              <w:t>(issues including sickness, scheduling, benefits, wages, complaints, etc.)</w:t>
            </w:r>
            <w:r>
              <w:t xml:space="preserve"> *</w:t>
            </w:r>
          </w:p>
        </w:tc>
      </w:tr>
      <w:tr w:rsidR="008740F3" w14:paraId="524B0413" w14:textId="77777777">
        <w:tc>
          <w:tcPr>
            <w:tcW w:w="792" w:type="dxa"/>
            <w:shd w:val="clear" w:color="auto" w:fill="auto"/>
          </w:tcPr>
          <w:p w14:paraId="78496AA6" w14:textId="77777777" w:rsidR="008740F3" w:rsidRDefault="00692BC4">
            <w:r>
              <w:t>_____</w:t>
            </w:r>
          </w:p>
        </w:tc>
        <w:tc>
          <w:tcPr>
            <w:tcW w:w="9288" w:type="dxa"/>
            <w:shd w:val="clear" w:color="auto" w:fill="auto"/>
          </w:tcPr>
          <w:p w14:paraId="338D643B" w14:textId="77777777" w:rsidR="008740F3" w:rsidRDefault="00692BC4">
            <w:r>
              <w:rPr>
                <w:b/>
              </w:rPr>
              <w:t>Vendors/Partnerships</w:t>
            </w:r>
            <w:r>
              <w:br/>
            </w:r>
            <w:r>
              <w:rPr>
                <w:sz w:val="20"/>
              </w:rPr>
              <w:t>(issues including pricing, delivery, quality, selection, etc.)</w:t>
            </w:r>
            <w:r>
              <w:t xml:space="preserve"> *</w:t>
            </w:r>
          </w:p>
        </w:tc>
      </w:tr>
      <w:tr w:rsidR="008740F3" w14:paraId="79B002B8" w14:textId="77777777">
        <w:tc>
          <w:tcPr>
            <w:tcW w:w="792" w:type="dxa"/>
            <w:shd w:val="clear" w:color="auto" w:fill="auto"/>
          </w:tcPr>
          <w:p w14:paraId="22E8222C" w14:textId="77777777" w:rsidR="008740F3" w:rsidRDefault="00692BC4">
            <w:r>
              <w:t>_____</w:t>
            </w:r>
          </w:p>
        </w:tc>
        <w:tc>
          <w:tcPr>
            <w:tcW w:w="9288" w:type="dxa"/>
            <w:shd w:val="clear" w:color="auto" w:fill="auto"/>
          </w:tcPr>
          <w:p w14:paraId="3E73C096" w14:textId="77777777" w:rsidR="008740F3" w:rsidRDefault="00692BC4">
            <w:r>
              <w:rPr>
                <w:b/>
              </w:rPr>
              <w:t>Technology/Equipment</w:t>
            </w:r>
            <w:r>
              <w:br/>
            </w:r>
            <w:r>
              <w:rPr>
                <w:sz w:val="20"/>
              </w:rPr>
              <w:t>(issues including breakdowns/interruptions, cost/replacement, training, availability, etc.)</w:t>
            </w:r>
            <w:r>
              <w:t xml:space="preserve"> *</w:t>
            </w:r>
          </w:p>
        </w:tc>
      </w:tr>
      <w:tr w:rsidR="008740F3" w14:paraId="7D84498D" w14:textId="77777777">
        <w:tc>
          <w:tcPr>
            <w:tcW w:w="792" w:type="dxa"/>
            <w:shd w:val="clear" w:color="auto" w:fill="auto"/>
          </w:tcPr>
          <w:p w14:paraId="706550F1" w14:textId="77777777" w:rsidR="008740F3" w:rsidRDefault="00692BC4">
            <w:r>
              <w:t>_____</w:t>
            </w:r>
          </w:p>
        </w:tc>
        <w:tc>
          <w:tcPr>
            <w:tcW w:w="9288" w:type="dxa"/>
            <w:shd w:val="clear" w:color="auto" w:fill="auto"/>
          </w:tcPr>
          <w:p w14:paraId="79DF1061" w14:textId="77777777" w:rsidR="008740F3" w:rsidRDefault="00692BC4">
            <w:r>
              <w:rPr>
                <w:b/>
              </w:rPr>
              <w:t>Competition</w:t>
            </w:r>
            <w:r>
              <w:br/>
            </w:r>
            <w:r>
              <w:rPr>
                <w:sz w:val="20"/>
              </w:rPr>
              <w:t>(pressure from other businesses on pricing, marketing and attracting customers)</w:t>
            </w:r>
            <w:r>
              <w:t xml:space="preserve"> *</w:t>
            </w:r>
          </w:p>
        </w:tc>
      </w:tr>
      <w:tr w:rsidR="008740F3" w14:paraId="66DD2194" w14:textId="77777777">
        <w:tc>
          <w:tcPr>
            <w:tcW w:w="792" w:type="dxa"/>
            <w:shd w:val="clear" w:color="auto" w:fill="auto"/>
          </w:tcPr>
          <w:p w14:paraId="5706B137" w14:textId="77777777" w:rsidR="008740F3" w:rsidRDefault="00692BC4">
            <w:r>
              <w:t>_____</w:t>
            </w:r>
          </w:p>
        </w:tc>
        <w:tc>
          <w:tcPr>
            <w:tcW w:w="9288" w:type="dxa"/>
            <w:shd w:val="clear" w:color="auto" w:fill="auto"/>
          </w:tcPr>
          <w:p w14:paraId="36C962B9" w14:textId="77777777" w:rsidR="008740F3" w:rsidRDefault="00692BC4">
            <w:r>
              <w:t>Other (specify:) __________________________________________________</w:t>
            </w:r>
          </w:p>
        </w:tc>
      </w:tr>
      <w:tr w:rsidR="008740F3" w14:paraId="5BF88DCF" w14:textId="77777777">
        <w:tc>
          <w:tcPr>
            <w:tcW w:w="792" w:type="dxa"/>
            <w:shd w:val="clear" w:color="auto" w:fill="auto"/>
          </w:tcPr>
          <w:p w14:paraId="4C5E2AD1" w14:textId="77777777" w:rsidR="008740F3" w:rsidRDefault="00692BC4">
            <w:r>
              <w:lastRenderedPageBreak/>
              <w:t>_____</w:t>
            </w:r>
          </w:p>
        </w:tc>
        <w:tc>
          <w:tcPr>
            <w:tcW w:w="9288" w:type="dxa"/>
            <w:shd w:val="clear" w:color="auto" w:fill="auto"/>
          </w:tcPr>
          <w:p w14:paraId="539D7E06" w14:textId="77777777" w:rsidR="008740F3" w:rsidRDefault="00692BC4">
            <w:r>
              <w:t>Don’t know</w:t>
            </w:r>
            <w:r>
              <w:rPr>
                <w:i/>
                <w:color w:val="A8A8A8"/>
                <w:sz w:val="20"/>
              </w:rPr>
              <w:tab/>
              <w:t>(Exclusive)</w:t>
            </w:r>
          </w:p>
        </w:tc>
      </w:tr>
      <w:tr w:rsidR="008740F3" w14:paraId="53DB56C9" w14:textId="77777777">
        <w:tc>
          <w:tcPr>
            <w:tcW w:w="792" w:type="dxa"/>
            <w:shd w:val="clear" w:color="auto" w:fill="auto"/>
          </w:tcPr>
          <w:p w14:paraId="69653209" w14:textId="77777777" w:rsidR="008740F3" w:rsidRDefault="00692BC4">
            <w:r>
              <w:t>_____</w:t>
            </w:r>
          </w:p>
        </w:tc>
        <w:tc>
          <w:tcPr>
            <w:tcW w:w="9288" w:type="dxa"/>
            <w:shd w:val="clear" w:color="auto" w:fill="auto"/>
          </w:tcPr>
          <w:p w14:paraId="6A3D7C6D" w14:textId="77777777" w:rsidR="008740F3" w:rsidRDefault="00692BC4">
            <w:r>
              <w:t>Prefer not to answer</w:t>
            </w:r>
            <w:r>
              <w:rPr>
                <w:i/>
                <w:color w:val="A8A8A8"/>
                <w:sz w:val="20"/>
              </w:rPr>
              <w:tab/>
              <w:t>(Exclusive)</w:t>
            </w:r>
          </w:p>
        </w:tc>
      </w:tr>
    </w:tbl>
    <w:p w14:paraId="209D3A28" w14:textId="77777777" w:rsidR="008740F3" w:rsidRDefault="00692BC4">
      <w:pPr>
        <w:spacing w:after="0"/>
      </w:pPr>
      <w:r>
        <w:rPr>
          <w:i/>
          <w:color w:val="A8A8A8"/>
          <w:sz w:val="20"/>
        </w:rPr>
        <w:t>Levels marked with * are randomized</w:t>
      </w:r>
    </w:p>
    <w:p w14:paraId="4ACCE1E7" w14:textId="77777777" w:rsidR="008740F3" w:rsidRDefault="008740F3"/>
    <w:p w14:paraId="31033ECC" w14:textId="77777777" w:rsidR="008740F3" w:rsidRDefault="00692BC4">
      <w:pPr>
        <w:keepNext/>
        <w:spacing w:after="220"/>
      </w:pPr>
      <w:r>
        <w:rPr>
          <w:b/>
          <w:sz w:val="28"/>
          <w:highlight w:val="lightGray"/>
        </w:rPr>
        <w:t>Page AI</w:t>
      </w:r>
    </w:p>
    <w:p w14:paraId="648CF6D1" w14:textId="77777777" w:rsidR="008740F3" w:rsidRDefault="00692BC4">
      <w:pPr>
        <w:keepNext/>
        <w:spacing w:after="40"/>
      </w:pPr>
      <w:r>
        <w:rPr>
          <w:b/>
        </w:rPr>
        <w:t>Q80</w:t>
      </w:r>
    </w:p>
    <w:p w14:paraId="1A4CCE90" w14:textId="26BE74C6" w:rsidR="008740F3" w:rsidRDefault="00692BC4">
      <w:pPr>
        <w:keepNext/>
        <w:spacing w:after="0"/>
      </w:pPr>
      <w:r>
        <w:t>In the past few months, have you tried using a Generative AI tool (like Airo, ChatGPT, DALL-E, Stable Diffusion, Jasper or Bard)?</w:t>
      </w:r>
      <w:r>
        <w:br/>
      </w:r>
      <w:r>
        <w:rPr>
          <w:i/>
          <w:color w:val="A8A8A8"/>
          <w:sz w:val="20"/>
        </w:rPr>
        <w:t>Select all that apply</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7DA763E2" w14:textId="77777777">
        <w:tc>
          <w:tcPr>
            <w:tcW w:w="792" w:type="dxa"/>
            <w:shd w:val="clear" w:color="auto" w:fill="auto"/>
          </w:tcPr>
          <w:p w14:paraId="0F9D2A88" w14:textId="77777777" w:rsidR="008740F3" w:rsidRDefault="00692BC4">
            <w:r>
              <w:t>❑</w:t>
            </w:r>
            <w:r>
              <w:rPr>
                <w:sz w:val="20"/>
                <w:vertAlign w:val="subscript"/>
              </w:rPr>
              <w:t xml:space="preserve">   1</w:t>
            </w:r>
          </w:p>
        </w:tc>
        <w:tc>
          <w:tcPr>
            <w:tcW w:w="9288" w:type="dxa"/>
            <w:shd w:val="clear" w:color="auto" w:fill="auto"/>
          </w:tcPr>
          <w:p w14:paraId="1B754A12" w14:textId="77777777" w:rsidR="008740F3" w:rsidRDefault="00692BC4">
            <w:r>
              <w:t>Yes, for fun / out of curiosity</w:t>
            </w:r>
          </w:p>
        </w:tc>
      </w:tr>
      <w:tr w:rsidR="008740F3" w14:paraId="50EB0ED9" w14:textId="77777777">
        <w:tc>
          <w:tcPr>
            <w:tcW w:w="792" w:type="dxa"/>
            <w:shd w:val="clear" w:color="auto" w:fill="auto"/>
          </w:tcPr>
          <w:p w14:paraId="19AFE305" w14:textId="77777777" w:rsidR="008740F3" w:rsidRDefault="00692BC4">
            <w:r>
              <w:t>❑</w:t>
            </w:r>
            <w:r>
              <w:rPr>
                <w:sz w:val="20"/>
                <w:vertAlign w:val="subscript"/>
              </w:rPr>
              <w:t xml:space="preserve">   2</w:t>
            </w:r>
          </w:p>
        </w:tc>
        <w:tc>
          <w:tcPr>
            <w:tcW w:w="9288" w:type="dxa"/>
            <w:shd w:val="clear" w:color="auto" w:fill="auto"/>
          </w:tcPr>
          <w:p w14:paraId="0BA4EB7F" w14:textId="77777777" w:rsidR="008740F3" w:rsidRDefault="00692BC4">
            <w:r>
              <w:t>Yes, for personal use</w:t>
            </w:r>
          </w:p>
        </w:tc>
      </w:tr>
      <w:tr w:rsidR="008740F3" w14:paraId="5D2938D5" w14:textId="77777777">
        <w:tc>
          <w:tcPr>
            <w:tcW w:w="792" w:type="dxa"/>
            <w:shd w:val="clear" w:color="auto" w:fill="auto"/>
          </w:tcPr>
          <w:p w14:paraId="64A57F02" w14:textId="77777777" w:rsidR="008740F3" w:rsidRDefault="00692BC4">
            <w:r>
              <w:t>❑</w:t>
            </w:r>
            <w:r>
              <w:rPr>
                <w:sz w:val="20"/>
                <w:vertAlign w:val="subscript"/>
              </w:rPr>
              <w:t xml:space="preserve">   3</w:t>
            </w:r>
          </w:p>
        </w:tc>
        <w:tc>
          <w:tcPr>
            <w:tcW w:w="9288" w:type="dxa"/>
            <w:shd w:val="clear" w:color="auto" w:fill="auto"/>
          </w:tcPr>
          <w:p w14:paraId="3C066A4F" w14:textId="77777777" w:rsidR="008740F3" w:rsidRDefault="00692BC4">
            <w:r>
              <w:t>Yes, for my business</w:t>
            </w:r>
          </w:p>
        </w:tc>
      </w:tr>
      <w:tr w:rsidR="008740F3" w14:paraId="0C3F5955" w14:textId="77777777">
        <w:tc>
          <w:tcPr>
            <w:tcW w:w="792" w:type="dxa"/>
            <w:shd w:val="clear" w:color="auto" w:fill="auto"/>
          </w:tcPr>
          <w:p w14:paraId="11761EF2" w14:textId="77777777" w:rsidR="008740F3" w:rsidRDefault="00692BC4">
            <w:r>
              <w:t>❑</w:t>
            </w:r>
            <w:r>
              <w:rPr>
                <w:sz w:val="20"/>
                <w:vertAlign w:val="subscript"/>
              </w:rPr>
              <w:t xml:space="preserve">   4</w:t>
            </w:r>
          </w:p>
        </w:tc>
        <w:tc>
          <w:tcPr>
            <w:tcW w:w="9288" w:type="dxa"/>
            <w:shd w:val="clear" w:color="auto" w:fill="auto"/>
          </w:tcPr>
          <w:p w14:paraId="7B8DDC0A" w14:textId="77777777" w:rsidR="008740F3" w:rsidRDefault="00692BC4">
            <w:r>
              <w:t>No</w:t>
            </w:r>
            <w:r>
              <w:rPr>
                <w:i/>
                <w:color w:val="A8A8A8"/>
                <w:sz w:val="20"/>
              </w:rPr>
              <w:tab/>
              <w:t>(Exclusive)</w:t>
            </w:r>
          </w:p>
        </w:tc>
      </w:tr>
    </w:tbl>
    <w:p w14:paraId="7552C25B" w14:textId="77777777" w:rsidR="008740F3" w:rsidRDefault="008740F3"/>
    <w:p w14:paraId="02F70AE8" w14:textId="77777777" w:rsidR="008740F3" w:rsidRDefault="00692BC4">
      <w:pPr>
        <w:keepNext/>
        <w:spacing w:after="40"/>
      </w:pPr>
      <w:r>
        <w:rPr>
          <w:b/>
        </w:rPr>
        <w:t>Q81</w:t>
      </w:r>
      <w:r>
        <w:rPr>
          <w:i/>
          <w:sz w:val="20"/>
        </w:rPr>
        <w:tab/>
        <w:t>Show if Q80 Use AI for business (Q80_3 = 1)</w:t>
      </w:r>
    </w:p>
    <w:p w14:paraId="35146603" w14:textId="7392868D" w:rsidR="008740F3" w:rsidRDefault="00692BC4">
      <w:pPr>
        <w:keepNext/>
        <w:spacing w:after="0"/>
      </w:pPr>
      <w:r>
        <w:t xml:space="preserve">Which tools have you used for business? </w:t>
      </w:r>
      <w:r>
        <w:br/>
      </w:r>
      <w:r>
        <w:rPr>
          <w:i/>
          <w:color w:val="A8A8A8"/>
          <w:sz w:val="20"/>
        </w:rPr>
        <w:t>Select all that apply</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7DFDE31F" w14:textId="77777777">
        <w:tc>
          <w:tcPr>
            <w:tcW w:w="792" w:type="dxa"/>
            <w:shd w:val="clear" w:color="auto" w:fill="auto"/>
          </w:tcPr>
          <w:p w14:paraId="6A9A4F03" w14:textId="77777777" w:rsidR="008740F3" w:rsidRDefault="00692BC4">
            <w:r>
              <w:t>❑</w:t>
            </w:r>
            <w:r>
              <w:rPr>
                <w:sz w:val="20"/>
                <w:vertAlign w:val="subscript"/>
              </w:rPr>
              <w:t xml:space="preserve">   1</w:t>
            </w:r>
          </w:p>
        </w:tc>
        <w:tc>
          <w:tcPr>
            <w:tcW w:w="9288" w:type="dxa"/>
            <w:shd w:val="clear" w:color="auto" w:fill="auto"/>
          </w:tcPr>
          <w:p w14:paraId="3CD622B2" w14:textId="77777777" w:rsidR="008740F3" w:rsidRDefault="00692BC4">
            <w:r>
              <w:t>ChatGPT *</w:t>
            </w:r>
          </w:p>
        </w:tc>
      </w:tr>
      <w:tr w:rsidR="008740F3" w14:paraId="2D4C3D17" w14:textId="77777777">
        <w:tc>
          <w:tcPr>
            <w:tcW w:w="792" w:type="dxa"/>
            <w:shd w:val="clear" w:color="auto" w:fill="auto"/>
          </w:tcPr>
          <w:p w14:paraId="0FFF2203" w14:textId="77777777" w:rsidR="008740F3" w:rsidRDefault="00692BC4">
            <w:r>
              <w:t>❑</w:t>
            </w:r>
            <w:r>
              <w:rPr>
                <w:sz w:val="20"/>
                <w:vertAlign w:val="subscript"/>
              </w:rPr>
              <w:t xml:space="preserve">   2</w:t>
            </w:r>
          </w:p>
        </w:tc>
        <w:tc>
          <w:tcPr>
            <w:tcW w:w="9288" w:type="dxa"/>
            <w:shd w:val="clear" w:color="auto" w:fill="auto"/>
          </w:tcPr>
          <w:p w14:paraId="49C88968" w14:textId="77777777" w:rsidR="008740F3" w:rsidRDefault="00692BC4">
            <w:r>
              <w:t>DALL-</w:t>
            </w:r>
            <w:proofErr w:type="gramStart"/>
            <w:r>
              <w:t>E  *</w:t>
            </w:r>
            <w:proofErr w:type="gramEnd"/>
          </w:p>
        </w:tc>
      </w:tr>
      <w:tr w:rsidR="008740F3" w14:paraId="0982E19F" w14:textId="77777777">
        <w:tc>
          <w:tcPr>
            <w:tcW w:w="792" w:type="dxa"/>
            <w:shd w:val="clear" w:color="auto" w:fill="auto"/>
          </w:tcPr>
          <w:p w14:paraId="60D05AD1" w14:textId="77777777" w:rsidR="008740F3" w:rsidRDefault="00692BC4">
            <w:r>
              <w:t>❑</w:t>
            </w:r>
            <w:r>
              <w:rPr>
                <w:sz w:val="20"/>
                <w:vertAlign w:val="subscript"/>
              </w:rPr>
              <w:t xml:space="preserve">   3</w:t>
            </w:r>
          </w:p>
        </w:tc>
        <w:tc>
          <w:tcPr>
            <w:tcW w:w="9288" w:type="dxa"/>
            <w:shd w:val="clear" w:color="auto" w:fill="auto"/>
          </w:tcPr>
          <w:p w14:paraId="3438FE5C" w14:textId="77777777" w:rsidR="008740F3" w:rsidRDefault="00692BC4">
            <w:r>
              <w:t>Stable Diffusion *</w:t>
            </w:r>
          </w:p>
        </w:tc>
      </w:tr>
      <w:tr w:rsidR="008740F3" w14:paraId="61C92D4D" w14:textId="77777777">
        <w:tc>
          <w:tcPr>
            <w:tcW w:w="792" w:type="dxa"/>
            <w:shd w:val="clear" w:color="auto" w:fill="auto"/>
          </w:tcPr>
          <w:p w14:paraId="7D164E33" w14:textId="77777777" w:rsidR="008740F3" w:rsidRDefault="00692BC4">
            <w:r>
              <w:t>❑</w:t>
            </w:r>
            <w:r>
              <w:rPr>
                <w:sz w:val="20"/>
                <w:vertAlign w:val="subscript"/>
              </w:rPr>
              <w:t xml:space="preserve">   4</w:t>
            </w:r>
          </w:p>
        </w:tc>
        <w:tc>
          <w:tcPr>
            <w:tcW w:w="9288" w:type="dxa"/>
            <w:shd w:val="clear" w:color="auto" w:fill="auto"/>
          </w:tcPr>
          <w:p w14:paraId="5BC2F8A1" w14:textId="77777777" w:rsidR="008740F3" w:rsidRDefault="00692BC4">
            <w:r>
              <w:t>Jasper AI *</w:t>
            </w:r>
          </w:p>
        </w:tc>
      </w:tr>
      <w:tr w:rsidR="008740F3" w14:paraId="03F90051" w14:textId="77777777">
        <w:tc>
          <w:tcPr>
            <w:tcW w:w="792" w:type="dxa"/>
            <w:shd w:val="clear" w:color="auto" w:fill="auto"/>
          </w:tcPr>
          <w:p w14:paraId="7DDBC3A0" w14:textId="77777777" w:rsidR="008740F3" w:rsidRDefault="00692BC4">
            <w:r>
              <w:t>❑</w:t>
            </w:r>
            <w:r>
              <w:rPr>
                <w:sz w:val="20"/>
                <w:vertAlign w:val="subscript"/>
              </w:rPr>
              <w:t xml:space="preserve">   5</w:t>
            </w:r>
          </w:p>
        </w:tc>
        <w:tc>
          <w:tcPr>
            <w:tcW w:w="9288" w:type="dxa"/>
            <w:shd w:val="clear" w:color="auto" w:fill="auto"/>
          </w:tcPr>
          <w:p w14:paraId="72ECDD77" w14:textId="77777777" w:rsidR="008740F3" w:rsidRDefault="00692BC4">
            <w:r>
              <w:t>Google Bard *</w:t>
            </w:r>
          </w:p>
        </w:tc>
      </w:tr>
      <w:tr w:rsidR="008740F3" w14:paraId="13BF0427" w14:textId="77777777">
        <w:tc>
          <w:tcPr>
            <w:tcW w:w="792" w:type="dxa"/>
            <w:shd w:val="clear" w:color="auto" w:fill="auto"/>
          </w:tcPr>
          <w:p w14:paraId="028DCE10" w14:textId="77777777" w:rsidR="008740F3" w:rsidRDefault="00692BC4">
            <w:r>
              <w:t>❑</w:t>
            </w:r>
            <w:r>
              <w:rPr>
                <w:sz w:val="20"/>
                <w:vertAlign w:val="subscript"/>
              </w:rPr>
              <w:t xml:space="preserve">   6</w:t>
            </w:r>
          </w:p>
        </w:tc>
        <w:tc>
          <w:tcPr>
            <w:tcW w:w="9288" w:type="dxa"/>
            <w:shd w:val="clear" w:color="auto" w:fill="auto"/>
          </w:tcPr>
          <w:p w14:paraId="1526FCDA" w14:textId="77777777" w:rsidR="008740F3" w:rsidRDefault="00692BC4">
            <w:r>
              <w:t>Gemini *</w:t>
            </w:r>
          </w:p>
        </w:tc>
      </w:tr>
      <w:tr w:rsidR="008740F3" w14:paraId="7BCDB255" w14:textId="77777777">
        <w:tc>
          <w:tcPr>
            <w:tcW w:w="792" w:type="dxa"/>
            <w:shd w:val="clear" w:color="auto" w:fill="auto"/>
          </w:tcPr>
          <w:p w14:paraId="220F0531" w14:textId="77777777" w:rsidR="008740F3" w:rsidRDefault="00692BC4">
            <w:r>
              <w:t>❑</w:t>
            </w:r>
            <w:r>
              <w:rPr>
                <w:sz w:val="20"/>
                <w:vertAlign w:val="subscript"/>
              </w:rPr>
              <w:t xml:space="preserve">   7</w:t>
            </w:r>
          </w:p>
        </w:tc>
        <w:tc>
          <w:tcPr>
            <w:tcW w:w="9288" w:type="dxa"/>
            <w:shd w:val="clear" w:color="auto" w:fill="auto"/>
          </w:tcPr>
          <w:p w14:paraId="3546E50B" w14:textId="77777777" w:rsidR="008740F3" w:rsidRDefault="00692BC4">
            <w:proofErr w:type="spellStart"/>
            <w:r>
              <w:t>AlphaCode</w:t>
            </w:r>
            <w:proofErr w:type="spellEnd"/>
            <w:r>
              <w:t xml:space="preserve"> *</w:t>
            </w:r>
          </w:p>
        </w:tc>
      </w:tr>
      <w:tr w:rsidR="008740F3" w14:paraId="7DB6E393" w14:textId="77777777">
        <w:tc>
          <w:tcPr>
            <w:tcW w:w="792" w:type="dxa"/>
            <w:shd w:val="clear" w:color="auto" w:fill="auto"/>
          </w:tcPr>
          <w:p w14:paraId="1D3F50D4" w14:textId="77777777" w:rsidR="008740F3" w:rsidRDefault="00692BC4">
            <w:r>
              <w:t>❑</w:t>
            </w:r>
            <w:r>
              <w:rPr>
                <w:sz w:val="20"/>
                <w:vertAlign w:val="subscript"/>
              </w:rPr>
              <w:t xml:space="preserve">   8</w:t>
            </w:r>
          </w:p>
        </w:tc>
        <w:tc>
          <w:tcPr>
            <w:tcW w:w="9288" w:type="dxa"/>
            <w:shd w:val="clear" w:color="auto" w:fill="auto"/>
          </w:tcPr>
          <w:p w14:paraId="210CA8DD" w14:textId="77777777" w:rsidR="008740F3" w:rsidRDefault="00692BC4">
            <w:r>
              <w:t>Descript *</w:t>
            </w:r>
          </w:p>
        </w:tc>
      </w:tr>
      <w:tr w:rsidR="008740F3" w14:paraId="74A8BEEA" w14:textId="77777777">
        <w:tc>
          <w:tcPr>
            <w:tcW w:w="792" w:type="dxa"/>
            <w:shd w:val="clear" w:color="auto" w:fill="auto"/>
          </w:tcPr>
          <w:p w14:paraId="6C456E91" w14:textId="77777777" w:rsidR="008740F3" w:rsidRDefault="00692BC4">
            <w:r>
              <w:t>❑</w:t>
            </w:r>
            <w:r>
              <w:rPr>
                <w:sz w:val="20"/>
                <w:vertAlign w:val="subscript"/>
              </w:rPr>
              <w:t xml:space="preserve">   9</w:t>
            </w:r>
          </w:p>
        </w:tc>
        <w:tc>
          <w:tcPr>
            <w:tcW w:w="9288" w:type="dxa"/>
            <w:shd w:val="clear" w:color="auto" w:fill="auto"/>
          </w:tcPr>
          <w:p w14:paraId="3EAFADBB" w14:textId="77777777" w:rsidR="008740F3" w:rsidRDefault="00692BC4">
            <w:proofErr w:type="spellStart"/>
            <w:r>
              <w:t>Synthesia</w:t>
            </w:r>
            <w:proofErr w:type="spellEnd"/>
            <w:r>
              <w:t xml:space="preserve"> *</w:t>
            </w:r>
          </w:p>
        </w:tc>
      </w:tr>
      <w:tr w:rsidR="008740F3" w14:paraId="0F773819" w14:textId="77777777">
        <w:tc>
          <w:tcPr>
            <w:tcW w:w="792" w:type="dxa"/>
            <w:shd w:val="clear" w:color="auto" w:fill="auto"/>
          </w:tcPr>
          <w:p w14:paraId="08B10B00" w14:textId="77777777" w:rsidR="008740F3" w:rsidRDefault="00692BC4">
            <w:r>
              <w:t>❑</w:t>
            </w:r>
            <w:r>
              <w:rPr>
                <w:sz w:val="20"/>
                <w:vertAlign w:val="subscript"/>
              </w:rPr>
              <w:t xml:space="preserve">   10</w:t>
            </w:r>
          </w:p>
        </w:tc>
        <w:tc>
          <w:tcPr>
            <w:tcW w:w="9288" w:type="dxa"/>
            <w:shd w:val="clear" w:color="auto" w:fill="auto"/>
          </w:tcPr>
          <w:p w14:paraId="0AFFB95F" w14:textId="77777777" w:rsidR="008740F3" w:rsidRDefault="00692BC4">
            <w:r>
              <w:t>Designs.ai *</w:t>
            </w:r>
          </w:p>
        </w:tc>
      </w:tr>
      <w:tr w:rsidR="008740F3" w14:paraId="59F1803F" w14:textId="77777777">
        <w:tc>
          <w:tcPr>
            <w:tcW w:w="792" w:type="dxa"/>
            <w:shd w:val="clear" w:color="auto" w:fill="auto"/>
          </w:tcPr>
          <w:p w14:paraId="6BAFCE9A" w14:textId="77777777" w:rsidR="008740F3" w:rsidRDefault="00692BC4">
            <w:r>
              <w:t>❑</w:t>
            </w:r>
            <w:r>
              <w:rPr>
                <w:sz w:val="20"/>
                <w:vertAlign w:val="subscript"/>
              </w:rPr>
              <w:t xml:space="preserve">   11</w:t>
            </w:r>
          </w:p>
        </w:tc>
        <w:tc>
          <w:tcPr>
            <w:tcW w:w="9288" w:type="dxa"/>
            <w:shd w:val="clear" w:color="auto" w:fill="auto"/>
          </w:tcPr>
          <w:p w14:paraId="5295DAA3" w14:textId="77777777" w:rsidR="008740F3" w:rsidRDefault="00692BC4">
            <w:r>
              <w:t>Bardeen *</w:t>
            </w:r>
          </w:p>
        </w:tc>
      </w:tr>
      <w:tr w:rsidR="008740F3" w14:paraId="699F9C56" w14:textId="77777777">
        <w:tc>
          <w:tcPr>
            <w:tcW w:w="792" w:type="dxa"/>
            <w:shd w:val="clear" w:color="auto" w:fill="auto"/>
          </w:tcPr>
          <w:p w14:paraId="20D1D358" w14:textId="77777777" w:rsidR="008740F3" w:rsidRDefault="00692BC4">
            <w:r>
              <w:t>❑</w:t>
            </w:r>
            <w:r>
              <w:rPr>
                <w:sz w:val="20"/>
                <w:vertAlign w:val="subscript"/>
              </w:rPr>
              <w:t xml:space="preserve">   12</w:t>
            </w:r>
          </w:p>
        </w:tc>
        <w:tc>
          <w:tcPr>
            <w:tcW w:w="9288" w:type="dxa"/>
            <w:shd w:val="clear" w:color="auto" w:fill="auto"/>
          </w:tcPr>
          <w:p w14:paraId="2CA5A45F" w14:textId="77777777" w:rsidR="008740F3" w:rsidRDefault="00692BC4">
            <w:r>
              <w:t>Claude *</w:t>
            </w:r>
          </w:p>
        </w:tc>
      </w:tr>
      <w:tr w:rsidR="008740F3" w14:paraId="5AD14970" w14:textId="77777777">
        <w:tc>
          <w:tcPr>
            <w:tcW w:w="792" w:type="dxa"/>
            <w:shd w:val="clear" w:color="auto" w:fill="auto"/>
          </w:tcPr>
          <w:p w14:paraId="2B3D888D" w14:textId="77777777" w:rsidR="008740F3" w:rsidRDefault="00692BC4">
            <w:r>
              <w:t>❑</w:t>
            </w:r>
            <w:r>
              <w:rPr>
                <w:sz w:val="20"/>
                <w:vertAlign w:val="subscript"/>
              </w:rPr>
              <w:t xml:space="preserve">   13</w:t>
            </w:r>
          </w:p>
        </w:tc>
        <w:tc>
          <w:tcPr>
            <w:tcW w:w="9288" w:type="dxa"/>
            <w:shd w:val="clear" w:color="auto" w:fill="auto"/>
          </w:tcPr>
          <w:p w14:paraId="72AC65FB" w14:textId="77777777" w:rsidR="008740F3" w:rsidRDefault="00692BC4">
            <w:r>
              <w:t>You.com *</w:t>
            </w:r>
          </w:p>
        </w:tc>
      </w:tr>
      <w:tr w:rsidR="008740F3" w14:paraId="75B3D80A" w14:textId="77777777">
        <w:tc>
          <w:tcPr>
            <w:tcW w:w="792" w:type="dxa"/>
            <w:shd w:val="clear" w:color="auto" w:fill="auto"/>
          </w:tcPr>
          <w:p w14:paraId="29FB4640" w14:textId="77777777" w:rsidR="008740F3" w:rsidRDefault="00692BC4">
            <w:r>
              <w:t>❑</w:t>
            </w:r>
            <w:r>
              <w:rPr>
                <w:sz w:val="20"/>
                <w:vertAlign w:val="subscript"/>
              </w:rPr>
              <w:t xml:space="preserve">   14</w:t>
            </w:r>
          </w:p>
        </w:tc>
        <w:tc>
          <w:tcPr>
            <w:tcW w:w="9288" w:type="dxa"/>
            <w:shd w:val="clear" w:color="auto" w:fill="auto"/>
          </w:tcPr>
          <w:p w14:paraId="27C2C2B1" w14:textId="77777777" w:rsidR="008740F3" w:rsidRDefault="00692BC4">
            <w:r>
              <w:t>Canva (Magic Design or Magic Writer) *</w:t>
            </w:r>
          </w:p>
        </w:tc>
      </w:tr>
      <w:tr w:rsidR="008740F3" w14:paraId="4475985E" w14:textId="77777777">
        <w:tc>
          <w:tcPr>
            <w:tcW w:w="792" w:type="dxa"/>
            <w:shd w:val="clear" w:color="auto" w:fill="auto"/>
          </w:tcPr>
          <w:p w14:paraId="0F73EC60" w14:textId="77777777" w:rsidR="008740F3" w:rsidRDefault="00692BC4">
            <w:r>
              <w:t>❑</w:t>
            </w:r>
            <w:r>
              <w:rPr>
                <w:sz w:val="20"/>
                <w:vertAlign w:val="subscript"/>
              </w:rPr>
              <w:t xml:space="preserve">   15</w:t>
            </w:r>
          </w:p>
        </w:tc>
        <w:tc>
          <w:tcPr>
            <w:tcW w:w="9288" w:type="dxa"/>
            <w:shd w:val="clear" w:color="auto" w:fill="auto"/>
          </w:tcPr>
          <w:p w14:paraId="6D3FD259" w14:textId="77777777" w:rsidR="008740F3" w:rsidRDefault="00692BC4">
            <w:r>
              <w:t>GitHub Copilot X *</w:t>
            </w:r>
          </w:p>
        </w:tc>
      </w:tr>
      <w:tr w:rsidR="008740F3" w14:paraId="43DE141B" w14:textId="77777777">
        <w:tc>
          <w:tcPr>
            <w:tcW w:w="792" w:type="dxa"/>
            <w:shd w:val="clear" w:color="auto" w:fill="auto"/>
          </w:tcPr>
          <w:p w14:paraId="6E6327AF" w14:textId="77777777" w:rsidR="008740F3" w:rsidRDefault="00692BC4">
            <w:r>
              <w:t>❑</w:t>
            </w:r>
            <w:r>
              <w:rPr>
                <w:sz w:val="20"/>
                <w:vertAlign w:val="subscript"/>
              </w:rPr>
              <w:t xml:space="preserve">   16</w:t>
            </w:r>
          </w:p>
        </w:tc>
        <w:tc>
          <w:tcPr>
            <w:tcW w:w="9288" w:type="dxa"/>
            <w:shd w:val="clear" w:color="auto" w:fill="auto"/>
          </w:tcPr>
          <w:p w14:paraId="6CF66719" w14:textId="77777777" w:rsidR="008740F3" w:rsidRDefault="00692BC4">
            <w:r>
              <w:t>Airo *</w:t>
            </w:r>
          </w:p>
        </w:tc>
      </w:tr>
      <w:tr w:rsidR="008740F3" w14:paraId="1EC1C4E6" w14:textId="77777777">
        <w:tc>
          <w:tcPr>
            <w:tcW w:w="792" w:type="dxa"/>
            <w:shd w:val="clear" w:color="auto" w:fill="auto"/>
          </w:tcPr>
          <w:p w14:paraId="39B62A8C" w14:textId="77777777" w:rsidR="008740F3" w:rsidRDefault="00692BC4">
            <w:r>
              <w:t>❑</w:t>
            </w:r>
            <w:r>
              <w:rPr>
                <w:sz w:val="20"/>
                <w:vertAlign w:val="subscript"/>
              </w:rPr>
              <w:t xml:space="preserve">   17</w:t>
            </w:r>
          </w:p>
        </w:tc>
        <w:tc>
          <w:tcPr>
            <w:tcW w:w="9288" w:type="dxa"/>
            <w:shd w:val="clear" w:color="auto" w:fill="auto"/>
          </w:tcPr>
          <w:p w14:paraId="1C8B156D" w14:textId="77777777" w:rsidR="008740F3" w:rsidRDefault="00692BC4">
            <w:r>
              <w:t>Other (specify): __________________________________________________</w:t>
            </w:r>
          </w:p>
        </w:tc>
      </w:tr>
    </w:tbl>
    <w:p w14:paraId="0AAB7E47" w14:textId="77777777" w:rsidR="008740F3" w:rsidRDefault="00692BC4">
      <w:pPr>
        <w:spacing w:after="0"/>
      </w:pPr>
      <w:r>
        <w:rPr>
          <w:i/>
          <w:color w:val="A8A8A8"/>
          <w:sz w:val="20"/>
        </w:rPr>
        <w:t>Levels marked with * are randomized</w:t>
      </w:r>
    </w:p>
    <w:p w14:paraId="701831A6" w14:textId="77777777" w:rsidR="008740F3" w:rsidRDefault="008740F3"/>
    <w:p w14:paraId="6B358E8F" w14:textId="77777777" w:rsidR="008740F3" w:rsidRDefault="00692BC4">
      <w:pPr>
        <w:keepNext/>
        <w:spacing w:after="40"/>
      </w:pPr>
      <w:r>
        <w:rPr>
          <w:b/>
        </w:rPr>
        <w:t>Q82</w:t>
      </w:r>
      <w:r>
        <w:rPr>
          <w:i/>
          <w:sz w:val="20"/>
        </w:rPr>
        <w:tab/>
        <w:t>Show if Q80 Use AI for business (Q80_3 = 1)</w:t>
      </w:r>
    </w:p>
    <w:p w14:paraId="3A7DACEB" w14:textId="5740B905" w:rsidR="008740F3" w:rsidRDefault="00692BC4">
      <w:pPr>
        <w:keepNext/>
        <w:spacing w:after="0"/>
      </w:pPr>
      <w:r>
        <w:t xml:space="preserve">What business tasks did you do with the Generative AI tools you tried?  </w:t>
      </w:r>
      <w:r>
        <w:br/>
      </w:r>
      <w:r>
        <w:rPr>
          <w:i/>
          <w:color w:val="A8A8A8"/>
          <w:sz w:val="20"/>
        </w:rPr>
        <w:t>Select all that apply</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3F20E927" w14:textId="77777777">
        <w:tc>
          <w:tcPr>
            <w:tcW w:w="792" w:type="dxa"/>
            <w:shd w:val="clear" w:color="auto" w:fill="auto"/>
          </w:tcPr>
          <w:p w14:paraId="025F7F0E" w14:textId="77777777" w:rsidR="008740F3" w:rsidRDefault="00692BC4">
            <w:r>
              <w:t>❑</w:t>
            </w:r>
            <w:r>
              <w:rPr>
                <w:sz w:val="20"/>
                <w:vertAlign w:val="subscript"/>
              </w:rPr>
              <w:t xml:space="preserve">   1</w:t>
            </w:r>
          </w:p>
        </w:tc>
        <w:tc>
          <w:tcPr>
            <w:tcW w:w="9288" w:type="dxa"/>
            <w:shd w:val="clear" w:color="auto" w:fill="auto"/>
          </w:tcPr>
          <w:p w14:paraId="2499E633" w14:textId="77777777" w:rsidR="008740F3" w:rsidRDefault="00692BC4">
            <w:r>
              <w:t>Customer Service (Use of chatbots, creating first drafts, forecasting needs, etc.) *</w:t>
            </w:r>
          </w:p>
        </w:tc>
      </w:tr>
      <w:tr w:rsidR="008740F3" w14:paraId="2D4BA6B9" w14:textId="77777777">
        <w:tc>
          <w:tcPr>
            <w:tcW w:w="792" w:type="dxa"/>
            <w:shd w:val="clear" w:color="auto" w:fill="auto"/>
          </w:tcPr>
          <w:p w14:paraId="6C9D579B" w14:textId="77777777" w:rsidR="008740F3" w:rsidRDefault="00692BC4">
            <w:r>
              <w:lastRenderedPageBreak/>
              <w:t>❑</w:t>
            </w:r>
            <w:r>
              <w:rPr>
                <w:sz w:val="20"/>
                <w:vertAlign w:val="subscript"/>
              </w:rPr>
              <w:t xml:space="preserve">   2</w:t>
            </w:r>
          </w:p>
        </w:tc>
        <w:tc>
          <w:tcPr>
            <w:tcW w:w="9288" w:type="dxa"/>
            <w:shd w:val="clear" w:color="auto" w:fill="auto"/>
          </w:tcPr>
          <w:p w14:paraId="6B36B85D" w14:textId="77777777" w:rsidR="008740F3" w:rsidRDefault="00692BC4">
            <w:r>
              <w:t>Marketing (Ad creation, personalization by customer, automation of campaigns, etc.) *</w:t>
            </w:r>
          </w:p>
        </w:tc>
      </w:tr>
      <w:tr w:rsidR="008740F3" w14:paraId="54581B67" w14:textId="77777777">
        <w:tc>
          <w:tcPr>
            <w:tcW w:w="792" w:type="dxa"/>
            <w:shd w:val="clear" w:color="auto" w:fill="auto"/>
          </w:tcPr>
          <w:p w14:paraId="4A47C014" w14:textId="77777777" w:rsidR="008740F3" w:rsidRDefault="00692BC4">
            <w:r>
              <w:t>❑</w:t>
            </w:r>
            <w:r>
              <w:rPr>
                <w:sz w:val="20"/>
                <w:vertAlign w:val="subscript"/>
              </w:rPr>
              <w:t xml:space="preserve">   3</w:t>
            </w:r>
          </w:p>
        </w:tc>
        <w:tc>
          <w:tcPr>
            <w:tcW w:w="9288" w:type="dxa"/>
            <w:shd w:val="clear" w:color="auto" w:fill="auto"/>
          </w:tcPr>
          <w:p w14:paraId="3DA093EF" w14:textId="77777777" w:rsidR="008740F3" w:rsidRDefault="00692BC4">
            <w:r>
              <w:t>Content Creation (Create first drafts of text for social media posts, video/graphics, etc.) *</w:t>
            </w:r>
          </w:p>
        </w:tc>
      </w:tr>
      <w:tr w:rsidR="008740F3" w14:paraId="7D911E47" w14:textId="77777777">
        <w:tc>
          <w:tcPr>
            <w:tcW w:w="792" w:type="dxa"/>
            <w:shd w:val="clear" w:color="auto" w:fill="auto"/>
          </w:tcPr>
          <w:p w14:paraId="5320279E" w14:textId="77777777" w:rsidR="008740F3" w:rsidRDefault="00692BC4">
            <w:r>
              <w:t>❑</w:t>
            </w:r>
            <w:r>
              <w:rPr>
                <w:sz w:val="20"/>
                <w:vertAlign w:val="subscript"/>
              </w:rPr>
              <w:t xml:space="preserve">   4</w:t>
            </w:r>
          </w:p>
        </w:tc>
        <w:tc>
          <w:tcPr>
            <w:tcW w:w="9288" w:type="dxa"/>
            <w:shd w:val="clear" w:color="auto" w:fill="auto"/>
          </w:tcPr>
          <w:p w14:paraId="139CB324" w14:textId="77777777" w:rsidR="008740F3" w:rsidRDefault="00692BC4">
            <w:r>
              <w:t>Boosting Sales (Identify and overcome objections, how to build trust and rapport, etc.) *</w:t>
            </w:r>
          </w:p>
        </w:tc>
      </w:tr>
      <w:tr w:rsidR="008740F3" w14:paraId="1CA555CD" w14:textId="77777777">
        <w:tc>
          <w:tcPr>
            <w:tcW w:w="792" w:type="dxa"/>
            <w:shd w:val="clear" w:color="auto" w:fill="auto"/>
          </w:tcPr>
          <w:p w14:paraId="43437E75" w14:textId="77777777" w:rsidR="008740F3" w:rsidRDefault="00692BC4">
            <w:r>
              <w:t>❑</w:t>
            </w:r>
            <w:r>
              <w:rPr>
                <w:sz w:val="20"/>
                <w:vertAlign w:val="subscript"/>
              </w:rPr>
              <w:t xml:space="preserve">   5</w:t>
            </w:r>
          </w:p>
        </w:tc>
        <w:tc>
          <w:tcPr>
            <w:tcW w:w="9288" w:type="dxa"/>
            <w:shd w:val="clear" w:color="auto" w:fill="auto"/>
          </w:tcPr>
          <w:p w14:paraId="0F57214E" w14:textId="77777777" w:rsidR="008740F3" w:rsidRDefault="00692BC4">
            <w:r>
              <w:t>Business Advice (Strategy recommendations, technical help such as coding, etc.) *</w:t>
            </w:r>
          </w:p>
        </w:tc>
      </w:tr>
      <w:tr w:rsidR="008740F3" w14:paraId="3FA891DB" w14:textId="77777777">
        <w:tc>
          <w:tcPr>
            <w:tcW w:w="792" w:type="dxa"/>
            <w:shd w:val="clear" w:color="auto" w:fill="auto"/>
          </w:tcPr>
          <w:p w14:paraId="0DD95040" w14:textId="77777777" w:rsidR="008740F3" w:rsidRDefault="00692BC4">
            <w:r>
              <w:t>❑</w:t>
            </w:r>
            <w:r>
              <w:rPr>
                <w:sz w:val="20"/>
                <w:vertAlign w:val="subscript"/>
              </w:rPr>
              <w:t xml:space="preserve">   6</w:t>
            </w:r>
          </w:p>
        </w:tc>
        <w:tc>
          <w:tcPr>
            <w:tcW w:w="9288" w:type="dxa"/>
            <w:shd w:val="clear" w:color="auto" w:fill="auto"/>
          </w:tcPr>
          <w:p w14:paraId="64E85242" w14:textId="77777777" w:rsidR="008740F3" w:rsidRDefault="00692BC4">
            <w:r>
              <w:t>Other (specify): __________________________________________________</w:t>
            </w:r>
          </w:p>
        </w:tc>
      </w:tr>
    </w:tbl>
    <w:p w14:paraId="40F05D45" w14:textId="77777777" w:rsidR="008740F3" w:rsidRDefault="00692BC4">
      <w:pPr>
        <w:spacing w:after="0"/>
      </w:pPr>
      <w:r>
        <w:rPr>
          <w:i/>
          <w:color w:val="A8A8A8"/>
          <w:sz w:val="20"/>
        </w:rPr>
        <w:t>Levels marked with * are randomized</w:t>
      </w:r>
    </w:p>
    <w:p w14:paraId="6036EA52" w14:textId="77777777" w:rsidR="008740F3" w:rsidRDefault="008740F3"/>
    <w:p w14:paraId="35C825DB" w14:textId="77777777" w:rsidR="008740F3" w:rsidRDefault="00692BC4">
      <w:pPr>
        <w:keepNext/>
        <w:spacing w:after="40"/>
      </w:pPr>
      <w:r>
        <w:rPr>
          <w:b/>
        </w:rPr>
        <w:t>Q83</w:t>
      </w:r>
      <w:r>
        <w:rPr>
          <w:i/>
          <w:sz w:val="20"/>
        </w:rPr>
        <w:tab/>
        <w:t>Show if Q80 Use AI for business (Q80_3 = 1)</w:t>
      </w:r>
    </w:p>
    <w:p w14:paraId="5A6102C5" w14:textId="77777777" w:rsidR="008740F3" w:rsidRDefault="00692BC4">
      <w:pPr>
        <w:keepNext/>
        <w:spacing w:after="0"/>
      </w:pPr>
      <w:r>
        <w:t>On a scale of 1-7, how confident are you as a user of AI for your business?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4061543F" w14:textId="77777777">
        <w:tc>
          <w:tcPr>
            <w:tcW w:w="792" w:type="dxa"/>
            <w:shd w:val="clear" w:color="auto" w:fill="auto"/>
          </w:tcPr>
          <w:p w14:paraId="56B432F4" w14:textId="77777777" w:rsidR="008740F3" w:rsidRDefault="00692BC4">
            <w:r>
              <w:t>❍</w:t>
            </w:r>
            <w:r>
              <w:rPr>
                <w:sz w:val="20"/>
                <w:vertAlign w:val="subscript"/>
              </w:rPr>
              <w:t xml:space="preserve">   1</w:t>
            </w:r>
          </w:p>
        </w:tc>
        <w:tc>
          <w:tcPr>
            <w:tcW w:w="9288" w:type="dxa"/>
            <w:shd w:val="clear" w:color="auto" w:fill="auto"/>
          </w:tcPr>
          <w:p w14:paraId="5A13B05A" w14:textId="77777777" w:rsidR="008740F3" w:rsidRDefault="00692BC4">
            <w:r>
              <w:t>1 – Not very confident user</w:t>
            </w:r>
          </w:p>
        </w:tc>
      </w:tr>
      <w:tr w:rsidR="008740F3" w14:paraId="01A6F963" w14:textId="77777777">
        <w:tc>
          <w:tcPr>
            <w:tcW w:w="792" w:type="dxa"/>
            <w:shd w:val="clear" w:color="auto" w:fill="auto"/>
          </w:tcPr>
          <w:p w14:paraId="70E9CFC6" w14:textId="77777777" w:rsidR="008740F3" w:rsidRDefault="00692BC4">
            <w:r>
              <w:t>❍</w:t>
            </w:r>
            <w:r>
              <w:rPr>
                <w:sz w:val="20"/>
                <w:vertAlign w:val="subscript"/>
              </w:rPr>
              <w:t xml:space="preserve">   2</w:t>
            </w:r>
          </w:p>
        </w:tc>
        <w:tc>
          <w:tcPr>
            <w:tcW w:w="9288" w:type="dxa"/>
            <w:shd w:val="clear" w:color="auto" w:fill="auto"/>
          </w:tcPr>
          <w:p w14:paraId="54D4C56E" w14:textId="77777777" w:rsidR="008740F3" w:rsidRDefault="00692BC4">
            <w:r>
              <w:t>2</w:t>
            </w:r>
          </w:p>
        </w:tc>
      </w:tr>
      <w:tr w:rsidR="008740F3" w14:paraId="4BA4A381" w14:textId="77777777">
        <w:tc>
          <w:tcPr>
            <w:tcW w:w="792" w:type="dxa"/>
            <w:shd w:val="clear" w:color="auto" w:fill="auto"/>
          </w:tcPr>
          <w:p w14:paraId="7DB9F811" w14:textId="77777777" w:rsidR="008740F3" w:rsidRDefault="00692BC4">
            <w:r>
              <w:t>❍</w:t>
            </w:r>
            <w:r>
              <w:rPr>
                <w:sz w:val="20"/>
                <w:vertAlign w:val="subscript"/>
              </w:rPr>
              <w:t xml:space="preserve">   3</w:t>
            </w:r>
          </w:p>
        </w:tc>
        <w:tc>
          <w:tcPr>
            <w:tcW w:w="9288" w:type="dxa"/>
            <w:shd w:val="clear" w:color="auto" w:fill="auto"/>
          </w:tcPr>
          <w:p w14:paraId="626EB1B7" w14:textId="77777777" w:rsidR="008740F3" w:rsidRDefault="00692BC4">
            <w:r>
              <w:t>3</w:t>
            </w:r>
          </w:p>
        </w:tc>
      </w:tr>
      <w:tr w:rsidR="008740F3" w14:paraId="7075D7FF" w14:textId="77777777">
        <w:tc>
          <w:tcPr>
            <w:tcW w:w="792" w:type="dxa"/>
            <w:shd w:val="clear" w:color="auto" w:fill="auto"/>
          </w:tcPr>
          <w:p w14:paraId="06216688" w14:textId="77777777" w:rsidR="008740F3" w:rsidRDefault="00692BC4">
            <w:r>
              <w:t>❍</w:t>
            </w:r>
            <w:r>
              <w:rPr>
                <w:sz w:val="20"/>
                <w:vertAlign w:val="subscript"/>
              </w:rPr>
              <w:t xml:space="preserve">   4</w:t>
            </w:r>
          </w:p>
        </w:tc>
        <w:tc>
          <w:tcPr>
            <w:tcW w:w="9288" w:type="dxa"/>
            <w:shd w:val="clear" w:color="auto" w:fill="auto"/>
          </w:tcPr>
          <w:p w14:paraId="4A671AA4" w14:textId="77777777" w:rsidR="008740F3" w:rsidRDefault="00692BC4">
            <w:r>
              <w:t>4 – Neutral</w:t>
            </w:r>
          </w:p>
        </w:tc>
      </w:tr>
      <w:tr w:rsidR="008740F3" w14:paraId="01B70C91" w14:textId="77777777">
        <w:tc>
          <w:tcPr>
            <w:tcW w:w="792" w:type="dxa"/>
            <w:shd w:val="clear" w:color="auto" w:fill="auto"/>
          </w:tcPr>
          <w:p w14:paraId="73EC4A58" w14:textId="77777777" w:rsidR="008740F3" w:rsidRDefault="00692BC4">
            <w:r>
              <w:t>❍</w:t>
            </w:r>
            <w:r>
              <w:rPr>
                <w:sz w:val="20"/>
                <w:vertAlign w:val="subscript"/>
              </w:rPr>
              <w:t xml:space="preserve">   5</w:t>
            </w:r>
          </w:p>
        </w:tc>
        <w:tc>
          <w:tcPr>
            <w:tcW w:w="9288" w:type="dxa"/>
            <w:shd w:val="clear" w:color="auto" w:fill="auto"/>
          </w:tcPr>
          <w:p w14:paraId="4AED03C9" w14:textId="77777777" w:rsidR="008740F3" w:rsidRDefault="00692BC4">
            <w:r>
              <w:t>5</w:t>
            </w:r>
          </w:p>
        </w:tc>
      </w:tr>
      <w:tr w:rsidR="008740F3" w14:paraId="345AB8FB" w14:textId="77777777">
        <w:tc>
          <w:tcPr>
            <w:tcW w:w="792" w:type="dxa"/>
            <w:shd w:val="clear" w:color="auto" w:fill="auto"/>
          </w:tcPr>
          <w:p w14:paraId="6669C248" w14:textId="77777777" w:rsidR="008740F3" w:rsidRDefault="00692BC4">
            <w:r>
              <w:t>❍</w:t>
            </w:r>
            <w:r>
              <w:rPr>
                <w:sz w:val="20"/>
                <w:vertAlign w:val="subscript"/>
              </w:rPr>
              <w:t xml:space="preserve">   6</w:t>
            </w:r>
          </w:p>
        </w:tc>
        <w:tc>
          <w:tcPr>
            <w:tcW w:w="9288" w:type="dxa"/>
            <w:shd w:val="clear" w:color="auto" w:fill="auto"/>
          </w:tcPr>
          <w:p w14:paraId="024F396D" w14:textId="77777777" w:rsidR="008740F3" w:rsidRDefault="00692BC4">
            <w:r>
              <w:t>6</w:t>
            </w:r>
          </w:p>
        </w:tc>
      </w:tr>
      <w:tr w:rsidR="008740F3" w14:paraId="7147F47A" w14:textId="77777777">
        <w:tc>
          <w:tcPr>
            <w:tcW w:w="792" w:type="dxa"/>
            <w:shd w:val="clear" w:color="auto" w:fill="auto"/>
          </w:tcPr>
          <w:p w14:paraId="17773960" w14:textId="77777777" w:rsidR="008740F3" w:rsidRDefault="00692BC4">
            <w:r>
              <w:t>❍</w:t>
            </w:r>
            <w:r>
              <w:rPr>
                <w:sz w:val="20"/>
                <w:vertAlign w:val="subscript"/>
              </w:rPr>
              <w:t xml:space="preserve">   7</w:t>
            </w:r>
          </w:p>
        </w:tc>
        <w:tc>
          <w:tcPr>
            <w:tcW w:w="9288" w:type="dxa"/>
            <w:shd w:val="clear" w:color="auto" w:fill="auto"/>
          </w:tcPr>
          <w:p w14:paraId="53E0C73B" w14:textId="77777777" w:rsidR="008740F3" w:rsidRDefault="00692BC4">
            <w:r>
              <w:t>7 – Very confident user</w:t>
            </w:r>
          </w:p>
        </w:tc>
      </w:tr>
      <w:tr w:rsidR="008740F3" w14:paraId="286303B3" w14:textId="77777777">
        <w:tc>
          <w:tcPr>
            <w:tcW w:w="792" w:type="dxa"/>
            <w:shd w:val="clear" w:color="auto" w:fill="auto"/>
          </w:tcPr>
          <w:p w14:paraId="707AE88C" w14:textId="77777777" w:rsidR="008740F3" w:rsidRDefault="00692BC4">
            <w:r>
              <w:t>❍</w:t>
            </w:r>
            <w:r>
              <w:rPr>
                <w:sz w:val="20"/>
                <w:vertAlign w:val="subscript"/>
              </w:rPr>
              <w:t xml:space="preserve">   8</w:t>
            </w:r>
          </w:p>
        </w:tc>
        <w:tc>
          <w:tcPr>
            <w:tcW w:w="9288" w:type="dxa"/>
            <w:shd w:val="clear" w:color="auto" w:fill="auto"/>
          </w:tcPr>
          <w:p w14:paraId="3638495B" w14:textId="77777777" w:rsidR="008740F3" w:rsidRDefault="00692BC4">
            <w:r>
              <w:t>Don't know</w:t>
            </w:r>
          </w:p>
        </w:tc>
      </w:tr>
      <w:tr w:rsidR="008740F3" w14:paraId="21517A09" w14:textId="77777777">
        <w:tc>
          <w:tcPr>
            <w:tcW w:w="792" w:type="dxa"/>
            <w:shd w:val="clear" w:color="auto" w:fill="auto"/>
          </w:tcPr>
          <w:p w14:paraId="7991A31F" w14:textId="77777777" w:rsidR="008740F3" w:rsidRDefault="00692BC4">
            <w:r>
              <w:t>❍</w:t>
            </w:r>
            <w:r>
              <w:rPr>
                <w:sz w:val="20"/>
                <w:vertAlign w:val="subscript"/>
              </w:rPr>
              <w:t xml:space="preserve">   9</w:t>
            </w:r>
          </w:p>
        </w:tc>
        <w:tc>
          <w:tcPr>
            <w:tcW w:w="9288" w:type="dxa"/>
            <w:shd w:val="clear" w:color="auto" w:fill="auto"/>
          </w:tcPr>
          <w:p w14:paraId="632BC5D5" w14:textId="77777777" w:rsidR="008740F3" w:rsidRDefault="00692BC4">
            <w:r>
              <w:t>Prefer not to answer</w:t>
            </w:r>
          </w:p>
        </w:tc>
      </w:tr>
    </w:tbl>
    <w:p w14:paraId="4DC37633" w14:textId="77777777" w:rsidR="008740F3" w:rsidRDefault="008740F3"/>
    <w:p w14:paraId="5E9A4E94" w14:textId="77777777" w:rsidR="008740F3" w:rsidRDefault="00692BC4">
      <w:pPr>
        <w:keepNext/>
        <w:spacing w:after="40"/>
      </w:pPr>
      <w:r>
        <w:rPr>
          <w:b/>
        </w:rPr>
        <w:t>Q84</w:t>
      </w:r>
      <w:r>
        <w:rPr>
          <w:i/>
          <w:sz w:val="20"/>
        </w:rPr>
        <w:tab/>
        <w:t>Show if Q80 Use AI for business (Q80_3 = 1)</w:t>
      </w:r>
    </w:p>
    <w:p w14:paraId="60C56B9D" w14:textId="77777777" w:rsidR="008740F3" w:rsidRDefault="00692BC4">
      <w:pPr>
        <w:keepNext/>
        <w:spacing w:after="0"/>
      </w:pPr>
      <w:r>
        <w:t>Have you experienced any impact from AI on your business?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3EA8BD8C" w14:textId="77777777">
        <w:tc>
          <w:tcPr>
            <w:tcW w:w="792" w:type="dxa"/>
            <w:shd w:val="clear" w:color="auto" w:fill="auto"/>
          </w:tcPr>
          <w:p w14:paraId="10BE5CCD" w14:textId="77777777" w:rsidR="008740F3" w:rsidRDefault="00692BC4">
            <w:r>
              <w:t>❍</w:t>
            </w:r>
            <w:r>
              <w:rPr>
                <w:sz w:val="20"/>
                <w:vertAlign w:val="subscript"/>
              </w:rPr>
              <w:t xml:space="preserve">   1</w:t>
            </w:r>
          </w:p>
        </w:tc>
        <w:tc>
          <w:tcPr>
            <w:tcW w:w="9288" w:type="dxa"/>
            <w:shd w:val="clear" w:color="auto" w:fill="auto"/>
          </w:tcPr>
          <w:p w14:paraId="71FAD420" w14:textId="77777777" w:rsidR="008740F3" w:rsidRDefault="00692BC4">
            <w:r>
              <w:t>Yes, I’ve experienced a positive impact from AI on my business</w:t>
            </w:r>
          </w:p>
        </w:tc>
      </w:tr>
      <w:tr w:rsidR="008740F3" w14:paraId="771CE327" w14:textId="77777777">
        <w:tc>
          <w:tcPr>
            <w:tcW w:w="792" w:type="dxa"/>
            <w:shd w:val="clear" w:color="auto" w:fill="auto"/>
          </w:tcPr>
          <w:p w14:paraId="6A7C6951" w14:textId="77777777" w:rsidR="008740F3" w:rsidRDefault="00692BC4">
            <w:r>
              <w:t>❍</w:t>
            </w:r>
            <w:r>
              <w:rPr>
                <w:sz w:val="20"/>
                <w:vertAlign w:val="subscript"/>
              </w:rPr>
              <w:t xml:space="preserve">   2</w:t>
            </w:r>
          </w:p>
        </w:tc>
        <w:tc>
          <w:tcPr>
            <w:tcW w:w="9288" w:type="dxa"/>
            <w:shd w:val="clear" w:color="auto" w:fill="auto"/>
          </w:tcPr>
          <w:p w14:paraId="41E130E0" w14:textId="77777777" w:rsidR="008740F3" w:rsidRDefault="00692BC4">
            <w:r>
              <w:t>Yes, I’ve experienced a negative impact from AI on my business</w:t>
            </w:r>
          </w:p>
        </w:tc>
      </w:tr>
      <w:tr w:rsidR="008740F3" w14:paraId="54EEB12B" w14:textId="77777777">
        <w:tc>
          <w:tcPr>
            <w:tcW w:w="792" w:type="dxa"/>
            <w:shd w:val="clear" w:color="auto" w:fill="auto"/>
          </w:tcPr>
          <w:p w14:paraId="2A4350F2" w14:textId="77777777" w:rsidR="008740F3" w:rsidRDefault="00692BC4">
            <w:r>
              <w:t>❍</w:t>
            </w:r>
            <w:r>
              <w:rPr>
                <w:sz w:val="20"/>
                <w:vertAlign w:val="subscript"/>
              </w:rPr>
              <w:t xml:space="preserve">   3</w:t>
            </w:r>
          </w:p>
        </w:tc>
        <w:tc>
          <w:tcPr>
            <w:tcW w:w="9288" w:type="dxa"/>
            <w:shd w:val="clear" w:color="auto" w:fill="auto"/>
          </w:tcPr>
          <w:p w14:paraId="73851E77" w14:textId="77777777" w:rsidR="008740F3" w:rsidRDefault="00692BC4">
            <w:r>
              <w:t>No, I haven’t experienced any impact from AI on my business</w:t>
            </w:r>
          </w:p>
        </w:tc>
      </w:tr>
      <w:tr w:rsidR="008740F3" w14:paraId="4A7884C5" w14:textId="77777777">
        <w:tc>
          <w:tcPr>
            <w:tcW w:w="792" w:type="dxa"/>
            <w:shd w:val="clear" w:color="auto" w:fill="auto"/>
          </w:tcPr>
          <w:p w14:paraId="640F94DD" w14:textId="77777777" w:rsidR="008740F3" w:rsidRDefault="00692BC4">
            <w:r>
              <w:t>❍</w:t>
            </w:r>
            <w:r>
              <w:rPr>
                <w:sz w:val="20"/>
                <w:vertAlign w:val="subscript"/>
              </w:rPr>
              <w:t xml:space="preserve">   4</w:t>
            </w:r>
          </w:p>
        </w:tc>
        <w:tc>
          <w:tcPr>
            <w:tcW w:w="9288" w:type="dxa"/>
            <w:shd w:val="clear" w:color="auto" w:fill="auto"/>
          </w:tcPr>
          <w:p w14:paraId="44CEBEBF" w14:textId="77777777" w:rsidR="008740F3" w:rsidRDefault="00692BC4">
            <w:r>
              <w:t>Don’t know</w:t>
            </w:r>
          </w:p>
        </w:tc>
      </w:tr>
      <w:tr w:rsidR="008740F3" w14:paraId="76CA36BC" w14:textId="77777777">
        <w:tc>
          <w:tcPr>
            <w:tcW w:w="792" w:type="dxa"/>
            <w:shd w:val="clear" w:color="auto" w:fill="auto"/>
          </w:tcPr>
          <w:p w14:paraId="0C8A5C2D" w14:textId="77777777" w:rsidR="008740F3" w:rsidRDefault="00692BC4">
            <w:r>
              <w:t>❍</w:t>
            </w:r>
            <w:r>
              <w:rPr>
                <w:sz w:val="20"/>
                <w:vertAlign w:val="subscript"/>
              </w:rPr>
              <w:t xml:space="preserve">   5</w:t>
            </w:r>
          </w:p>
        </w:tc>
        <w:tc>
          <w:tcPr>
            <w:tcW w:w="9288" w:type="dxa"/>
            <w:shd w:val="clear" w:color="auto" w:fill="auto"/>
          </w:tcPr>
          <w:p w14:paraId="32FEDF53" w14:textId="77777777" w:rsidR="008740F3" w:rsidRDefault="00692BC4">
            <w:r>
              <w:t>Prefer not to answer</w:t>
            </w:r>
          </w:p>
        </w:tc>
      </w:tr>
    </w:tbl>
    <w:p w14:paraId="46A2C45B" w14:textId="77777777" w:rsidR="008740F3" w:rsidRDefault="008740F3"/>
    <w:p w14:paraId="6D53ACD9" w14:textId="77777777" w:rsidR="008740F3" w:rsidRDefault="00692BC4">
      <w:pPr>
        <w:keepNext/>
        <w:spacing w:after="40"/>
      </w:pPr>
      <w:r>
        <w:rPr>
          <w:b/>
        </w:rPr>
        <w:t>Q85</w:t>
      </w:r>
      <w:r>
        <w:rPr>
          <w:i/>
          <w:sz w:val="20"/>
        </w:rPr>
        <w:tab/>
        <w:t>Show if Q84 positive experience with AI (Q84 = 1)</w:t>
      </w:r>
    </w:p>
    <w:p w14:paraId="2CE3E95E" w14:textId="6906E0F0" w:rsidR="008740F3" w:rsidRDefault="00692BC4">
      <w:pPr>
        <w:keepNext/>
        <w:spacing w:after="0"/>
      </w:pPr>
      <w:r>
        <w:t>What business activities have you used AI for?</w:t>
      </w:r>
      <w:r>
        <w:br/>
      </w:r>
      <w:r>
        <w:rPr>
          <w:i/>
          <w:color w:val="A8A8A8"/>
          <w:sz w:val="20"/>
        </w:rPr>
        <w:t>Select all that apply</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668184FC" w14:textId="77777777">
        <w:tc>
          <w:tcPr>
            <w:tcW w:w="792" w:type="dxa"/>
            <w:shd w:val="clear" w:color="auto" w:fill="auto"/>
          </w:tcPr>
          <w:p w14:paraId="3E7C7525" w14:textId="77777777" w:rsidR="008740F3" w:rsidRDefault="00692BC4">
            <w:r>
              <w:t>❑</w:t>
            </w:r>
            <w:r>
              <w:rPr>
                <w:sz w:val="20"/>
                <w:vertAlign w:val="subscript"/>
              </w:rPr>
              <w:t xml:space="preserve">   1</w:t>
            </w:r>
          </w:p>
        </w:tc>
        <w:tc>
          <w:tcPr>
            <w:tcW w:w="9288" w:type="dxa"/>
            <w:shd w:val="clear" w:color="auto" w:fill="auto"/>
          </w:tcPr>
          <w:p w14:paraId="47A6D68C" w14:textId="77777777" w:rsidR="008740F3" w:rsidRDefault="00692BC4">
            <w:r>
              <w:t>Getting business or market insights from data (summarizing my business performance, performing a market trend analysis, etc.) *</w:t>
            </w:r>
          </w:p>
        </w:tc>
      </w:tr>
      <w:tr w:rsidR="008740F3" w14:paraId="034C9BFE" w14:textId="77777777">
        <w:tc>
          <w:tcPr>
            <w:tcW w:w="792" w:type="dxa"/>
            <w:shd w:val="clear" w:color="auto" w:fill="auto"/>
          </w:tcPr>
          <w:p w14:paraId="11D7A65E" w14:textId="77777777" w:rsidR="008740F3" w:rsidRDefault="00692BC4">
            <w:r>
              <w:t>❑</w:t>
            </w:r>
            <w:r>
              <w:rPr>
                <w:sz w:val="20"/>
                <w:vertAlign w:val="subscript"/>
              </w:rPr>
              <w:t xml:space="preserve">   2</w:t>
            </w:r>
          </w:p>
        </w:tc>
        <w:tc>
          <w:tcPr>
            <w:tcW w:w="9288" w:type="dxa"/>
            <w:shd w:val="clear" w:color="auto" w:fill="auto"/>
          </w:tcPr>
          <w:p w14:paraId="1916306E" w14:textId="77777777" w:rsidR="008740F3" w:rsidRDefault="00692BC4">
            <w:r>
              <w:t>Generating recommendations or strategies for my marketing or operations *</w:t>
            </w:r>
          </w:p>
        </w:tc>
      </w:tr>
      <w:tr w:rsidR="008740F3" w14:paraId="54D58676" w14:textId="77777777">
        <w:tc>
          <w:tcPr>
            <w:tcW w:w="792" w:type="dxa"/>
            <w:shd w:val="clear" w:color="auto" w:fill="auto"/>
          </w:tcPr>
          <w:p w14:paraId="2D09234F" w14:textId="77777777" w:rsidR="008740F3" w:rsidRDefault="00692BC4">
            <w:r>
              <w:t>❑</w:t>
            </w:r>
            <w:r>
              <w:rPr>
                <w:sz w:val="20"/>
                <w:vertAlign w:val="subscript"/>
              </w:rPr>
              <w:t xml:space="preserve">   3</w:t>
            </w:r>
          </w:p>
        </w:tc>
        <w:tc>
          <w:tcPr>
            <w:tcW w:w="9288" w:type="dxa"/>
            <w:shd w:val="clear" w:color="auto" w:fill="auto"/>
          </w:tcPr>
          <w:p w14:paraId="529C64D8" w14:textId="77777777" w:rsidR="008740F3" w:rsidRDefault="00692BC4">
            <w:r>
              <w:t>Writing content for me *</w:t>
            </w:r>
          </w:p>
        </w:tc>
      </w:tr>
      <w:tr w:rsidR="008740F3" w14:paraId="2BD34154" w14:textId="77777777">
        <w:tc>
          <w:tcPr>
            <w:tcW w:w="792" w:type="dxa"/>
            <w:shd w:val="clear" w:color="auto" w:fill="auto"/>
          </w:tcPr>
          <w:p w14:paraId="1E944E76" w14:textId="77777777" w:rsidR="008740F3" w:rsidRDefault="00692BC4">
            <w:r>
              <w:t>❑</w:t>
            </w:r>
            <w:r>
              <w:rPr>
                <w:sz w:val="20"/>
                <w:vertAlign w:val="subscript"/>
              </w:rPr>
              <w:t xml:space="preserve">   4</w:t>
            </w:r>
          </w:p>
        </w:tc>
        <w:tc>
          <w:tcPr>
            <w:tcW w:w="9288" w:type="dxa"/>
            <w:shd w:val="clear" w:color="auto" w:fill="auto"/>
          </w:tcPr>
          <w:p w14:paraId="3A92C66E" w14:textId="77777777" w:rsidR="008740F3" w:rsidRDefault="00692BC4">
            <w:r>
              <w:t>Creating or editing multimedia content (videos, graphics, audio) *</w:t>
            </w:r>
          </w:p>
        </w:tc>
      </w:tr>
      <w:tr w:rsidR="008740F3" w14:paraId="4F665FEA" w14:textId="77777777">
        <w:tc>
          <w:tcPr>
            <w:tcW w:w="792" w:type="dxa"/>
            <w:shd w:val="clear" w:color="auto" w:fill="auto"/>
          </w:tcPr>
          <w:p w14:paraId="627E0569" w14:textId="77777777" w:rsidR="008740F3" w:rsidRDefault="00692BC4">
            <w:r>
              <w:t>❑</w:t>
            </w:r>
            <w:r>
              <w:rPr>
                <w:sz w:val="20"/>
                <w:vertAlign w:val="subscript"/>
              </w:rPr>
              <w:t xml:space="preserve">   5</w:t>
            </w:r>
          </w:p>
        </w:tc>
        <w:tc>
          <w:tcPr>
            <w:tcW w:w="9288" w:type="dxa"/>
            <w:shd w:val="clear" w:color="auto" w:fill="auto"/>
          </w:tcPr>
          <w:p w14:paraId="17A27B71" w14:textId="77777777" w:rsidR="008740F3" w:rsidRDefault="00692BC4">
            <w:r>
              <w:t>Summarizing information or text *</w:t>
            </w:r>
          </w:p>
        </w:tc>
      </w:tr>
      <w:tr w:rsidR="008740F3" w14:paraId="525F722B" w14:textId="77777777">
        <w:tc>
          <w:tcPr>
            <w:tcW w:w="792" w:type="dxa"/>
            <w:shd w:val="clear" w:color="auto" w:fill="auto"/>
          </w:tcPr>
          <w:p w14:paraId="257A60E3" w14:textId="77777777" w:rsidR="008740F3" w:rsidRDefault="00692BC4">
            <w:r>
              <w:t>❑</w:t>
            </w:r>
            <w:r>
              <w:rPr>
                <w:sz w:val="20"/>
                <w:vertAlign w:val="subscript"/>
              </w:rPr>
              <w:t xml:space="preserve">   6</w:t>
            </w:r>
          </w:p>
        </w:tc>
        <w:tc>
          <w:tcPr>
            <w:tcW w:w="9288" w:type="dxa"/>
            <w:shd w:val="clear" w:color="auto" w:fill="auto"/>
          </w:tcPr>
          <w:p w14:paraId="62E3A5E0" w14:textId="77777777" w:rsidR="008740F3" w:rsidRDefault="00692BC4">
            <w:r>
              <w:t>Writing computer code *</w:t>
            </w:r>
          </w:p>
        </w:tc>
      </w:tr>
      <w:tr w:rsidR="008740F3" w14:paraId="4DC1CC16" w14:textId="77777777">
        <w:tc>
          <w:tcPr>
            <w:tcW w:w="792" w:type="dxa"/>
            <w:shd w:val="clear" w:color="auto" w:fill="auto"/>
          </w:tcPr>
          <w:p w14:paraId="32ABB5C3" w14:textId="77777777" w:rsidR="008740F3" w:rsidRDefault="00692BC4">
            <w:r>
              <w:t>❑</w:t>
            </w:r>
            <w:r>
              <w:rPr>
                <w:sz w:val="20"/>
                <w:vertAlign w:val="subscript"/>
              </w:rPr>
              <w:t xml:space="preserve">   7</w:t>
            </w:r>
          </w:p>
        </w:tc>
        <w:tc>
          <w:tcPr>
            <w:tcW w:w="9288" w:type="dxa"/>
            <w:shd w:val="clear" w:color="auto" w:fill="auto"/>
          </w:tcPr>
          <w:p w14:paraId="0068C107" w14:textId="77777777" w:rsidR="008740F3" w:rsidRDefault="00692BC4">
            <w:r>
              <w:t>Helping me with my business operations (accounting, payroll, administration) *</w:t>
            </w:r>
          </w:p>
        </w:tc>
      </w:tr>
      <w:tr w:rsidR="008740F3" w14:paraId="4F8A8E0B" w14:textId="77777777">
        <w:tc>
          <w:tcPr>
            <w:tcW w:w="792" w:type="dxa"/>
            <w:shd w:val="clear" w:color="auto" w:fill="auto"/>
          </w:tcPr>
          <w:p w14:paraId="1EBF37B8" w14:textId="77777777" w:rsidR="008740F3" w:rsidRDefault="00692BC4">
            <w:r>
              <w:t>❑</w:t>
            </w:r>
            <w:r>
              <w:rPr>
                <w:sz w:val="20"/>
                <w:vertAlign w:val="subscript"/>
              </w:rPr>
              <w:t xml:space="preserve">   8</w:t>
            </w:r>
          </w:p>
        </w:tc>
        <w:tc>
          <w:tcPr>
            <w:tcW w:w="9288" w:type="dxa"/>
            <w:shd w:val="clear" w:color="auto" w:fill="auto"/>
          </w:tcPr>
          <w:p w14:paraId="28C959E6" w14:textId="77777777" w:rsidR="008740F3" w:rsidRDefault="00692BC4">
            <w:r>
              <w:t>Other (specify): __________________________________________________</w:t>
            </w:r>
          </w:p>
        </w:tc>
      </w:tr>
      <w:tr w:rsidR="008740F3" w14:paraId="673E91AC" w14:textId="77777777">
        <w:tc>
          <w:tcPr>
            <w:tcW w:w="792" w:type="dxa"/>
            <w:shd w:val="clear" w:color="auto" w:fill="auto"/>
          </w:tcPr>
          <w:p w14:paraId="11780C66" w14:textId="77777777" w:rsidR="008740F3" w:rsidRDefault="00692BC4">
            <w:r>
              <w:t>❑</w:t>
            </w:r>
            <w:r>
              <w:rPr>
                <w:sz w:val="20"/>
                <w:vertAlign w:val="subscript"/>
              </w:rPr>
              <w:t xml:space="preserve">   9</w:t>
            </w:r>
          </w:p>
        </w:tc>
        <w:tc>
          <w:tcPr>
            <w:tcW w:w="9288" w:type="dxa"/>
            <w:shd w:val="clear" w:color="auto" w:fill="auto"/>
          </w:tcPr>
          <w:p w14:paraId="458054B6" w14:textId="77777777" w:rsidR="008740F3" w:rsidRDefault="00692BC4">
            <w:r>
              <w:t>Don't know</w:t>
            </w:r>
            <w:r>
              <w:rPr>
                <w:i/>
                <w:color w:val="A8A8A8"/>
                <w:sz w:val="20"/>
              </w:rPr>
              <w:tab/>
              <w:t>(Exclusive)</w:t>
            </w:r>
          </w:p>
        </w:tc>
      </w:tr>
      <w:tr w:rsidR="008740F3" w14:paraId="44B065E9" w14:textId="77777777">
        <w:tc>
          <w:tcPr>
            <w:tcW w:w="792" w:type="dxa"/>
            <w:shd w:val="clear" w:color="auto" w:fill="auto"/>
          </w:tcPr>
          <w:p w14:paraId="66675F3B" w14:textId="77777777" w:rsidR="008740F3" w:rsidRDefault="00692BC4">
            <w:r>
              <w:t>❑</w:t>
            </w:r>
            <w:r>
              <w:rPr>
                <w:sz w:val="20"/>
                <w:vertAlign w:val="subscript"/>
              </w:rPr>
              <w:t xml:space="preserve">   10</w:t>
            </w:r>
          </w:p>
        </w:tc>
        <w:tc>
          <w:tcPr>
            <w:tcW w:w="9288" w:type="dxa"/>
            <w:shd w:val="clear" w:color="auto" w:fill="auto"/>
          </w:tcPr>
          <w:p w14:paraId="26BD3BEB" w14:textId="77777777" w:rsidR="008740F3" w:rsidRDefault="00692BC4">
            <w:r>
              <w:t>Prefer not to answer</w:t>
            </w:r>
            <w:r>
              <w:rPr>
                <w:i/>
                <w:color w:val="A8A8A8"/>
                <w:sz w:val="20"/>
              </w:rPr>
              <w:tab/>
              <w:t>(Exclusive)</w:t>
            </w:r>
          </w:p>
        </w:tc>
      </w:tr>
    </w:tbl>
    <w:p w14:paraId="3E4276AF" w14:textId="77777777" w:rsidR="008740F3" w:rsidRDefault="00692BC4">
      <w:pPr>
        <w:spacing w:after="0"/>
      </w:pPr>
      <w:r>
        <w:rPr>
          <w:i/>
          <w:color w:val="A8A8A8"/>
          <w:sz w:val="20"/>
        </w:rPr>
        <w:lastRenderedPageBreak/>
        <w:t>Levels marked with * are randomized</w:t>
      </w:r>
    </w:p>
    <w:p w14:paraId="16CFE5A7" w14:textId="77777777" w:rsidR="008740F3" w:rsidRDefault="008740F3"/>
    <w:p w14:paraId="40A9F57C" w14:textId="77777777" w:rsidR="008740F3" w:rsidRDefault="00692BC4">
      <w:pPr>
        <w:keepNext/>
        <w:spacing w:after="40"/>
      </w:pPr>
      <w:r>
        <w:rPr>
          <w:b/>
        </w:rPr>
        <w:t>Q91</w:t>
      </w:r>
    </w:p>
    <w:p w14:paraId="533B6A44" w14:textId="77777777" w:rsidR="008740F3" w:rsidRDefault="00692BC4">
      <w:pPr>
        <w:keepNext/>
        <w:spacing w:after="0"/>
      </w:pPr>
      <w:r>
        <w:t>Do you personally know other small business owners that are using AI?</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4A7D43D3" w14:textId="77777777">
        <w:tc>
          <w:tcPr>
            <w:tcW w:w="792" w:type="dxa"/>
            <w:shd w:val="clear" w:color="auto" w:fill="auto"/>
          </w:tcPr>
          <w:p w14:paraId="296892D6" w14:textId="77777777" w:rsidR="008740F3" w:rsidRDefault="00692BC4">
            <w:r>
              <w:t>❍</w:t>
            </w:r>
            <w:r>
              <w:rPr>
                <w:sz w:val="20"/>
                <w:vertAlign w:val="subscript"/>
              </w:rPr>
              <w:t xml:space="preserve">   1</w:t>
            </w:r>
          </w:p>
        </w:tc>
        <w:tc>
          <w:tcPr>
            <w:tcW w:w="9288" w:type="dxa"/>
            <w:shd w:val="clear" w:color="auto" w:fill="auto"/>
          </w:tcPr>
          <w:p w14:paraId="2BD5F74E" w14:textId="77777777" w:rsidR="008740F3" w:rsidRDefault="00692BC4">
            <w:r>
              <w:t>Yes, a few</w:t>
            </w:r>
          </w:p>
        </w:tc>
      </w:tr>
      <w:tr w:rsidR="008740F3" w14:paraId="0D6419D5" w14:textId="77777777">
        <w:tc>
          <w:tcPr>
            <w:tcW w:w="792" w:type="dxa"/>
            <w:shd w:val="clear" w:color="auto" w:fill="auto"/>
          </w:tcPr>
          <w:p w14:paraId="429FE359" w14:textId="77777777" w:rsidR="008740F3" w:rsidRDefault="00692BC4">
            <w:r>
              <w:t>❍</w:t>
            </w:r>
            <w:r>
              <w:rPr>
                <w:sz w:val="20"/>
                <w:vertAlign w:val="subscript"/>
              </w:rPr>
              <w:t xml:space="preserve">   2</w:t>
            </w:r>
          </w:p>
        </w:tc>
        <w:tc>
          <w:tcPr>
            <w:tcW w:w="9288" w:type="dxa"/>
            <w:shd w:val="clear" w:color="auto" w:fill="auto"/>
          </w:tcPr>
          <w:p w14:paraId="0AE1A42D" w14:textId="77777777" w:rsidR="008740F3" w:rsidRDefault="00692BC4">
            <w:r>
              <w:t>Yes, many</w:t>
            </w:r>
          </w:p>
        </w:tc>
      </w:tr>
      <w:tr w:rsidR="008740F3" w14:paraId="5F2ED6DC" w14:textId="77777777">
        <w:tc>
          <w:tcPr>
            <w:tcW w:w="792" w:type="dxa"/>
            <w:shd w:val="clear" w:color="auto" w:fill="auto"/>
          </w:tcPr>
          <w:p w14:paraId="543FBECB" w14:textId="77777777" w:rsidR="008740F3" w:rsidRDefault="00692BC4">
            <w:r>
              <w:t>❍</w:t>
            </w:r>
            <w:r>
              <w:rPr>
                <w:sz w:val="20"/>
                <w:vertAlign w:val="subscript"/>
              </w:rPr>
              <w:t xml:space="preserve">   3</w:t>
            </w:r>
          </w:p>
        </w:tc>
        <w:tc>
          <w:tcPr>
            <w:tcW w:w="9288" w:type="dxa"/>
            <w:shd w:val="clear" w:color="auto" w:fill="auto"/>
          </w:tcPr>
          <w:p w14:paraId="2C87575A" w14:textId="77777777" w:rsidR="008740F3" w:rsidRDefault="00692BC4">
            <w:r>
              <w:t>No</w:t>
            </w:r>
          </w:p>
        </w:tc>
      </w:tr>
      <w:tr w:rsidR="008740F3" w14:paraId="48967317" w14:textId="77777777">
        <w:tc>
          <w:tcPr>
            <w:tcW w:w="792" w:type="dxa"/>
            <w:shd w:val="clear" w:color="auto" w:fill="auto"/>
          </w:tcPr>
          <w:p w14:paraId="22F5947C" w14:textId="77777777" w:rsidR="008740F3" w:rsidRDefault="00692BC4">
            <w:r>
              <w:t>❍</w:t>
            </w:r>
            <w:r>
              <w:rPr>
                <w:sz w:val="20"/>
                <w:vertAlign w:val="subscript"/>
              </w:rPr>
              <w:t xml:space="preserve">   4</w:t>
            </w:r>
          </w:p>
        </w:tc>
        <w:tc>
          <w:tcPr>
            <w:tcW w:w="9288" w:type="dxa"/>
            <w:shd w:val="clear" w:color="auto" w:fill="auto"/>
          </w:tcPr>
          <w:p w14:paraId="424E155D" w14:textId="77777777" w:rsidR="008740F3" w:rsidRDefault="00692BC4">
            <w:r>
              <w:t>Don't know</w:t>
            </w:r>
          </w:p>
        </w:tc>
      </w:tr>
      <w:tr w:rsidR="008740F3" w14:paraId="1AF9B7A4" w14:textId="77777777">
        <w:tc>
          <w:tcPr>
            <w:tcW w:w="792" w:type="dxa"/>
            <w:shd w:val="clear" w:color="auto" w:fill="auto"/>
          </w:tcPr>
          <w:p w14:paraId="4ECA1F2F" w14:textId="77777777" w:rsidR="008740F3" w:rsidRDefault="00692BC4">
            <w:r>
              <w:t>❍</w:t>
            </w:r>
            <w:r>
              <w:rPr>
                <w:sz w:val="20"/>
                <w:vertAlign w:val="subscript"/>
              </w:rPr>
              <w:t xml:space="preserve">   5</w:t>
            </w:r>
          </w:p>
        </w:tc>
        <w:tc>
          <w:tcPr>
            <w:tcW w:w="9288" w:type="dxa"/>
            <w:shd w:val="clear" w:color="auto" w:fill="auto"/>
          </w:tcPr>
          <w:p w14:paraId="3B1B2225" w14:textId="77777777" w:rsidR="008740F3" w:rsidRDefault="00692BC4">
            <w:r>
              <w:t>Prefer not to answer</w:t>
            </w:r>
          </w:p>
        </w:tc>
      </w:tr>
    </w:tbl>
    <w:p w14:paraId="7906CC04" w14:textId="77777777" w:rsidR="008740F3" w:rsidRDefault="008740F3"/>
    <w:p w14:paraId="14CDB38F" w14:textId="77777777" w:rsidR="008740F3" w:rsidRDefault="00692BC4">
      <w:pPr>
        <w:keepNext/>
        <w:spacing w:after="40"/>
      </w:pPr>
      <w:r>
        <w:rPr>
          <w:b/>
        </w:rPr>
        <w:t>Q93</w:t>
      </w:r>
    </w:p>
    <w:p w14:paraId="326E4366" w14:textId="2125B587" w:rsidR="008740F3" w:rsidRDefault="00692BC4">
      <w:pPr>
        <w:keepNext/>
        <w:spacing w:after="0"/>
      </w:pPr>
      <w:r>
        <w:t xml:space="preserve">Do you agree or disagree with the following statement? </w:t>
      </w:r>
      <w:r>
        <w:br/>
      </w:r>
      <w:r>
        <w:br/>
      </w:r>
      <w:r w:rsidRPr="73C55F8C">
        <w:rPr>
          <w:b/>
          <w:bCs/>
        </w:rPr>
        <w:t xml:space="preserve">“AI will help my small business compete with larger businesses over the next 12 months”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7310F6B9" w14:textId="77777777">
        <w:tc>
          <w:tcPr>
            <w:tcW w:w="792" w:type="dxa"/>
            <w:shd w:val="clear" w:color="auto" w:fill="auto"/>
          </w:tcPr>
          <w:p w14:paraId="4B1C80B6" w14:textId="77777777" w:rsidR="008740F3" w:rsidRDefault="00692BC4">
            <w:r>
              <w:t>❍</w:t>
            </w:r>
            <w:r>
              <w:rPr>
                <w:sz w:val="20"/>
                <w:vertAlign w:val="subscript"/>
              </w:rPr>
              <w:t xml:space="preserve">   1</w:t>
            </w:r>
          </w:p>
        </w:tc>
        <w:tc>
          <w:tcPr>
            <w:tcW w:w="9288" w:type="dxa"/>
            <w:shd w:val="clear" w:color="auto" w:fill="auto"/>
          </w:tcPr>
          <w:p w14:paraId="1F82AC19" w14:textId="77777777" w:rsidR="008740F3" w:rsidRDefault="00692BC4">
            <w:r>
              <w:t>Completely Agree</w:t>
            </w:r>
          </w:p>
        </w:tc>
      </w:tr>
      <w:tr w:rsidR="008740F3" w14:paraId="0B3FA272" w14:textId="77777777">
        <w:tc>
          <w:tcPr>
            <w:tcW w:w="792" w:type="dxa"/>
            <w:shd w:val="clear" w:color="auto" w:fill="auto"/>
          </w:tcPr>
          <w:p w14:paraId="6CD60786" w14:textId="77777777" w:rsidR="008740F3" w:rsidRDefault="00692BC4">
            <w:r>
              <w:t>❍</w:t>
            </w:r>
            <w:r>
              <w:rPr>
                <w:sz w:val="20"/>
                <w:vertAlign w:val="subscript"/>
              </w:rPr>
              <w:t xml:space="preserve">   2</w:t>
            </w:r>
          </w:p>
        </w:tc>
        <w:tc>
          <w:tcPr>
            <w:tcW w:w="9288" w:type="dxa"/>
            <w:shd w:val="clear" w:color="auto" w:fill="auto"/>
          </w:tcPr>
          <w:p w14:paraId="69EB844E" w14:textId="77777777" w:rsidR="008740F3" w:rsidRDefault="00692BC4">
            <w:r>
              <w:t>Somewhat Agree</w:t>
            </w:r>
          </w:p>
        </w:tc>
      </w:tr>
      <w:tr w:rsidR="008740F3" w14:paraId="005C7C9F" w14:textId="77777777">
        <w:tc>
          <w:tcPr>
            <w:tcW w:w="792" w:type="dxa"/>
            <w:shd w:val="clear" w:color="auto" w:fill="auto"/>
          </w:tcPr>
          <w:p w14:paraId="2347976E" w14:textId="77777777" w:rsidR="008740F3" w:rsidRDefault="00692BC4">
            <w:r>
              <w:t>❍</w:t>
            </w:r>
            <w:r>
              <w:rPr>
                <w:sz w:val="20"/>
                <w:vertAlign w:val="subscript"/>
              </w:rPr>
              <w:t xml:space="preserve">   3</w:t>
            </w:r>
          </w:p>
        </w:tc>
        <w:tc>
          <w:tcPr>
            <w:tcW w:w="9288" w:type="dxa"/>
            <w:shd w:val="clear" w:color="auto" w:fill="auto"/>
          </w:tcPr>
          <w:p w14:paraId="0C890A4A" w14:textId="77777777" w:rsidR="008740F3" w:rsidRDefault="00692BC4">
            <w:r>
              <w:t>Neutral</w:t>
            </w:r>
          </w:p>
        </w:tc>
      </w:tr>
      <w:tr w:rsidR="008740F3" w14:paraId="782743C8" w14:textId="77777777">
        <w:tc>
          <w:tcPr>
            <w:tcW w:w="792" w:type="dxa"/>
            <w:shd w:val="clear" w:color="auto" w:fill="auto"/>
          </w:tcPr>
          <w:p w14:paraId="77259B07" w14:textId="77777777" w:rsidR="008740F3" w:rsidRDefault="00692BC4">
            <w:r>
              <w:t>❍</w:t>
            </w:r>
            <w:r>
              <w:rPr>
                <w:sz w:val="20"/>
                <w:vertAlign w:val="subscript"/>
              </w:rPr>
              <w:t xml:space="preserve">   4</w:t>
            </w:r>
          </w:p>
        </w:tc>
        <w:tc>
          <w:tcPr>
            <w:tcW w:w="9288" w:type="dxa"/>
            <w:shd w:val="clear" w:color="auto" w:fill="auto"/>
          </w:tcPr>
          <w:p w14:paraId="78B94F61" w14:textId="77777777" w:rsidR="008740F3" w:rsidRDefault="00692BC4">
            <w:r>
              <w:t>Somewhat Disagree</w:t>
            </w:r>
          </w:p>
        </w:tc>
      </w:tr>
      <w:tr w:rsidR="008740F3" w14:paraId="24CCAF71" w14:textId="77777777">
        <w:tc>
          <w:tcPr>
            <w:tcW w:w="792" w:type="dxa"/>
            <w:shd w:val="clear" w:color="auto" w:fill="auto"/>
          </w:tcPr>
          <w:p w14:paraId="15604020" w14:textId="77777777" w:rsidR="008740F3" w:rsidRDefault="00692BC4">
            <w:r>
              <w:t>❍</w:t>
            </w:r>
            <w:r>
              <w:rPr>
                <w:sz w:val="20"/>
                <w:vertAlign w:val="subscript"/>
              </w:rPr>
              <w:t xml:space="preserve">   5</w:t>
            </w:r>
          </w:p>
        </w:tc>
        <w:tc>
          <w:tcPr>
            <w:tcW w:w="9288" w:type="dxa"/>
            <w:shd w:val="clear" w:color="auto" w:fill="auto"/>
          </w:tcPr>
          <w:p w14:paraId="2888D7D4" w14:textId="77777777" w:rsidR="008740F3" w:rsidRDefault="00692BC4">
            <w:r>
              <w:t>Completely Disagree</w:t>
            </w:r>
          </w:p>
        </w:tc>
      </w:tr>
      <w:tr w:rsidR="008740F3" w14:paraId="287168B2" w14:textId="77777777">
        <w:tc>
          <w:tcPr>
            <w:tcW w:w="792" w:type="dxa"/>
            <w:shd w:val="clear" w:color="auto" w:fill="auto"/>
          </w:tcPr>
          <w:p w14:paraId="5B734A35" w14:textId="77777777" w:rsidR="008740F3" w:rsidRDefault="00692BC4">
            <w:r>
              <w:t>❍</w:t>
            </w:r>
            <w:r>
              <w:rPr>
                <w:sz w:val="20"/>
                <w:vertAlign w:val="subscript"/>
              </w:rPr>
              <w:t xml:space="preserve">   6</w:t>
            </w:r>
          </w:p>
        </w:tc>
        <w:tc>
          <w:tcPr>
            <w:tcW w:w="9288" w:type="dxa"/>
            <w:shd w:val="clear" w:color="auto" w:fill="auto"/>
          </w:tcPr>
          <w:p w14:paraId="70F2AA05" w14:textId="77777777" w:rsidR="008740F3" w:rsidRDefault="00692BC4">
            <w:r>
              <w:t>Don't know</w:t>
            </w:r>
          </w:p>
        </w:tc>
      </w:tr>
      <w:tr w:rsidR="008740F3" w14:paraId="479C330E" w14:textId="77777777">
        <w:tc>
          <w:tcPr>
            <w:tcW w:w="792" w:type="dxa"/>
            <w:shd w:val="clear" w:color="auto" w:fill="auto"/>
          </w:tcPr>
          <w:p w14:paraId="21CA3747" w14:textId="77777777" w:rsidR="008740F3" w:rsidRDefault="00692BC4">
            <w:r>
              <w:t>❍</w:t>
            </w:r>
            <w:r>
              <w:rPr>
                <w:sz w:val="20"/>
                <w:vertAlign w:val="subscript"/>
              </w:rPr>
              <w:t xml:space="preserve">   7</w:t>
            </w:r>
          </w:p>
        </w:tc>
        <w:tc>
          <w:tcPr>
            <w:tcW w:w="9288" w:type="dxa"/>
            <w:shd w:val="clear" w:color="auto" w:fill="auto"/>
          </w:tcPr>
          <w:p w14:paraId="65B764A0" w14:textId="77777777" w:rsidR="008740F3" w:rsidRDefault="00692BC4">
            <w:r>
              <w:t>Prefer not to answer</w:t>
            </w:r>
          </w:p>
        </w:tc>
      </w:tr>
    </w:tbl>
    <w:p w14:paraId="4E5F6D43" w14:textId="77777777" w:rsidR="008740F3" w:rsidRDefault="008740F3"/>
    <w:p w14:paraId="3DEF80A0" w14:textId="77777777" w:rsidR="008740F3" w:rsidRDefault="00692BC4">
      <w:pPr>
        <w:keepNext/>
        <w:spacing w:after="40"/>
      </w:pPr>
      <w:r>
        <w:rPr>
          <w:b/>
        </w:rPr>
        <w:t>Q89</w:t>
      </w:r>
      <w:r>
        <w:rPr>
          <w:i/>
          <w:sz w:val="20"/>
        </w:rPr>
        <w:tab/>
        <w:t>Show if Q80 Didn't use AI (Q80_4 = 1)</w:t>
      </w:r>
    </w:p>
    <w:p w14:paraId="6241D2F6" w14:textId="47F03526" w:rsidR="008740F3" w:rsidRDefault="00692BC4">
      <w:pPr>
        <w:keepNext/>
        <w:spacing w:after="0"/>
      </w:pPr>
      <w:r>
        <w:t>What is the primary reason why you haven’t tried using AI?</w:t>
      </w:r>
      <w:r>
        <w:br/>
      </w:r>
      <w:r>
        <w:rPr>
          <w:i/>
          <w:color w:val="A8A8A8"/>
          <w:sz w:val="20"/>
        </w:rPr>
        <w:t>Select one</w:t>
      </w:r>
      <w:r>
        <w:rPr>
          <w:i/>
          <w:color w:val="A8A8A8"/>
          <w:sz w:val="2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59A4A649" w14:textId="77777777">
        <w:tc>
          <w:tcPr>
            <w:tcW w:w="792" w:type="dxa"/>
            <w:shd w:val="clear" w:color="auto" w:fill="auto"/>
          </w:tcPr>
          <w:p w14:paraId="124706D4" w14:textId="77777777" w:rsidR="008740F3" w:rsidRDefault="00692BC4">
            <w:r>
              <w:t>❍</w:t>
            </w:r>
            <w:r>
              <w:rPr>
                <w:sz w:val="20"/>
                <w:vertAlign w:val="subscript"/>
              </w:rPr>
              <w:t xml:space="preserve">   1</w:t>
            </w:r>
          </w:p>
        </w:tc>
        <w:tc>
          <w:tcPr>
            <w:tcW w:w="9288" w:type="dxa"/>
            <w:shd w:val="clear" w:color="auto" w:fill="auto"/>
          </w:tcPr>
          <w:p w14:paraId="49DDB63A" w14:textId="77777777" w:rsidR="008740F3" w:rsidRDefault="00692BC4">
            <w:r>
              <w:t>I’m not familiar with AI *</w:t>
            </w:r>
          </w:p>
        </w:tc>
      </w:tr>
      <w:tr w:rsidR="008740F3" w14:paraId="6AF6990D" w14:textId="77777777">
        <w:tc>
          <w:tcPr>
            <w:tcW w:w="792" w:type="dxa"/>
            <w:shd w:val="clear" w:color="auto" w:fill="auto"/>
          </w:tcPr>
          <w:p w14:paraId="1C8C28D8" w14:textId="77777777" w:rsidR="008740F3" w:rsidRDefault="00692BC4">
            <w:r>
              <w:t>❍</w:t>
            </w:r>
            <w:r>
              <w:rPr>
                <w:sz w:val="20"/>
                <w:vertAlign w:val="subscript"/>
              </w:rPr>
              <w:t xml:space="preserve">   2</w:t>
            </w:r>
          </w:p>
        </w:tc>
        <w:tc>
          <w:tcPr>
            <w:tcW w:w="9288" w:type="dxa"/>
            <w:shd w:val="clear" w:color="auto" w:fill="auto"/>
          </w:tcPr>
          <w:p w14:paraId="4807B6A4" w14:textId="77777777" w:rsidR="008740F3" w:rsidRDefault="00692BC4">
            <w:r>
              <w:t>My business has no need for it *</w:t>
            </w:r>
          </w:p>
        </w:tc>
      </w:tr>
      <w:tr w:rsidR="008740F3" w14:paraId="4F5B9198" w14:textId="77777777">
        <w:tc>
          <w:tcPr>
            <w:tcW w:w="792" w:type="dxa"/>
            <w:shd w:val="clear" w:color="auto" w:fill="auto"/>
          </w:tcPr>
          <w:p w14:paraId="115A8202" w14:textId="77777777" w:rsidR="008740F3" w:rsidRDefault="00692BC4">
            <w:r>
              <w:t>❍</w:t>
            </w:r>
            <w:r>
              <w:rPr>
                <w:sz w:val="20"/>
                <w:vertAlign w:val="subscript"/>
              </w:rPr>
              <w:t xml:space="preserve">   3</w:t>
            </w:r>
          </w:p>
        </w:tc>
        <w:tc>
          <w:tcPr>
            <w:tcW w:w="9288" w:type="dxa"/>
            <w:shd w:val="clear" w:color="auto" w:fill="auto"/>
          </w:tcPr>
          <w:p w14:paraId="583A4AFC" w14:textId="77777777" w:rsidR="008740F3" w:rsidRDefault="00692BC4">
            <w:r>
              <w:t xml:space="preserve">It would take too long to learn for it to be </w:t>
            </w:r>
            <w:proofErr w:type="gramStart"/>
            <w:r>
              <w:t>useful  *</w:t>
            </w:r>
            <w:proofErr w:type="gramEnd"/>
          </w:p>
        </w:tc>
      </w:tr>
      <w:tr w:rsidR="008740F3" w14:paraId="228531CF" w14:textId="77777777">
        <w:tc>
          <w:tcPr>
            <w:tcW w:w="792" w:type="dxa"/>
            <w:shd w:val="clear" w:color="auto" w:fill="auto"/>
          </w:tcPr>
          <w:p w14:paraId="06ED4B37" w14:textId="77777777" w:rsidR="008740F3" w:rsidRDefault="00692BC4">
            <w:r>
              <w:t>❍</w:t>
            </w:r>
            <w:r>
              <w:rPr>
                <w:sz w:val="20"/>
                <w:vertAlign w:val="subscript"/>
              </w:rPr>
              <w:t xml:space="preserve">   4</w:t>
            </w:r>
          </w:p>
        </w:tc>
        <w:tc>
          <w:tcPr>
            <w:tcW w:w="9288" w:type="dxa"/>
            <w:shd w:val="clear" w:color="auto" w:fill="auto"/>
          </w:tcPr>
          <w:p w14:paraId="586B2C09" w14:textId="77777777" w:rsidR="008740F3" w:rsidRDefault="00692BC4">
            <w:r>
              <w:t xml:space="preserve">Only </w:t>
            </w:r>
            <w:proofErr w:type="gramStart"/>
            <w:r>
              <w:t>larger  businesses</w:t>
            </w:r>
            <w:proofErr w:type="gramEnd"/>
            <w:r>
              <w:t xml:space="preserve">  have enough time and resources for it to be useful *</w:t>
            </w:r>
          </w:p>
        </w:tc>
      </w:tr>
      <w:tr w:rsidR="008740F3" w14:paraId="2A644E86" w14:textId="77777777">
        <w:tc>
          <w:tcPr>
            <w:tcW w:w="792" w:type="dxa"/>
            <w:shd w:val="clear" w:color="auto" w:fill="auto"/>
          </w:tcPr>
          <w:p w14:paraId="6AD49230" w14:textId="77777777" w:rsidR="008740F3" w:rsidRDefault="00692BC4">
            <w:r>
              <w:t>❍</w:t>
            </w:r>
            <w:r>
              <w:rPr>
                <w:sz w:val="20"/>
                <w:vertAlign w:val="subscript"/>
              </w:rPr>
              <w:t xml:space="preserve">   5</w:t>
            </w:r>
          </w:p>
        </w:tc>
        <w:tc>
          <w:tcPr>
            <w:tcW w:w="9288" w:type="dxa"/>
            <w:shd w:val="clear" w:color="auto" w:fill="auto"/>
          </w:tcPr>
          <w:p w14:paraId="77F919EB" w14:textId="77777777" w:rsidR="008740F3" w:rsidRDefault="00692BC4">
            <w:r>
              <w:t>I don’t have the time *</w:t>
            </w:r>
          </w:p>
        </w:tc>
      </w:tr>
      <w:tr w:rsidR="008740F3" w14:paraId="4B2521A2" w14:textId="77777777">
        <w:tc>
          <w:tcPr>
            <w:tcW w:w="792" w:type="dxa"/>
            <w:shd w:val="clear" w:color="auto" w:fill="auto"/>
          </w:tcPr>
          <w:p w14:paraId="652531C9" w14:textId="77777777" w:rsidR="008740F3" w:rsidRDefault="00692BC4">
            <w:r>
              <w:t>❍</w:t>
            </w:r>
            <w:r>
              <w:rPr>
                <w:sz w:val="20"/>
                <w:vertAlign w:val="subscript"/>
              </w:rPr>
              <w:t xml:space="preserve">   6</w:t>
            </w:r>
          </w:p>
        </w:tc>
        <w:tc>
          <w:tcPr>
            <w:tcW w:w="9288" w:type="dxa"/>
            <w:shd w:val="clear" w:color="auto" w:fill="auto"/>
          </w:tcPr>
          <w:p w14:paraId="5EF3D451" w14:textId="77777777" w:rsidR="008740F3" w:rsidRDefault="00692BC4">
            <w:r>
              <w:t>It costs too much money *</w:t>
            </w:r>
          </w:p>
        </w:tc>
      </w:tr>
      <w:tr w:rsidR="008740F3" w14:paraId="02B6B987" w14:textId="77777777">
        <w:tc>
          <w:tcPr>
            <w:tcW w:w="792" w:type="dxa"/>
            <w:shd w:val="clear" w:color="auto" w:fill="auto"/>
          </w:tcPr>
          <w:p w14:paraId="6A882781" w14:textId="77777777" w:rsidR="008740F3" w:rsidRDefault="00692BC4">
            <w:r>
              <w:t>❍</w:t>
            </w:r>
            <w:r>
              <w:rPr>
                <w:sz w:val="20"/>
                <w:vertAlign w:val="subscript"/>
              </w:rPr>
              <w:t xml:space="preserve">   7</w:t>
            </w:r>
          </w:p>
        </w:tc>
        <w:tc>
          <w:tcPr>
            <w:tcW w:w="9288" w:type="dxa"/>
            <w:shd w:val="clear" w:color="auto" w:fill="auto"/>
          </w:tcPr>
          <w:p w14:paraId="04607009" w14:textId="77777777" w:rsidR="008740F3" w:rsidRDefault="00692BC4">
            <w:r>
              <w:t>I am uncomfortable/uneasy when it comes to using AI *</w:t>
            </w:r>
          </w:p>
        </w:tc>
      </w:tr>
      <w:tr w:rsidR="008740F3" w14:paraId="1ECFC19E" w14:textId="77777777">
        <w:tc>
          <w:tcPr>
            <w:tcW w:w="792" w:type="dxa"/>
            <w:shd w:val="clear" w:color="auto" w:fill="auto"/>
          </w:tcPr>
          <w:p w14:paraId="36F8229F" w14:textId="77777777" w:rsidR="008740F3" w:rsidRDefault="00692BC4">
            <w:r>
              <w:t>❍</w:t>
            </w:r>
            <w:r>
              <w:rPr>
                <w:sz w:val="20"/>
                <w:vertAlign w:val="subscript"/>
              </w:rPr>
              <w:t xml:space="preserve">   8</w:t>
            </w:r>
          </w:p>
        </w:tc>
        <w:tc>
          <w:tcPr>
            <w:tcW w:w="9288" w:type="dxa"/>
            <w:shd w:val="clear" w:color="auto" w:fill="auto"/>
          </w:tcPr>
          <w:p w14:paraId="6854F88A" w14:textId="77777777" w:rsidR="008740F3" w:rsidRDefault="00692BC4">
            <w:r>
              <w:t>Other (specify): __________________________________________________</w:t>
            </w:r>
          </w:p>
        </w:tc>
      </w:tr>
      <w:tr w:rsidR="008740F3" w14:paraId="74498E81" w14:textId="77777777">
        <w:tc>
          <w:tcPr>
            <w:tcW w:w="792" w:type="dxa"/>
            <w:shd w:val="clear" w:color="auto" w:fill="auto"/>
          </w:tcPr>
          <w:p w14:paraId="23438B10" w14:textId="77777777" w:rsidR="008740F3" w:rsidRDefault="00692BC4">
            <w:r>
              <w:t>❍</w:t>
            </w:r>
            <w:r>
              <w:rPr>
                <w:sz w:val="20"/>
                <w:vertAlign w:val="subscript"/>
              </w:rPr>
              <w:t xml:space="preserve">   9</w:t>
            </w:r>
          </w:p>
        </w:tc>
        <w:tc>
          <w:tcPr>
            <w:tcW w:w="9288" w:type="dxa"/>
            <w:shd w:val="clear" w:color="auto" w:fill="auto"/>
          </w:tcPr>
          <w:p w14:paraId="713AB548" w14:textId="77777777" w:rsidR="008740F3" w:rsidRDefault="00692BC4">
            <w:r>
              <w:t>Don’t know</w:t>
            </w:r>
          </w:p>
        </w:tc>
      </w:tr>
      <w:tr w:rsidR="008740F3" w14:paraId="361F46AD" w14:textId="77777777">
        <w:tc>
          <w:tcPr>
            <w:tcW w:w="792" w:type="dxa"/>
            <w:shd w:val="clear" w:color="auto" w:fill="auto"/>
          </w:tcPr>
          <w:p w14:paraId="44ECD4BD" w14:textId="77777777" w:rsidR="008740F3" w:rsidRDefault="00692BC4">
            <w:r>
              <w:t>❍</w:t>
            </w:r>
            <w:r>
              <w:rPr>
                <w:sz w:val="20"/>
                <w:vertAlign w:val="subscript"/>
              </w:rPr>
              <w:t xml:space="preserve">   10</w:t>
            </w:r>
          </w:p>
        </w:tc>
        <w:tc>
          <w:tcPr>
            <w:tcW w:w="9288" w:type="dxa"/>
            <w:shd w:val="clear" w:color="auto" w:fill="auto"/>
          </w:tcPr>
          <w:p w14:paraId="4CAA2376" w14:textId="77777777" w:rsidR="008740F3" w:rsidRDefault="00692BC4">
            <w:r>
              <w:t>Prefer not to answer</w:t>
            </w:r>
          </w:p>
        </w:tc>
      </w:tr>
    </w:tbl>
    <w:p w14:paraId="68E72865" w14:textId="77777777" w:rsidR="008740F3" w:rsidRDefault="00692BC4">
      <w:pPr>
        <w:spacing w:after="0"/>
      </w:pPr>
      <w:r>
        <w:rPr>
          <w:i/>
          <w:color w:val="A8A8A8"/>
          <w:sz w:val="20"/>
        </w:rPr>
        <w:t>Levels marked with * are randomized</w:t>
      </w:r>
    </w:p>
    <w:p w14:paraId="0705AAD3" w14:textId="77777777" w:rsidR="008740F3" w:rsidRDefault="008740F3"/>
    <w:p w14:paraId="086FB40F" w14:textId="46E6A5F9" w:rsidR="007369A8" w:rsidRPr="007F6CF0" w:rsidRDefault="00692BC4" w:rsidP="007F6CF0">
      <w:pPr>
        <w:keepNext/>
        <w:spacing w:after="220"/>
        <w:rPr>
          <w:ins w:id="56" w:author="Thomas Costello" w:date="2025-04-07T18:41:00Z" w16du:dateUtc="2025-04-07T17:41:00Z"/>
        </w:rPr>
      </w:pPr>
      <w:r>
        <w:rPr>
          <w:b/>
          <w:sz w:val="28"/>
          <w:highlight w:val="lightGray"/>
        </w:rPr>
        <w:t>Page Additional questions to integrate</w:t>
      </w:r>
    </w:p>
    <w:p w14:paraId="09F4C15A" w14:textId="77777777" w:rsidR="007369A8" w:rsidRDefault="007369A8">
      <w:pPr>
        <w:spacing w:after="0"/>
        <w:rPr>
          <w:ins w:id="57" w:author="Thomas Costello" w:date="2025-04-07T18:41:00Z" w16du:dateUtc="2025-04-07T17:41:00Z"/>
          <w:i/>
          <w:strike/>
          <w:color w:val="A8A8A8"/>
          <w:sz w:val="20"/>
        </w:rPr>
      </w:pPr>
    </w:p>
    <w:p w14:paraId="4626B90E" w14:textId="0A543C1C" w:rsidR="007369A8" w:rsidRPr="00CC07CE" w:rsidRDefault="007369A8" w:rsidP="199AB5C2">
      <w:pPr>
        <w:rPr>
          <w:ins w:id="58" w:author="Thomas Costello" w:date="2025-04-07T18:41:00Z" w16du:dateUtc="2025-04-07T17:41:00Z"/>
          <w:b/>
          <w:bCs/>
          <w:highlight w:val="yellow"/>
        </w:rPr>
      </w:pPr>
      <w:ins w:id="59" w:author="Thomas Costello" w:date="2025-04-07T18:41:00Z">
        <w:r w:rsidRPr="199AB5C2">
          <w:rPr>
            <w:b/>
            <w:bCs/>
          </w:rPr>
          <w:lastRenderedPageBreak/>
          <w:t>SPRINGS OF SUCCESS</w:t>
        </w:r>
      </w:ins>
      <w:r w:rsidR="00AA1FDE" w:rsidRPr="199AB5C2">
        <w:rPr>
          <w:b/>
          <w:bCs/>
        </w:rPr>
        <w:t xml:space="preserve"> </w:t>
      </w:r>
    </w:p>
    <w:p w14:paraId="1E9540D4" w14:textId="77777777" w:rsidR="00373120" w:rsidRPr="00373120" w:rsidRDefault="00373120" w:rsidP="00373120">
      <w:r w:rsidRPr="00373120">
        <w:t>1. Identification of “Wellness” Entrepreneurs</w:t>
      </w:r>
    </w:p>
    <w:p w14:paraId="5EE4B4E5" w14:textId="77777777" w:rsidR="00373120" w:rsidRPr="00373120" w:rsidRDefault="00373120" w:rsidP="00373120">
      <w:r w:rsidRPr="00373120">
        <w:t>QWELL1</w:t>
      </w:r>
      <w:r w:rsidRPr="00373120">
        <w:br/>
        <w:t>Do you consider your business to be part of the “wellness economy” (for example, focusing on beauty, health care/medical, personal training, or other wellness services)?</w:t>
      </w:r>
    </w:p>
    <w:p w14:paraId="06FC91A8" w14:textId="77777777" w:rsidR="00373120" w:rsidRPr="00373120" w:rsidRDefault="00373120" w:rsidP="199AB5C2">
      <w:pPr>
        <w:ind w:left="720"/>
      </w:pPr>
      <w:proofErr w:type="gramStart"/>
      <w:r>
        <w:t>1  Yes</w:t>
      </w:r>
      <w:proofErr w:type="gramEnd"/>
    </w:p>
    <w:p w14:paraId="226C930E" w14:textId="77777777" w:rsidR="00373120" w:rsidRPr="00373120" w:rsidRDefault="00373120" w:rsidP="199AB5C2">
      <w:pPr>
        <w:ind w:left="720"/>
      </w:pPr>
      <w:proofErr w:type="gramStart"/>
      <w:r>
        <w:t>2  No</w:t>
      </w:r>
      <w:proofErr w:type="gramEnd"/>
    </w:p>
    <w:p w14:paraId="3A523C54" w14:textId="77777777" w:rsidR="00373120" w:rsidRPr="00373120" w:rsidRDefault="00373120" w:rsidP="199AB5C2">
      <w:pPr>
        <w:ind w:left="720"/>
      </w:pPr>
      <w:proofErr w:type="gramStart"/>
      <w:r>
        <w:t>98  Don’t</w:t>
      </w:r>
      <w:proofErr w:type="gramEnd"/>
      <w:r>
        <w:t xml:space="preserve"> know</w:t>
      </w:r>
    </w:p>
    <w:p w14:paraId="7FE13DDA" w14:textId="77777777" w:rsidR="00373120" w:rsidRPr="00373120" w:rsidRDefault="00373120" w:rsidP="199AB5C2">
      <w:pPr>
        <w:ind w:left="720"/>
      </w:pPr>
      <w:proofErr w:type="gramStart"/>
      <w:r>
        <w:t>99  Prefer</w:t>
      </w:r>
      <w:proofErr w:type="gramEnd"/>
      <w:r>
        <w:t xml:space="preserve"> not to answer</w:t>
      </w:r>
    </w:p>
    <w:p w14:paraId="216F6678" w14:textId="77777777" w:rsidR="007369A8" w:rsidRPr="00AA1FDE" w:rsidRDefault="007369A8" w:rsidP="007369A8"/>
    <w:p w14:paraId="29D6878C" w14:textId="77777777" w:rsidR="00AA1FDE" w:rsidRPr="00AA1FDE" w:rsidRDefault="00AA1FDE" w:rsidP="00AA1FDE">
      <w:r>
        <w:t>2. Proximity to UK Spa Towns</w:t>
      </w:r>
    </w:p>
    <w:p w14:paraId="6DC001D2" w14:textId="2D058369" w:rsidR="00AA1FDE" w:rsidRPr="00AA1FDE" w:rsidRDefault="00AA1FDE" w:rsidP="00AA1FDE">
      <w:r>
        <w:t>QWELL2 [Show if QWELL1 = 1 “Yes”]</w:t>
      </w:r>
      <w:r>
        <w:br/>
        <w:t xml:space="preserve">Are any of the following UK spa towns near (within </w:t>
      </w:r>
      <w:r w:rsidR="00E35E1E">
        <w:t xml:space="preserve">20 </w:t>
      </w:r>
      <w:r w:rsidR="5B54D68E">
        <w:t>miles</w:t>
      </w:r>
      <w:r w:rsidR="00E35E1E">
        <w:t xml:space="preserve">) </w:t>
      </w:r>
      <w:r>
        <w:t>your primary business location?</w:t>
      </w:r>
      <w:r w:rsidR="25DBED9C">
        <w:t xml:space="preserve"> If you are </w:t>
      </w:r>
      <w:proofErr w:type="gramStart"/>
      <w:r w:rsidR="25DBED9C">
        <w:t>near more</w:t>
      </w:r>
      <w:proofErr w:type="gramEnd"/>
      <w:r w:rsidR="25DBED9C">
        <w:t xml:space="preserve"> than one of these locations, please select the one closest to you. </w:t>
      </w:r>
    </w:p>
    <w:p w14:paraId="08077385" w14:textId="13FB45B4" w:rsidR="00F54B36" w:rsidRPr="00F54B36" w:rsidRDefault="00F54B36" w:rsidP="199AB5C2">
      <w:pPr>
        <w:ind w:left="720"/>
        <w:rPr>
          <w:i/>
          <w:iCs/>
        </w:rPr>
      </w:pPr>
      <w:proofErr w:type="gramStart"/>
      <w:r w:rsidRPr="199AB5C2">
        <w:rPr>
          <w:i/>
          <w:iCs/>
        </w:rPr>
        <w:t>Randomize</w:t>
      </w:r>
      <w:proofErr w:type="gramEnd"/>
      <w:r w:rsidRPr="199AB5C2">
        <w:rPr>
          <w:i/>
          <w:iCs/>
        </w:rPr>
        <w:t xml:space="preserve"> options</w:t>
      </w:r>
    </w:p>
    <w:p w14:paraId="7A12C980" w14:textId="088F99AF" w:rsidR="00AA1FDE" w:rsidRPr="00AA1FDE" w:rsidRDefault="00AA1FDE" w:rsidP="00F54B36">
      <w:pPr>
        <w:ind w:left="720"/>
      </w:pPr>
      <w:proofErr w:type="gramStart"/>
      <w:r w:rsidRPr="00AA1FDE">
        <w:t>1  Buxton</w:t>
      </w:r>
      <w:proofErr w:type="gramEnd"/>
    </w:p>
    <w:p w14:paraId="3DC92936" w14:textId="77777777" w:rsidR="00AA1FDE" w:rsidRPr="00AA1FDE" w:rsidRDefault="00AA1FDE" w:rsidP="00F54B36">
      <w:pPr>
        <w:ind w:left="720"/>
      </w:pPr>
      <w:proofErr w:type="gramStart"/>
      <w:r w:rsidRPr="00AA1FDE">
        <w:t>2  Matlock</w:t>
      </w:r>
      <w:proofErr w:type="gramEnd"/>
    </w:p>
    <w:p w14:paraId="693EE43E" w14:textId="77777777" w:rsidR="00AA1FDE" w:rsidRPr="00AA1FDE" w:rsidRDefault="00AA1FDE" w:rsidP="00F54B36">
      <w:pPr>
        <w:ind w:left="720"/>
      </w:pPr>
      <w:proofErr w:type="gramStart"/>
      <w:r w:rsidRPr="00AA1FDE">
        <w:t>3  Matlock</w:t>
      </w:r>
      <w:proofErr w:type="gramEnd"/>
      <w:r w:rsidRPr="00AA1FDE">
        <w:t xml:space="preserve"> Bath</w:t>
      </w:r>
    </w:p>
    <w:p w14:paraId="2CC70062" w14:textId="77777777" w:rsidR="00AA1FDE" w:rsidRPr="00AA1FDE" w:rsidRDefault="00AA1FDE" w:rsidP="00F54B36">
      <w:pPr>
        <w:ind w:left="720"/>
      </w:pPr>
      <w:proofErr w:type="gramStart"/>
      <w:r w:rsidRPr="00AA1FDE">
        <w:t>4  Droitwich</w:t>
      </w:r>
      <w:proofErr w:type="gramEnd"/>
      <w:r w:rsidRPr="00AA1FDE">
        <w:t xml:space="preserve"> Spa</w:t>
      </w:r>
    </w:p>
    <w:p w14:paraId="69666B9E" w14:textId="77777777" w:rsidR="00AA1FDE" w:rsidRPr="00AA1FDE" w:rsidRDefault="00AA1FDE" w:rsidP="00F54B36">
      <w:pPr>
        <w:ind w:left="720"/>
      </w:pPr>
      <w:proofErr w:type="gramStart"/>
      <w:r w:rsidRPr="00AA1FDE">
        <w:t>5  Malvern</w:t>
      </w:r>
      <w:proofErr w:type="gramEnd"/>
    </w:p>
    <w:p w14:paraId="193B7932" w14:textId="77777777" w:rsidR="00AA1FDE" w:rsidRPr="00AA1FDE" w:rsidRDefault="00AA1FDE" w:rsidP="00F54B36">
      <w:pPr>
        <w:ind w:left="720"/>
      </w:pPr>
      <w:proofErr w:type="gramStart"/>
      <w:r w:rsidRPr="00AA1FDE">
        <w:t>6  Tenbury</w:t>
      </w:r>
      <w:proofErr w:type="gramEnd"/>
      <w:r w:rsidRPr="00AA1FDE">
        <w:t xml:space="preserve"> Wells</w:t>
      </w:r>
    </w:p>
    <w:p w14:paraId="19A5431D" w14:textId="77777777" w:rsidR="00AA1FDE" w:rsidRPr="00AA1FDE" w:rsidRDefault="00AA1FDE" w:rsidP="00F54B36">
      <w:pPr>
        <w:ind w:left="720"/>
      </w:pPr>
      <w:proofErr w:type="gramStart"/>
      <w:r w:rsidRPr="00AA1FDE">
        <w:t xml:space="preserve">7  </w:t>
      </w:r>
      <w:proofErr w:type="spellStart"/>
      <w:r w:rsidRPr="00AA1FDE">
        <w:t>Askern</w:t>
      </w:r>
      <w:proofErr w:type="spellEnd"/>
      <w:proofErr w:type="gramEnd"/>
    </w:p>
    <w:p w14:paraId="740C821A" w14:textId="77777777" w:rsidR="00AA1FDE" w:rsidRPr="00AA1FDE" w:rsidRDefault="00AA1FDE" w:rsidP="00F54B36">
      <w:pPr>
        <w:ind w:left="720"/>
      </w:pPr>
      <w:proofErr w:type="gramStart"/>
      <w:r w:rsidRPr="00AA1FDE">
        <w:t>8  Boston</w:t>
      </w:r>
      <w:proofErr w:type="gramEnd"/>
      <w:r w:rsidRPr="00AA1FDE">
        <w:t xml:space="preserve"> Spa</w:t>
      </w:r>
    </w:p>
    <w:p w14:paraId="1EE82618" w14:textId="77777777" w:rsidR="00AA1FDE" w:rsidRPr="00AA1FDE" w:rsidRDefault="00AA1FDE" w:rsidP="00F54B36">
      <w:pPr>
        <w:ind w:left="720"/>
      </w:pPr>
      <w:proofErr w:type="gramStart"/>
      <w:r w:rsidRPr="00AA1FDE">
        <w:t>9  Harrogate</w:t>
      </w:r>
      <w:proofErr w:type="gramEnd"/>
    </w:p>
    <w:p w14:paraId="4B0A29EE" w14:textId="77777777" w:rsidR="00AA1FDE" w:rsidRPr="00AA1FDE" w:rsidRDefault="00AA1FDE" w:rsidP="00F54B36">
      <w:pPr>
        <w:ind w:left="720"/>
      </w:pPr>
      <w:r w:rsidRPr="00AA1FDE">
        <w:t>10 Ilkley</w:t>
      </w:r>
    </w:p>
    <w:p w14:paraId="5FF766AD" w14:textId="77777777" w:rsidR="00AA1FDE" w:rsidRPr="00AA1FDE" w:rsidRDefault="00AA1FDE" w:rsidP="00F54B36">
      <w:pPr>
        <w:ind w:left="720"/>
      </w:pPr>
      <w:r w:rsidRPr="00AA1FDE">
        <w:t>11 Knaresborough</w:t>
      </w:r>
    </w:p>
    <w:p w14:paraId="312AE52C" w14:textId="77777777" w:rsidR="00AA1FDE" w:rsidRPr="00AA1FDE" w:rsidRDefault="00AA1FDE" w:rsidP="00F54B36">
      <w:pPr>
        <w:ind w:left="720"/>
      </w:pPr>
      <w:r w:rsidRPr="00AA1FDE">
        <w:t>12 Bath</w:t>
      </w:r>
    </w:p>
    <w:p w14:paraId="55A69928" w14:textId="77777777" w:rsidR="00AA1FDE" w:rsidRPr="00AA1FDE" w:rsidRDefault="00AA1FDE" w:rsidP="00F54B36">
      <w:pPr>
        <w:ind w:left="720"/>
      </w:pPr>
      <w:r w:rsidRPr="00AA1FDE">
        <w:t>13 Cheltenham</w:t>
      </w:r>
    </w:p>
    <w:p w14:paraId="734E7B01" w14:textId="77777777" w:rsidR="00AA1FDE" w:rsidRPr="00AA1FDE" w:rsidRDefault="00AA1FDE" w:rsidP="00F54B36">
      <w:pPr>
        <w:ind w:left="720"/>
      </w:pPr>
      <w:r w:rsidRPr="00AA1FDE">
        <w:t>14 Church Stretton</w:t>
      </w:r>
    </w:p>
    <w:p w14:paraId="24D1CFA6" w14:textId="77777777" w:rsidR="00AA1FDE" w:rsidRPr="00AA1FDE" w:rsidRDefault="00AA1FDE" w:rsidP="00F54B36">
      <w:pPr>
        <w:ind w:left="720"/>
      </w:pPr>
      <w:r w:rsidRPr="00AA1FDE">
        <w:lastRenderedPageBreak/>
        <w:t>15 Dorton Spa</w:t>
      </w:r>
    </w:p>
    <w:p w14:paraId="2017D791" w14:textId="77777777" w:rsidR="00AA1FDE" w:rsidRPr="00AA1FDE" w:rsidRDefault="00AA1FDE" w:rsidP="00F54B36">
      <w:pPr>
        <w:ind w:left="720"/>
      </w:pPr>
      <w:r w:rsidRPr="00AA1FDE">
        <w:t>16 Epsom</w:t>
      </w:r>
    </w:p>
    <w:p w14:paraId="4DB59B5C" w14:textId="77777777" w:rsidR="00AA1FDE" w:rsidRPr="00AA1FDE" w:rsidRDefault="00AA1FDE" w:rsidP="00F54B36">
      <w:pPr>
        <w:ind w:left="720"/>
      </w:pPr>
      <w:r w:rsidRPr="00AA1FDE">
        <w:t>17 Royal Leamington Spa</w:t>
      </w:r>
    </w:p>
    <w:p w14:paraId="4B15EF6A" w14:textId="77777777" w:rsidR="00AA1FDE" w:rsidRPr="00AA1FDE" w:rsidRDefault="00AA1FDE" w:rsidP="00F54B36">
      <w:pPr>
        <w:ind w:left="720"/>
      </w:pPr>
      <w:r w:rsidRPr="00AA1FDE">
        <w:t>18 Royal Tunbridge Wells</w:t>
      </w:r>
    </w:p>
    <w:p w14:paraId="238E8AEE" w14:textId="77777777" w:rsidR="00AA1FDE" w:rsidRPr="00AA1FDE" w:rsidRDefault="00AA1FDE" w:rsidP="00F54B36">
      <w:pPr>
        <w:ind w:left="720"/>
      </w:pPr>
      <w:r w:rsidRPr="00AA1FDE">
        <w:t xml:space="preserve">19 </w:t>
      </w:r>
      <w:proofErr w:type="spellStart"/>
      <w:r w:rsidRPr="00AA1FDE">
        <w:t>Shearbsy</w:t>
      </w:r>
      <w:proofErr w:type="spellEnd"/>
    </w:p>
    <w:p w14:paraId="2E7482A3" w14:textId="77777777" w:rsidR="00AA1FDE" w:rsidRPr="00AA1FDE" w:rsidRDefault="00AA1FDE" w:rsidP="00F54B36">
      <w:pPr>
        <w:ind w:left="720"/>
      </w:pPr>
      <w:r w:rsidRPr="00AA1FDE">
        <w:t>20 Woodhall Spa</w:t>
      </w:r>
    </w:p>
    <w:p w14:paraId="46C46734" w14:textId="77777777" w:rsidR="00AA1FDE" w:rsidRPr="00AA1FDE" w:rsidRDefault="00AA1FDE" w:rsidP="00F54B36">
      <w:pPr>
        <w:ind w:left="720"/>
      </w:pPr>
      <w:r w:rsidRPr="00AA1FDE">
        <w:t>97 None of the above / Not near any spa towns</w:t>
      </w:r>
    </w:p>
    <w:p w14:paraId="77B8145F" w14:textId="77777777" w:rsidR="00AA1FDE" w:rsidRPr="00AA1FDE" w:rsidRDefault="00AA1FDE" w:rsidP="00F54B36">
      <w:pPr>
        <w:ind w:left="720"/>
      </w:pPr>
      <w:r w:rsidRPr="00AA1FDE">
        <w:t>98 Don’t know</w:t>
      </w:r>
    </w:p>
    <w:p w14:paraId="6BF28296" w14:textId="77777777" w:rsidR="00AA1FDE" w:rsidRPr="00AA1FDE" w:rsidRDefault="00AA1FDE" w:rsidP="00F54B36">
      <w:pPr>
        <w:ind w:left="720"/>
      </w:pPr>
      <w:r w:rsidRPr="00AA1FDE">
        <w:t>99 Prefer not to answer</w:t>
      </w:r>
    </w:p>
    <w:p w14:paraId="4B8DC469" w14:textId="77777777" w:rsidR="00373120" w:rsidRDefault="00373120" w:rsidP="007369A8">
      <w:pPr>
        <w:rPr>
          <w:b/>
          <w:bCs/>
        </w:rPr>
      </w:pPr>
    </w:p>
    <w:p w14:paraId="0737E379" w14:textId="77777777" w:rsidR="00E35E1E" w:rsidRPr="00E35E1E" w:rsidRDefault="00E35E1E" w:rsidP="00E35E1E">
      <w:r w:rsidRPr="00E35E1E">
        <w:t>3. Visits to Spa Towns</w:t>
      </w:r>
    </w:p>
    <w:p w14:paraId="061E5D5F" w14:textId="77777777" w:rsidR="00E35E1E" w:rsidRPr="00E35E1E" w:rsidRDefault="00E35E1E" w:rsidP="00E35E1E">
      <w:r w:rsidRPr="00E35E1E">
        <w:t>QWELL3 [Show if QWELL1 = 1 “Yes”]</w:t>
      </w:r>
      <w:r w:rsidRPr="00E35E1E">
        <w:br/>
        <w:t>Have you ever personally visited any UK spa towns as research or inspiration for your wellness business?</w:t>
      </w:r>
    </w:p>
    <w:p w14:paraId="55F0B2C4" w14:textId="77777777" w:rsidR="00E35E1E" w:rsidRPr="00E35E1E" w:rsidRDefault="00E35E1E" w:rsidP="00F54B36">
      <w:pPr>
        <w:ind w:left="720"/>
      </w:pPr>
      <w:proofErr w:type="gramStart"/>
      <w:r w:rsidRPr="00E35E1E">
        <w:t>1  Yes</w:t>
      </w:r>
      <w:proofErr w:type="gramEnd"/>
    </w:p>
    <w:p w14:paraId="0E06FE52" w14:textId="77777777" w:rsidR="00E35E1E" w:rsidRPr="00E35E1E" w:rsidRDefault="00E35E1E" w:rsidP="00F54B36">
      <w:pPr>
        <w:ind w:left="720"/>
      </w:pPr>
      <w:proofErr w:type="gramStart"/>
      <w:r w:rsidRPr="00E35E1E">
        <w:t>2  No</w:t>
      </w:r>
      <w:proofErr w:type="gramEnd"/>
    </w:p>
    <w:p w14:paraId="3D573F98" w14:textId="77777777" w:rsidR="00E35E1E" w:rsidRPr="00E35E1E" w:rsidRDefault="00E35E1E" w:rsidP="00F54B36">
      <w:pPr>
        <w:ind w:left="720"/>
      </w:pPr>
      <w:proofErr w:type="gramStart"/>
      <w:r w:rsidRPr="00E35E1E">
        <w:t>98  Don’t</w:t>
      </w:r>
      <w:proofErr w:type="gramEnd"/>
      <w:r w:rsidRPr="00E35E1E">
        <w:t xml:space="preserve"> know</w:t>
      </w:r>
    </w:p>
    <w:p w14:paraId="572F7FB6" w14:textId="77777777" w:rsidR="00E35E1E" w:rsidRPr="00E35E1E" w:rsidRDefault="00E35E1E" w:rsidP="00F54B36">
      <w:pPr>
        <w:ind w:left="720"/>
      </w:pPr>
      <w:proofErr w:type="gramStart"/>
      <w:r w:rsidRPr="00E35E1E">
        <w:t>99  Prefer</w:t>
      </w:r>
      <w:proofErr w:type="gramEnd"/>
      <w:r w:rsidRPr="00E35E1E">
        <w:t xml:space="preserve"> not to answer</w:t>
      </w:r>
    </w:p>
    <w:p w14:paraId="668260A6" w14:textId="77777777" w:rsidR="00F54B36" w:rsidRDefault="00F54B36" w:rsidP="00F54B36">
      <w:pPr>
        <w:rPr>
          <w:b/>
          <w:bCs/>
        </w:rPr>
      </w:pPr>
    </w:p>
    <w:p w14:paraId="7315E5D5" w14:textId="6BB217A5" w:rsidR="00F54B36" w:rsidRPr="00F54B36" w:rsidRDefault="00F54B36" w:rsidP="00F54B36">
      <w:r w:rsidRPr="00F54B36">
        <w:t>4</w:t>
      </w:r>
      <w:r>
        <w:t xml:space="preserve">. </w:t>
      </w:r>
      <w:r w:rsidRPr="00F54B36">
        <w:t>Inspiration from Spa Towns</w:t>
      </w:r>
    </w:p>
    <w:p w14:paraId="2A1F0295" w14:textId="77777777" w:rsidR="00F54B36" w:rsidRPr="00F54B36" w:rsidRDefault="00F54B36" w:rsidP="00F54B36">
      <w:r w:rsidRPr="00F54B36">
        <w:t>QWELL4 [Show if QWELL1 = 1 “Yes”]</w:t>
      </w:r>
      <w:r w:rsidRPr="00F54B36">
        <w:br/>
        <w:t xml:space="preserve">Are you inspired by any UK spa town </w:t>
      </w:r>
      <w:proofErr w:type="gramStart"/>
      <w:r w:rsidRPr="00F54B36">
        <w:t>in particular for</w:t>
      </w:r>
      <w:proofErr w:type="gramEnd"/>
      <w:r w:rsidRPr="00F54B36">
        <w:t xml:space="preserve"> your business offerings (for example, in your branding, services, or overall concept)?</w:t>
      </w:r>
    </w:p>
    <w:p w14:paraId="02B2DEAE" w14:textId="77777777" w:rsidR="00F54B36" w:rsidRPr="00F54B36" w:rsidRDefault="00F54B36" w:rsidP="00F54B36">
      <w:pPr>
        <w:ind w:left="720"/>
      </w:pPr>
      <w:proofErr w:type="gramStart"/>
      <w:r w:rsidRPr="00F54B36">
        <w:t>1  Yes</w:t>
      </w:r>
      <w:proofErr w:type="gramEnd"/>
    </w:p>
    <w:p w14:paraId="231576CE" w14:textId="77777777" w:rsidR="00F54B36" w:rsidRPr="00F54B36" w:rsidRDefault="00F54B36" w:rsidP="00F54B36">
      <w:pPr>
        <w:ind w:left="720"/>
      </w:pPr>
      <w:proofErr w:type="gramStart"/>
      <w:r w:rsidRPr="00F54B36">
        <w:t>2  No</w:t>
      </w:r>
      <w:proofErr w:type="gramEnd"/>
    </w:p>
    <w:p w14:paraId="097B7C28" w14:textId="77777777" w:rsidR="00F54B36" w:rsidRPr="00F54B36" w:rsidRDefault="00F54B36" w:rsidP="00F54B36">
      <w:pPr>
        <w:ind w:left="720"/>
      </w:pPr>
      <w:proofErr w:type="gramStart"/>
      <w:r w:rsidRPr="00F54B36">
        <w:t>98  Don’t</w:t>
      </w:r>
      <w:proofErr w:type="gramEnd"/>
      <w:r w:rsidRPr="00F54B36">
        <w:t xml:space="preserve"> know</w:t>
      </w:r>
    </w:p>
    <w:p w14:paraId="6156C14D" w14:textId="77777777" w:rsidR="00F54B36" w:rsidRPr="00F54B36" w:rsidRDefault="00F54B36" w:rsidP="00F54B36">
      <w:pPr>
        <w:ind w:left="720"/>
      </w:pPr>
      <w:proofErr w:type="gramStart"/>
      <w:r w:rsidRPr="00F54B36">
        <w:t>99  Prefer</w:t>
      </w:r>
      <w:proofErr w:type="gramEnd"/>
      <w:r w:rsidRPr="00F54B36">
        <w:t xml:space="preserve"> not to answer</w:t>
      </w:r>
    </w:p>
    <w:p w14:paraId="15470352" w14:textId="77777777" w:rsidR="00E35E1E" w:rsidRDefault="00E35E1E" w:rsidP="007369A8">
      <w:pPr>
        <w:rPr>
          <w:b/>
          <w:bCs/>
        </w:rPr>
      </w:pPr>
    </w:p>
    <w:p w14:paraId="0A720EBF" w14:textId="77777777" w:rsidR="00487606" w:rsidRPr="00487606" w:rsidRDefault="00487606" w:rsidP="00487606">
      <w:r w:rsidRPr="00487606">
        <w:t>QWELL4a [Show if QWELL4 = 1 “Yes”]</w:t>
      </w:r>
      <w:r w:rsidRPr="00487606">
        <w:br/>
        <w:t>Please specify which spa town(s) most inspire(s) your business (open-ended):</w:t>
      </w:r>
    </w:p>
    <w:p w14:paraId="54AC6D22" w14:textId="6E35D28C" w:rsidR="00487606" w:rsidRPr="00487606" w:rsidRDefault="00487606" w:rsidP="00487606"/>
    <w:p w14:paraId="75E39095" w14:textId="77777777" w:rsidR="00487606" w:rsidRPr="00487606" w:rsidRDefault="00487606" w:rsidP="00487606">
      <w:pPr>
        <w:ind w:left="720"/>
      </w:pPr>
      <w:proofErr w:type="gramStart"/>
      <w:r w:rsidRPr="00487606">
        <w:t>99  Prefer</w:t>
      </w:r>
      <w:proofErr w:type="gramEnd"/>
      <w:r w:rsidRPr="00487606">
        <w:t xml:space="preserve"> not to answer</w:t>
      </w:r>
    </w:p>
    <w:p w14:paraId="78BF7B3C" w14:textId="77777777" w:rsidR="00F54B36" w:rsidRDefault="00F54B36" w:rsidP="007369A8">
      <w:pPr>
        <w:rPr>
          <w:b/>
          <w:bCs/>
        </w:rPr>
      </w:pPr>
    </w:p>
    <w:p w14:paraId="5F37C38A" w14:textId="3DEC4CA7" w:rsidR="199AB5C2" w:rsidRDefault="199AB5C2" w:rsidP="199AB5C2">
      <w:pPr>
        <w:rPr>
          <w:b/>
          <w:bCs/>
        </w:rPr>
      </w:pPr>
    </w:p>
    <w:p w14:paraId="39A92E79" w14:textId="6F4992F3" w:rsidR="199AB5C2" w:rsidRDefault="199AB5C2" w:rsidP="199AB5C2">
      <w:pPr>
        <w:rPr>
          <w:b/>
          <w:bCs/>
        </w:rPr>
      </w:pPr>
    </w:p>
    <w:p w14:paraId="6D007380" w14:textId="77777777" w:rsidR="00487606" w:rsidRPr="00487606" w:rsidRDefault="00487606" w:rsidP="00487606">
      <w:r w:rsidRPr="00487606">
        <w:t>5. Specific Wellness Services</w:t>
      </w:r>
    </w:p>
    <w:p w14:paraId="455BE571" w14:textId="77777777" w:rsidR="00487606" w:rsidRPr="00487606" w:rsidRDefault="00487606" w:rsidP="00487606">
      <w:pPr>
        <w:rPr>
          <w:highlight w:val="yellow"/>
        </w:rPr>
      </w:pPr>
      <w:r w:rsidRPr="00487606">
        <w:t>QWELL5 [Show if QWELL1 = 1 “Yes”]</w:t>
      </w:r>
      <w:r w:rsidRPr="00487606">
        <w:br/>
        <w:t>Which of the following services, if any, does your wellness business offer?</w:t>
      </w:r>
      <w:r w:rsidRPr="00487606">
        <w:br/>
      </w:r>
      <w:r w:rsidRPr="00487606">
        <w:rPr>
          <w:highlight w:val="yellow"/>
        </w:rPr>
        <w:t>Select all that apply.</w:t>
      </w:r>
    </w:p>
    <w:p w14:paraId="717E0846" w14:textId="77777777" w:rsidR="00487606" w:rsidRPr="00487606" w:rsidRDefault="00487606" w:rsidP="00487606">
      <w:pPr>
        <w:ind w:left="720"/>
        <w:rPr>
          <w:highlight w:val="yellow"/>
        </w:rPr>
      </w:pPr>
      <w:proofErr w:type="gramStart"/>
      <w:r w:rsidRPr="00487606">
        <w:rPr>
          <w:highlight w:val="yellow"/>
        </w:rPr>
        <w:t>1  Massages</w:t>
      </w:r>
      <w:proofErr w:type="gramEnd"/>
    </w:p>
    <w:p w14:paraId="0B1058AC" w14:textId="77777777" w:rsidR="00487606" w:rsidRPr="00487606" w:rsidRDefault="00487606" w:rsidP="00487606">
      <w:pPr>
        <w:ind w:left="720"/>
        <w:rPr>
          <w:highlight w:val="yellow"/>
        </w:rPr>
      </w:pPr>
      <w:proofErr w:type="gramStart"/>
      <w:r w:rsidRPr="00487606">
        <w:rPr>
          <w:highlight w:val="yellow"/>
        </w:rPr>
        <w:t>2  Beauty</w:t>
      </w:r>
      <w:proofErr w:type="gramEnd"/>
      <w:r w:rsidRPr="00487606">
        <w:rPr>
          <w:highlight w:val="yellow"/>
        </w:rPr>
        <w:t xml:space="preserve"> treatments (e.g., facials, nail services)</w:t>
      </w:r>
    </w:p>
    <w:p w14:paraId="0D26800D" w14:textId="77777777" w:rsidR="00487606" w:rsidRPr="00487606" w:rsidRDefault="00487606" w:rsidP="00487606">
      <w:pPr>
        <w:ind w:left="720"/>
        <w:rPr>
          <w:highlight w:val="yellow"/>
        </w:rPr>
      </w:pPr>
      <w:proofErr w:type="gramStart"/>
      <w:r w:rsidRPr="00487606">
        <w:rPr>
          <w:highlight w:val="yellow"/>
        </w:rPr>
        <w:t>3  Yoga</w:t>
      </w:r>
      <w:proofErr w:type="gramEnd"/>
      <w:r w:rsidRPr="00487606">
        <w:rPr>
          <w:highlight w:val="yellow"/>
        </w:rPr>
        <w:t xml:space="preserve"> classes or instruction</w:t>
      </w:r>
    </w:p>
    <w:p w14:paraId="190B23BA" w14:textId="77777777" w:rsidR="00487606" w:rsidRPr="00487606" w:rsidRDefault="00487606" w:rsidP="00487606">
      <w:pPr>
        <w:ind w:left="720"/>
        <w:rPr>
          <w:highlight w:val="yellow"/>
        </w:rPr>
      </w:pPr>
      <w:proofErr w:type="gramStart"/>
      <w:r w:rsidRPr="00487606">
        <w:rPr>
          <w:highlight w:val="yellow"/>
        </w:rPr>
        <w:t>4  Physical</w:t>
      </w:r>
      <w:proofErr w:type="gramEnd"/>
      <w:r w:rsidRPr="00487606">
        <w:rPr>
          <w:highlight w:val="yellow"/>
        </w:rPr>
        <w:t xml:space="preserve"> therapy or physiotherapy</w:t>
      </w:r>
    </w:p>
    <w:p w14:paraId="5B666877" w14:textId="77777777" w:rsidR="00487606" w:rsidRPr="00487606" w:rsidRDefault="00487606" w:rsidP="00487606">
      <w:pPr>
        <w:ind w:left="720"/>
        <w:rPr>
          <w:highlight w:val="yellow"/>
        </w:rPr>
      </w:pPr>
      <w:proofErr w:type="gramStart"/>
      <w:r w:rsidRPr="00487606">
        <w:rPr>
          <w:highlight w:val="yellow"/>
        </w:rPr>
        <w:t>5  Alternative</w:t>
      </w:r>
      <w:proofErr w:type="gramEnd"/>
      <w:r w:rsidRPr="00487606">
        <w:rPr>
          <w:highlight w:val="yellow"/>
        </w:rPr>
        <w:t xml:space="preserve"> / complementary therapy (e.g., acupuncture, aromatherapy)</w:t>
      </w:r>
    </w:p>
    <w:p w14:paraId="02C28B87" w14:textId="77777777" w:rsidR="00487606" w:rsidRPr="00487606" w:rsidRDefault="00487606" w:rsidP="00487606">
      <w:pPr>
        <w:ind w:left="720"/>
        <w:rPr>
          <w:highlight w:val="yellow"/>
        </w:rPr>
      </w:pPr>
      <w:proofErr w:type="gramStart"/>
      <w:r w:rsidRPr="00487606">
        <w:rPr>
          <w:highlight w:val="yellow"/>
        </w:rPr>
        <w:t>6  Personal</w:t>
      </w:r>
      <w:proofErr w:type="gramEnd"/>
      <w:r w:rsidRPr="00487606">
        <w:rPr>
          <w:highlight w:val="yellow"/>
        </w:rPr>
        <w:t xml:space="preserve"> training or fitness coaching</w:t>
      </w:r>
    </w:p>
    <w:p w14:paraId="7C6F7BE7" w14:textId="77777777" w:rsidR="00487606" w:rsidRPr="00487606" w:rsidRDefault="00487606" w:rsidP="00487606">
      <w:pPr>
        <w:ind w:left="720"/>
        <w:rPr>
          <w:highlight w:val="yellow"/>
        </w:rPr>
      </w:pPr>
      <w:proofErr w:type="gramStart"/>
      <w:r w:rsidRPr="00487606">
        <w:rPr>
          <w:highlight w:val="yellow"/>
        </w:rPr>
        <w:t>7  Meditation</w:t>
      </w:r>
      <w:proofErr w:type="gramEnd"/>
      <w:r w:rsidRPr="00487606">
        <w:rPr>
          <w:highlight w:val="yellow"/>
        </w:rPr>
        <w:t xml:space="preserve"> or mindfulness services</w:t>
      </w:r>
    </w:p>
    <w:p w14:paraId="5BF14029" w14:textId="77777777" w:rsidR="00487606" w:rsidRPr="00487606" w:rsidRDefault="00487606" w:rsidP="00487606">
      <w:pPr>
        <w:ind w:left="720"/>
        <w:rPr>
          <w:highlight w:val="yellow"/>
        </w:rPr>
      </w:pPr>
      <w:proofErr w:type="gramStart"/>
      <w:r w:rsidRPr="00487606">
        <w:rPr>
          <w:highlight w:val="yellow"/>
        </w:rPr>
        <w:t>8  Nutritional</w:t>
      </w:r>
      <w:proofErr w:type="gramEnd"/>
      <w:r w:rsidRPr="00487606">
        <w:rPr>
          <w:highlight w:val="yellow"/>
        </w:rPr>
        <w:t xml:space="preserve"> counseling</w:t>
      </w:r>
    </w:p>
    <w:p w14:paraId="51373D62" w14:textId="77777777" w:rsidR="00487606" w:rsidRPr="00487606" w:rsidRDefault="00487606" w:rsidP="00487606">
      <w:pPr>
        <w:ind w:left="720"/>
        <w:rPr>
          <w:highlight w:val="yellow"/>
        </w:rPr>
      </w:pPr>
      <w:r w:rsidRPr="00487606">
        <w:rPr>
          <w:highlight w:val="yellow"/>
        </w:rPr>
        <w:t>97 Other (please specify</w:t>
      </w:r>
      <w:proofErr w:type="gramStart"/>
      <w:r w:rsidRPr="00487606">
        <w:rPr>
          <w:highlight w:val="yellow"/>
        </w:rPr>
        <w:t>): _</w:t>
      </w:r>
      <w:proofErr w:type="gramEnd"/>
      <w:r w:rsidRPr="00487606">
        <w:rPr>
          <w:highlight w:val="yellow"/>
        </w:rPr>
        <w:t>___________________________</w:t>
      </w:r>
    </w:p>
    <w:p w14:paraId="4F3AC64C" w14:textId="77777777" w:rsidR="00487606" w:rsidRPr="00487606" w:rsidRDefault="00487606" w:rsidP="00487606">
      <w:pPr>
        <w:ind w:left="720"/>
        <w:rPr>
          <w:highlight w:val="yellow"/>
        </w:rPr>
      </w:pPr>
      <w:r w:rsidRPr="00487606">
        <w:rPr>
          <w:highlight w:val="yellow"/>
        </w:rPr>
        <w:t>98 Don’t know</w:t>
      </w:r>
    </w:p>
    <w:p w14:paraId="1CD62874" w14:textId="77777777" w:rsidR="00487606" w:rsidRPr="00487606" w:rsidRDefault="00487606" w:rsidP="00487606">
      <w:pPr>
        <w:ind w:left="720"/>
      </w:pPr>
      <w:r w:rsidRPr="00487606">
        <w:rPr>
          <w:highlight w:val="yellow"/>
        </w:rPr>
        <w:t>99 Prefer not to answer</w:t>
      </w:r>
    </w:p>
    <w:p w14:paraId="543B3A54" w14:textId="77777777" w:rsidR="00E35E1E" w:rsidRDefault="00E35E1E" w:rsidP="007369A8">
      <w:pPr>
        <w:rPr>
          <w:b/>
          <w:bCs/>
        </w:rPr>
      </w:pPr>
    </w:p>
    <w:p w14:paraId="49BACF6D" w14:textId="77777777" w:rsidR="007369A8" w:rsidRPr="00CC07CE" w:rsidRDefault="007369A8" w:rsidP="007369A8">
      <w:pPr>
        <w:rPr>
          <w:ins w:id="60" w:author="Thomas Costello" w:date="2025-04-07T18:41:00Z" w16du:dateUtc="2025-04-07T17:41:00Z"/>
          <w:b/>
          <w:bCs/>
        </w:rPr>
      </w:pPr>
      <w:ins w:id="61" w:author="Thomas Costello" w:date="2025-04-07T18:41:00Z" w16du:dateUtc="2025-04-07T17:41:00Z">
        <w:r w:rsidRPr="199AB5C2">
          <w:rPr>
            <w:b/>
            <w:bCs/>
          </w:rPr>
          <w:t>WALKING ON AIRO</w:t>
        </w:r>
      </w:ins>
    </w:p>
    <w:p w14:paraId="402423CE" w14:textId="77777777" w:rsidR="00213799" w:rsidRPr="00213799" w:rsidRDefault="00213799" w:rsidP="00213799">
      <w:r w:rsidRPr="00213799">
        <w:t>1. Daily Screen Time</w:t>
      </w:r>
    </w:p>
    <w:p w14:paraId="457E5B85" w14:textId="77777777" w:rsidR="00213799" w:rsidRPr="00213799" w:rsidRDefault="00213799" w:rsidP="00213799">
      <w:r w:rsidRPr="00213799">
        <w:t>QAIRO1</w:t>
      </w:r>
      <w:r w:rsidRPr="00213799">
        <w:br/>
        <w:t>On average, how many hours per day do you spend looking at a screen (computer, phone, tablet, etc.) for your business?</w:t>
      </w:r>
    </w:p>
    <w:p w14:paraId="1B89D450" w14:textId="77777777" w:rsidR="00213799" w:rsidRPr="00213799" w:rsidRDefault="00213799" w:rsidP="007D212B">
      <w:pPr>
        <w:ind w:left="720"/>
      </w:pPr>
      <w:proofErr w:type="gramStart"/>
      <w:r w:rsidRPr="00213799">
        <w:t>1  Less</w:t>
      </w:r>
      <w:proofErr w:type="gramEnd"/>
      <w:r w:rsidRPr="00213799">
        <w:t xml:space="preserve"> than 1 hour</w:t>
      </w:r>
    </w:p>
    <w:p w14:paraId="11A2B01F" w14:textId="77777777" w:rsidR="00213799" w:rsidRPr="00213799" w:rsidRDefault="00213799" w:rsidP="007D212B">
      <w:pPr>
        <w:ind w:left="720"/>
      </w:pPr>
      <w:proofErr w:type="gramStart"/>
      <w:r w:rsidRPr="00213799">
        <w:t>2  1</w:t>
      </w:r>
      <w:proofErr w:type="gramEnd"/>
      <w:r w:rsidRPr="00213799">
        <w:t>-2 hours</w:t>
      </w:r>
    </w:p>
    <w:p w14:paraId="294B4B70" w14:textId="77777777" w:rsidR="00213799" w:rsidRPr="00213799" w:rsidRDefault="00213799" w:rsidP="007D212B">
      <w:pPr>
        <w:ind w:left="720"/>
      </w:pPr>
      <w:proofErr w:type="gramStart"/>
      <w:r w:rsidRPr="00213799">
        <w:t>3  3</w:t>
      </w:r>
      <w:proofErr w:type="gramEnd"/>
      <w:r w:rsidRPr="00213799">
        <w:t>-4 hours</w:t>
      </w:r>
    </w:p>
    <w:p w14:paraId="4899C7AD" w14:textId="77777777" w:rsidR="00213799" w:rsidRPr="00213799" w:rsidRDefault="00213799" w:rsidP="007D212B">
      <w:pPr>
        <w:ind w:left="720"/>
      </w:pPr>
      <w:proofErr w:type="gramStart"/>
      <w:r w:rsidRPr="00213799">
        <w:lastRenderedPageBreak/>
        <w:t>4  5</w:t>
      </w:r>
      <w:proofErr w:type="gramEnd"/>
      <w:r w:rsidRPr="00213799">
        <w:t>-6 hours</w:t>
      </w:r>
    </w:p>
    <w:p w14:paraId="4E8E1655" w14:textId="77777777" w:rsidR="00213799" w:rsidRPr="00213799" w:rsidRDefault="00213799" w:rsidP="007D212B">
      <w:pPr>
        <w:ind w:left="720"/>
      </w:pPr>
      <w:proofErr w:type="gramStart"/>
      <w:r w:rsidRPr="00213799">
        <w:t>5  7</w:t>
      </w:r>
      <w:proofErr w:type="gramEnd"/>
      <w:r w:rsidRPr="00213799">
        <w:t>-8 hours</w:t>
      </w:r>
    </w:p>
    <w:p w14:paraId="3BFB9697" w14:textId="77777777" w:rsidR="00213799" w:rsidRPr="00213799" w:rsidRDefault="00213799" w:rsidP="007D212B">
      <w:pPr>
        <w:ind w:left="720"/>
      </w:pPr>
      <w:proofErr w:type="gramStart"/>
      <w:r w:rsidRPr="00213799">
        <w:t>6  9</w:t>
      </w:r>
      <w:proofErr w:type="gramEnd"/>
      <w:r w:rsidRPr="00213799">
        <w:t xml:space="preserve"> or more hours</w:t>
      </w:r>
    </w:p>
    <w:p w14:paraId="3DCD0548" w14:textId="77777777" w:rsidR="00213799" w:rsidRPr="00213799" w:rsidRDefault="00213799" w:rsidP="007D212B">
      <w:pPr>
        <w:ind w:left="720"/>
      </w:pPr>
      <w:r w:rsidRPr="00213799">
        <w:t>98 Don’t know</w:t>
      </w:r>
    </w:p>
    <w:p w14:paraId="7D50809B" w14:textId="77777777" w:rsidR="00213799" w:rsidRPr="00213799" w:rsidRDefault="00213799" w:rsidP="007D212B">
      <w:pPr>
        <w:ind w:left="720"/>
      </w:pPr>
      <w:r w:rsidRPr="00213799">
        <w:t>99 Prefer not to answer</w:t>
      </w:r>
    </w:p>
    <w:p w14:paraId="4AFC344B" w14:textId="77777777" w:rsidR="007369A8" w:rsidRDefault="007369A8" w:rsidP="007369A8">
      <w:pPr>
        <w:rPr>
          <w:b/>
          <w:bCs/>
        </w:rPr>
      </w:pPr>
    </w:p>
    <w:p w14:paraId="3D8877FA" w14:textId="77777777" w:rsidR="007D212B" w:rsidRPr="007D212B" w:rsidRDefault="007D212B" w:rsidP="007D212B">
      <w:r w:rsidRPr="007D212B">
        <w:t>2. Work Breaks</w:t>
      </w:r>
    </w:p>
    <w:p w14:paraId="376F8A29" w14:textId="77777777" w:rsidR="007D212B" w:rsidRPr="007D212B" w:rsidRDefault="007D212B" w:rsidP="007D212B">
      <w:r w:rsidRPr="007D212B">
        <w:t>QAIRO2</w:t>
      </w:r>
      <w:r w:rsidRPr="007D212B">
        <w:br/>
        <w:t>How often do you take a break (away from the screen and work tasks) during a typical working day?</w:t>
      </w:r>
    </w:p>
    <w:p w14:paraId="4D1426A7" w14:textId="77777777" w:rsidR="007D212B" w:rsidRPr="007D212B" w:rsidRDefault="007D212B" w:rsidP="007D212B">
      <w:pPr>
        <w:ind w:left="720"/>
      </w:pPr>
      <w:proofErr w:type="gramStart"/>
      <w:r w:rsidRPr="007D212B">
        <w:t>1  Never</w:t>
      </w:r>
      <w:proofErr w:type="gramEnd"/>
    </w:p>
    <w:p w14:paraId="191BB3C1" w14:textId="77777777" w:rsidR="007D212B" w:rsidRPr="007D212B" w:rsidRDefault="007D212B" w:rsidP="007D212B">
      <w:pPr>
        <w:ind w:left="720"/>
      </w:pPr>
      <w:proofErr w:type="gramStart"/>
      <w:r w:rsidRPr="007D212B">
        <w:t>2  Only</w:t>
      </w:r>
      <w:proofErr w:type="gramEnd"/>
      <w:r w:rsidRPr="007D212B">
        <w:t xml:space="preserve"> once a day</w:t>
      </w:r>
    </w:p>
    <w:p w14:paraId="56CBB9D8" w14:textId="77777777" w:rsidR="007D212B" w:rsidRPr="007D212B" w:rsidRDefault="007D212B" w:rsidP="007D212B">
      <w:pPr>
        <w:ind w:left="720"/>
      </w:pPr>
      <w:proofErr w:type="gramStart"/>
      <w:r w:rsidRPr="007D212B">
        <w:t>3  A</w:t>
      </w:r>
      <w:proofErr w:type="gramEnd"/>
      <w:r w:rsidRPr="007D212B">
        <w:t xml:space="preserve"> few times a day</w:t>
      </w:r>
    </w:p>
    <w:p w14:paraId="60A57F4A" w14:textId="77777777" w:rsidR="007D212B" w:rsidRPr="007D212B" w:rsidRDefault="007D212B" w:rsidP="007D212B">
      <w:pPr>
        <w:ind w:left="720"/>
      </w:pPr>
      <w:proofErr w:type="gramStart"/>
      <w:r w:rsidRPr="007D212B">
        <w:t>4  Hourly</w:t>
      </w:r>
      <w:proofErr w:type="gramEnd"/>
      <w:r w:rsidRPr="007D212B">
        <w:t xml:space="preserve"> or more often</w:t>
      </w:r>
    </w:p>
    <w:p w14:paraId="48112255" w14:textId="77777777" w:rsidR="007D212B" w:rsidRPr="007D212B" w:rsidRDefault="007D212B" w:rsidP="007D212B">
      <w:pPr>
        <w:ind w:left="720"/>
      </w:pPr>
      <w:proofErr w:type="gramStart"/>
      <w:r w:rsidRPr="007D212B">
        <w:t>5  It</w:t>
      </w:r>
      <w:proofErr w:type="gramEnd"/>
      <w:r w:rsidRPr="007D212B">
        <w:t xml:space="preserve"> varies day-to-day</w:t>
      </w:r>
    </w:p>
    <w:p w14:paraId="545EF8A9" w14:textId="77777777" w:rsidR="007D212B" w:rsidRPr="007D212B" w:rsidRDefault="007D212B" w:rsidP="007D212B">
      <w:pPr>
        <w:ind w:left="720"/>
      </w:pPr>
      <w:r w:rsidRPr="007D212B">
        <w:t>98 Don’t know</w:t>
      </w:r>
    </w:p>
    <w:p w14:paraId="5A7646CE" w14:textId="77777777" w:rsidR="007D212B" w:rsidRPr="007D212B" w:rsidRDefault="007D212B" w:rsidP="007D212B">
      <w:pPr>
        <w:ind w:left="720"/>
      </w:pPr>
      <w:r w:rsidRPr="007D212B">
        <w:t>99 Prefer not to answer</w:t>
      </w:r>
    </w:p>
    <w:p w14:paraId="4590E2E2" w14:textId="77777777" w:rsidR="007D212B" w:rsidRDefault="007D212B" w:rsidP="007369A8">
      <w:pPr>
        <w:rPr>
          <w:b/>
          <w:bCs/>
        </w:rPr>
      </w:pPr>
    </w:p>
    <w:p w14:paraId="31D33450" w14:textId="77777777" w:rsidR="00144E70" w:rsidRPr="00144E70" w:rsidRDefault="00144E70" w:rsidP="00144E70">
      <w:r w:rsidRPr="00144E70">
        <w:t>3. Exercise / Walking Time</w:t>
      </w:r>
    </w:p>
    <w:p w14:paraId="0E8AC1F3" w14:textId="77777777" w:rsidR="00144E70" w:rsidRPr="00144E70" w:rsidRDefault="00144E70" w:rsidP="00144E70">
      <w:r w:rsidRPr="00144E70">
        <w:t>QAIRO3</w:t>
      </w:r>
      <w:r w:rsidRPr="00144E70">
        <w:br/>
        <w:t>Do you set aside time to exercise or walk in a typical working day?</w:t>
      </w:r>
    </w:p>
    <w:p w14:paraId="7C3F356E" w14:textId="77777777" w:rsidR="00144E70" w:rsidRPr="00144E70" w:rsidRDefault="00144E70" w:rsidP="00144E70">
      <w:pPr>
        <w:ind w:left="720"/>
      </w:pPr>
      <w:proofErr w:type="gramStart"/>
      <w:r w:rsidRPr="00144E70">
        <w:t>1  Yes</w:t>
      </w:r>
      <w:proofErr w:type="gramEnd"/>
    </w:p>
    <w:p w14:paraId="1FF1B8F8" w14:textId="77777777" w:rsidR="00144E70" w:rsidRPr="00144E70" w:rsidRDefault="00144E70" w:rsidP="00144E70">
      <w:pPr>
        <w:ind w:left="720"/>
      </w:pPr>
      <w:proofErr w:type="gramStart"/>
      <w:r w:rsidRPr="00144E70">
        <w:t>2  No</w:t>
      </w:r>
      <w:proofErr w:type="gramEnd"/>
    </w:p>
    <w:p w14:paraId="1751CD40" w14:textId="77777777" w:rsidR="00144E70" w:rsidRPr="00144E70" w:rsidRDefault="00144E70" w:rsidP="00144E70">
      <w:pPr>
        <w:ind w:left="720"/>
      </w:pPr>
      <w:r w:rsidRPr="00144E70">
        <w:t>98 Don’t know</w:t>
      </w:r>
    </w:p>
    <w:p w14:paraId="383BCAD8" w14:textId="77777777" w:rsidR="00144E70" w:rsidRDefault="00144E70" w:rsidP="00144E70">
      <w:pPr>
        <w:ind w:left="720"/>
      </w:pPr>
      <w:r w:rsidRPr="00144E70">
        <w:t>99 Prefer not to answer</w:t>
      </w:r>
    </w:p>
    <w:p w14:paraId="5D95BA4F" w14:textId="77777777" w:rsidR="00144E70" w:rsidRPr="00144E70" w:rsidRDefault="00144E70" w:rsidP="00144E70">
      <w:pPr>
        <w:ind w:left="720"/>
      </w:pPr>
    </w:p>
    <w:p w14:paraId="68E19BF4" w14:textId="77777777" w:rsidR="00144E70" w:rsidRPr="00144E70" w:rsidRDefault="00144E70" w:rsidP="00144E70">
      <w:r w:rsidRPr="00144E70">
        <w:t>QAIRO3a [Show if QAIRO3 = 1 “Yes”]</w:t>
      </w:r>
      <w:r w:rsidRPr="00144E70">
        <w:br/>
        <w:t>How many minutes do you typically spend exercising or walking each day?</w:t>
      </w:r>
    </w:p>
    <w:p w14:paraId="3228D787" w14:textId="77777777" w:rsidR="00144E70" w:rsidRPr="00144E70" w:rsidRDefault="00144E70" w:rsidP="00144E70">
      <w:pPr>
        <w:ind w:left="720"/>
      </w:pPr>
      <w:proofErr w:type="gramStart"/>
      <w:r w:rsidRPr="00144E70">
        <w:t>1  Under</w:t>
      </w:r>
      <w:proofErr w:type="gramEnd"/>
      <w:r w:rsidRPr="00144E70">
        <w:t xml:space="preserve"> 15 minutes</w:t>
      </w:r>
    </w:p>
    <w:p w14:paraId="63E1217E" w14:textId="77777777" w:rsidR="00144E70" w:rsidRPr="00144E70" w:rsidRDefault="00144E70" w:rsidP="00144E70">
      <w:pPr>
        <w:ind w:left="720"/>
      </w:pPr>
      <w:proofErr w:type="gramStart"/>
      <w:r w:rsidRPr="00144E70">
        <w:t>2  15</w:t>
      </w:r>
      <w:proofErr w:type="gramEnd"/>
      <w:r w:rsidRPr="00144E70">
        <w:t>-30 minutes</w:t>
      </w:r>
    </w:p>
    <w:p w14:paraId="4ECEDB9A" w14:textId="77777777" w:rsidR="00144E70" w:rsidRPr="00144E70" w:rsidRDefault="00144E70" w:rsidP="00144E70">
      <w:pPr>
        <w:ind w:left="720"/>
      </w:pPr>
      <w:proofErr w:type="gramStart"/>
      <w:r w:rsidRPr="00144E70">
        <w:lastRenderedPageBreak/>
        <w:t>3  31</w:t>
      </w:r>
      <w:proofErr w:type="gramEnd"/>
      <w:r w:rsidRPr="00144E70">
        <w:t>-60 minutes</w:t>
      </w:r>
    </w:p>
    <w:p w14:paraId="70CB944F" w14:textId="77777777" w:rsidR="00144E70" w:rsidRPr="00144E70" w:rsidRDefault="00144E70" w:rsidP="00144E70">
      <w:pPr>
        <w:ind w:left="720"/>
      </w:pPr>
      <w:proofErr w:type="gramStart"/>
      <w:r w:rsidRPr="00144E70">
        <w:t>4  More</w:t>
      </w:r>
      <w:proofErr w:type="gramEnd"/>
      <w:r w:rsidRPr="00144E70">
        <w:t xml:space="preserve"> than 60 minutes</w:t>
      </w:r>
    </w:p>
    <w:p w14:paraId="4D059415" w14:textId="77777777" w:rsidR="00144E70" w:rsidRPr="00144E70" w:rsidRDefault="00144E70" w:rsidP="00144E70">
      <w:pPr>
        <w:ind w:left="720"/>
      </w:pPr>
      <w:r w:rsidRPr="00144E70">
        <w:t>98 Don’t know</w:t>
      </w:r>
    </w:p>
    <w:p w14:paraId="6A0ECD5B" w14:textId="77777777" w:rsidR="00144E70" w:rsidRPr="00144E70" w:rsidRDefault="00144E70" w:rsidP="00144E70">
      <w:pPr>
        <w:ind w:left="720"/>
      </w:pPr>
      <w:r w:rsidRPr="00144E70">
        <w:t>99 Prefer not to answer</w:t>
      </w:r>
    </w:p>
    <w:p w14:paraId="2EAB5B70" w14:textId="77777777" w:rsidR="007D212B" w:rsidRDefault="007D212B" w:rsidP="007369A8">
      <w:pPr>
        <w:rPr>
          <w:b/>
          <w:bCs/>
        </w:rPr>
      </w:pPr>
    </w:p>
    <w:p w14:paraId="5E951E27" w14:textId="77777777" w:rsidR="0055179E" w:rsidRPr="0055179E" w:rsidRDefault="0055179E" w:rsidP="0055179E">
      <w:r w:rsidRPr="0055179E">
        <w:t>4. Work-Life Balance</w:t>
      </w:r>
    </w:p>
    <w:p w14:paraId="19B29DC7" w14:textId="77777777" w:rsidR="0055179E" w:rsidRPr="0055179E" w:rsidRDefault="0055179E" w:rsidP="0055179E">
      <w:r w:rsidRPr="0055179E">
        <w:t>QAIRO4</w:t>
      </w:r>
      <w:r w:rsidRPr="0055179E">
        <w:br/>
        <w:t>How would you rate your current work-life balance?</w:t>
      </w:r>
    </w:p>
    <w:p w14:paraId="745BAC70" w14:textId="77777777" w:rsidR="0055179E" w:rsidRPr="0055179E" w:rsidRDefault="0055179E" w:rsidP="0055179E">
      <w:pPr>
        <w:ind w:left="720"/>
      </w:pPr>
      <w:proofErr w:type="gramStart"/>
      <w:r w:rsidRPr="0055179E">
        <w:t>1  Very</w:t>
      </w:r>
      <w:proofErr w:type="gramEnd"/>
      <w:r w:rsidRPr="0055179E">
        <w:t xml:space="preserve"> balanced (plenty of free/personal time)</w:t>
      </w:r>
    </w:p>
    <w:p w14:paraId="7BF33A06" w14:textId="77777777" w:rsidR="0055179E" w:rsidRPr="0055179E" w:rsidRDefault="0055179E" w:rsidP="0055179E">
      <w:pPr>
        <w:ind w:left="720"/>
      </w:pPr>
      <w:proofErr w:type="gramStart"/>
      <w:r w:rsidRPr="0055179E">
        <w:t>2  Somewhat</w:t>
      </w:r>
      <w:proofErr w:type="gramEnd"/>
      <w:r w:rsidRPr="0055179E">
        <w:t xml:space="preserve"> balanced</w:t>
      </w:r>
    </w:p>
    <w:p w14:paraId="3D05E367" w14:textId="77777777" w:rsidR="0055179E" w:rsidRPr="0055179E" w:rsidRDefault="0055179E" w:rsidP="0055179E">
      <w:pPr>
        <w:ind w:left="720"/>
      </w:pPr>
      <w:proofErr w:type="gramStart"/>
      <w:r w:rsidRPr="0055179E">
        <w:t>3  Neither</w:t>
      </w:r>
      <w:proofErr w:type="gramEnd"/>
      <w:r w:rsidRPr="0055179E">
        <w:t xml:space="preserve"> balanced nor imbalanced</w:t>
      </w:r>
    </w:p>
    <w:p w14:paraId="25F1BD90" w14:textId="77777777" w:rsidR="0055179E" w:rsidRPr="0055179E" w:rsidRDefault="0055179E" w:rsidP="0055179E">
      <w:pPr>
        <w:ind w:left="720"/>
      </w:pPr>
      <w:proofErr w:type="gramStart"/>
      <w:r w:rsidRPr="0055179E">
        <w:t>4  Somewhat</w:t>
      </w:r>
      <w:proofErr w:type="gramEnd"/>
      <w:r w:rsidRPr="0055179E">
        <w:t xml:space="preserve"> imbalanced</w:t>
      </w:r>
    </w:p>
    <w:p w14:paraId="4601FA4E" w14:textId="77777777" w:rsidR="0055179E" w:rsidRPr="0055179E" w:rsidRDefault="0055179E" w:rsidP="0055179E">
      <w:pPr>
        <w:ind w:left="720"/>
      </w:pPr>
      <w:proofErr w:type="gramStart"/>
      <w:r w:rsidRPr="0055179E">
        <w:t>5  Very</w:t>
      </w:r>
      <w:proofErr w:type="gramEnd"/>
      <w:r w:rsidRPr="0055179E">
        <w:t xml:space="preserve"> imbalanced (little to no free/personal time)</w:t>
      </w:r>
    </w:p>
    <w:p w14:paraId="54EC56A1" w14:textId="77777777" w:rsidR="0055179E" w:rsidRPr="0055179E" w:rsidRDefault="0055179E" w:rsidP="0055179E">
      <w:pPr>
        <w:ind w:left="720"/>
      </w:pPr>
      <w:r w:rsidRPr="0055179E">
        <w:t>98 Don’t know</w:t>
      </w:r>
    </w:p>
    <w:p w14:paraId="09C44598" w14:textId="77777777" w:rsidR="0055179E" w:rsidRPr="0055179E" w:rsidRDefault="0055179E" w:rsidP="0055179E">
      <w:pPr>
        <w:ind w:left="720"/>
      </w:pPr>
      <w:r w:rsidRPr="0055179E">
        <w:t>99 Prefer not to answer</w:t>
      </w:r>
    </w:p>
    <w:p w14:paraId="29943726" w14:textId="77777777" w:rsidR="0055179E" w:rsidRDefault="0055179E" w:rsidP="007369A8">
      <w:pPr>
        <w:rPr>
          <w:b/>
          <w:bCs/>
        </w:rPr>
      </w:pPr>
    </w:p>
    <w:p w14:paraId="6857E717" w14:textId="77777777" w:rsidR="0055179E" w:rsidRPr="0055179E" w:rsidRDefault="0055179E" w:rsidP="0055179E">
      <w:r w:rsidRPr="0055179E">
        <w:t xml:space="preserve">5. </w:t>
      </w:r>
      <w:proofErr w:type="gramStart"/>
      <w:r w:rsidRPr="0055179E">
        <w:t>Difficulty Concentrating</w:t>
      </w:r>
      <w:proofErr w:type="gramEnd"/>
    </w:p>
    <w:p w14:paraId="0F4950E6" w14:textId="77777777" w:rsidR="0055179E" w:rsidRPr="0055179E" w:rsidRDefault="0055179E" w:rsidP="0055179E">
      <w:r w:rsidRPr="0055179E">
        <w:t>QAIRO5</w:t>
      </w:r>
      <w:r w:rsidRPr="0055179E">
        <w:br/>
        <w:t>Do you often find it difficult to concentrate or stay alert during your workday?</w:t>
      </w:r>
    </w:p>
    <w:p w14:paraId="0AB13E7B" w14:textId="77777777" w:rsidR="0055179E" w:rsidRPr="0055179E" w:rsidRDefault="0055179E" w:rsidP="0055179E">
      <w:pPr>
        <w:ind w:left="720"/>
      </w:pPr>
      <w:proofErr w:type="gramStart"/>
      <w:r w:rsidRPr="0055179E">
        <w:t>1  Yes</w:t>
      </w:r>
      <w:proofErr w:type="gramEnd"/>
      <w:r w:rsidRPr="0055179E">
        <w:t>, regularly</w:t>
      </w:r>
    </w:p>
    <w:p w14:paraId="4CB6ADA1" w14:textId="77777777" w:rsidR="0055179E" w:rsidRPr="0055179E" w:rsidRDefault="0055179E" w:rsidP="0055179E">
      <w:pPr>
        <w:ind w:left="720"/>
      </w:pPr>
      <w:proofErr w:type="gramStart"/>
      <w:r w:rsidRPr="0055179E">
        <w:t>2  Sometimes</w:t>
      </w:r>
      <w:proofErr w:type="gramEnd"/>
    </w:p>
    <w:p w14:paraId="172FD521" w14:textId="77777777" w:rsidR="0055179E" w:rsidRPr="0055179E" w:rsidRDefault="0055179E" w:rsidP="0055179E">
      <w:pPr>
        <w:ind w:left="720"/>
      </w:pPr>
      <w:proofErr w:type="gramStart"/>
      <w:r w:rsidRPr="0055179E">
        <w:t>3  Rarely</w:t>
      </w:r>
      <w:proofErr w:type="gramEnd"/>
    </w:p>
    <w:p w14:paraId="21100C16" w14:textId="77777777" w:rsidR="0055179E" w:rsidRPr="0055179E" w:rsidRDefault="0055179E" w:rsidP="0055179E">
      <w:pPr>
        <w:ind w:left="720"/>
      </w:pPr>
      <w:proofErr w:type="gramStart"/>
      <w:r w:rsidRPr="0055179E">
        <w:t>4  Never</w:t>
      </w:r>
      <w:proofErr w:type="gramEnd"/>
    </w:p>
    <w:p w14:paraId="7FAC6B33" w14:textId="77777777" w:rsidR="0055179E" w:rsidRPr="0055179E" w:rsidRDefault="0055179E" w:rsidP="0055179E">
      <w:pPr>
        <w:ind w:left="720"/>
      </w:pPr>
      <w:r w:rsidRPr="0055179E">
        <w:t>98 Don’t know</w:t>
      </w:r>
    </w:p>
    <w:p w14:paraId="1499811C" w14:textId="77777777" w:rsidR="0055179E" w:rsidRPr="0055179E" w:rsidRDefault="0055179E" w:rsidP="0055179E">
      <w:pPr>
        <w:ind w:left="720"/>
      </w:pPr>
      <w:r w:rsidRPr="0055179E">
        <w:t>99 Prefer not to answer</w:t>
      </w:r>
    </w:p>
    <w:p w14:paraId="3A41B1B4" w14:textId="77777777" w:rsidR="0055179E" w:rsidRDefault="0055179E" w:rsidP="007369A8">
      <w:pPr>
        <w:rPr>
          <w:b/>
          <w:bCs/>
        </w:rPr>
      </w:pPr>
    </w:p>
    <w:p w14:paraId="3113B67D" w14:textId="77777777" w:rsidR="00213799" w:rsidRDefault="00213799" w:rsidP="007369A8">
      <w:pPr>
        <w:rPr>
          <w:ins w:id="62" w:author="Thomas Costello" w:date="2025-04-07T18:41:00Z" w16du:dateUtc="2025-04-07T17:41:00Z"/>
          <w:b/>
          <w:bCs/>
        </w:rPr>
      </w:pPr>
    </w:p>
    <w:p w14:paraId="486F0DBE" w14:textId="77777777" w:rsidR="007369A8" w:rsidRPr="00CC07CE" w:rsidRDefault="007369A8" w:rsidP="007369A8">
      <w:pPr>
        <w:rPr>
          <w:ins w:id="63" w:author="Thomas Costello" w:date="2025-04-07T18:41:00Z" w16du:dateUtc="2025-04-07T17:41:00Z"/>
          <w:b/>
          <w:bCs/>
        </w:rPr>
      </w:pPr>
      <w:ins w:id="64" w:author="Thomas Costello" w:date="2025-04-07T18:41:00Z" w16du:dateUtc="2025-04-07T17:41:00Z">
        <w:r w:rsidRPr="199AB5C2">
          <w:rPr>
            <w:b/>
            <w:bCs/>
          </w:rPr>
          <w:t>HUSTLE FOR HOME</w:t>
        </w:r>
      </w:ins>
    </w:p>
    <w:p w14:paraId="6530993D" w14:textId="77777777" w:rsidR="00333DD3" w:rsidRPr="00333DD3" w:rsidRDefault="00333DD3" w:rsidP="00333DD3">
      <w:r w:rsidRPr="00333DD3">
        <w:lastRenderedPageBreak/>
        <w:t>1. Using Business Income for House Deposit</w:t>
      </w:r>
    </w:p>
    <w:p w14:paraId="1473AF8D" w14:textId="77777777" w:rsidR="00333DD3" w:rsidRPr="00333DD3" w:rsidRDefault="00333DD3" w:rsidP="00333DD3">
      <w:r w:rsidRPr="00333DD3">
        <w:t>QHOME1 [Show if side hustle (Q11 = 2)]</w:t>
      </w:r>
      <w:r w:rsidRPr="00333DD3">
        <w:br/>
        <w:t>Are you currently using any income from your side business to help save for a house deposit?</w:t>
      </w:r>
    </w:p>
    <w:p w14:paraId="35226766" w14:textId="77777777" w:rsidR="00333DD3" w:rsidRPr="00333DD3" w:rsidRDefault="00333DD3" w:rsidP="00333DD3">
      <w:pPr>
        <w:ind w:left="720"/>
      </w:pPr>
      <w:proofErr w:type="gramStart"/>
      <w:r w:rsidRPr="00333DD3">
        <w:t>1  Yes</w:t>
      </w:r>
      <w:proofErr w:type="gramEnd"/>
    </w:p>
    <w:p w14:paraId="03E59038" w14:textId="77777777" w:rsidR="00333DD3" w:rsidRPr="00333DD3" w:rsidRDefault="00333DD3" w:rsidP="00333DD3">
      <w:pPr>
        <w:ind w:left="720"/>
      </w:pPr>
      <w:proofErr w:type="gramStart"/>
      <w:r w:rsidRPr="00333DD3">
        <w:t>2  No</w:t>
      </w:r>
      <w:proofErr w:type="gramEnd"/>
    </w:p>
    <w:p w14:paraId="18DA77DB" w14:textId="77777777" w:rsidR="00333DD3" w:rsidRPr="00333DD3" w:rsidRDefault="00333DD3" w:rsidP="00333DD3">
      <w:pPr>
        <w:ind w:left="720"/>
      </w:pPr>
      <w:r w:rsidRPr="00333DD3">
        <w:t>98 Don’t know</w:t>
      </w:r>
    </w:p>
    <w:p w14:paraId="1034D94A" w14:textId="77777777" w:rsidR="00333DD3" w:rsidRPr="00333DD3" w:rsidRDefault="00333DD3" w:rsidP="00333DD3">
      <w:pPr>
        <w:ind w:left="720"/>
      </w:pPr>
      <w:r w:rsidRPr="00333DD3">
        <w:t>99 Prefer not to answer</w:t>
      </w:r>
    </w:p>
    <w:p w14:paraId="16E9A414" w14:textId="77777777" w:rsidR="007369A8" w:rsidRDefault="007369A8" w:rsidP="007369A8">
      <w:pPr>
        <w:rPr>
          <w:b/>
          <w:bCs/>
        </w:rPr>
      </w:pPr>
    </w:p>
    <w:p w14:paraId="15150115" w14:textId="77777777" w:rsidR="00333DD3" w:rsidRPr="00333DD3" w:rsidRDefault="00333DD3" w:rsidP="00333DD3">
      <w:r w:rsidRPr="00333DD3">
        <w:t>2. Speed of Saving</w:t>
      </w:r>
    </w:p>
    <w:p w14:paraId="61D75187" w14:textId="77777777" w:rsidR="00333DD3" w:rsidRPr="00333DD3" w:rsidRDefault="00333DD3" w:rsidP="00333DD3">
      <w:r w:rsidRPr="00333DD3">
        <w:t>QHOME2 [Show if QHOME1 = 1 “Yes”]</w:t>
      </w:r>
      <w:r w:rsidRPr="00333DD3">
        <w:br/>
        <w:t>By earning side-hustle income, how much sooner do you believe you can purchase a home (get on the property ladder) compared to relying only on your primary source of income?</w:t>
      </w:r>
    </w:p>
    <w:p w14:paraId="1C5F8C26" w14:textId="77777777" w:rsidR="00333DD3" w:rsidRPr="00333DD3" w:rsidRDefault="00333DD3" w:rsidP="00333DD3">
      <w:pPr>
        <w:ind w:left="720"/>
      </w:pPr>
      <w:proofErr w:type="gramStart"/>
      <w:r w:rsidRPr="00333DD3">
        <w:t>1  Over</w:t>
      </w:r>
      <w:proofErr w:type="gramEnd"/>
      <w:r w:rsidRPr="00333DD3">
        <w:t xml:space="preserve"> 5 years sooner</w:t>
      </w:r>
    </w:p>
    <w:p w14:paraId="18905B0F" w14:textId="77777777" w:rsidR="00333DD3" w:rsidRPr="00333DD3" w:rsidRDefault="00333DD3" w:rsidP="00333DD3">
      <w:pPr>
        <w:ind w:left="720"/>
      </w:pPr>
      <w:proofErr w:type="gramStart"/>
      <w:r w:rsidRPr="00333DD3">
        <w:t>2  3</w:t>
      </w:r>
      <w:proofErr w:type="gramEnd"/>
      <w:r w:rsidRPr="00333DD3">
        <w:t>-5 years sooner</w:t>
      </w:r>
    </w:p>
    <w:p w14:paraId="75020C56" w14:textId="77777777" w:rsidR="00333DD3" w:rsidRPr="00333DD3" w:rsidRDefault="00333DD3" w:rsidP="00333DD3">
      <w:pPr>
        <w:ind w:left="720"/>
      </w:pPr>
      <w:proofErr w:type="gramStart"/>
      <w:r w:rsidRPr="00333DD3">
        <w:t>3  1</w:t>
      </w:r>
      <w:proofErr w:type="gramEnd"/>
      <w:r w:rsidRPr="00333DD3">
        <w:t>-2 years sooner</w:t>
      </w:r>
    </w:p>
    <w:p w14:paraId="6AA040CA" w14:textId="77777777" w:rsidR="00333DD3" w:rsidRPr="00333DD3" w:rsidRDefault="00333DD3" w:rsidP="00333DD3">
      <w:pPr>
        <w:ind w:left="720"/>
      </w:pPr>
      <w:proofErr w:type="gramStart"/>
      <w:r w:rsidRPr="00333DD3">
        <w:t>4  Less</w:t>
      </w:r>
      <w:proofErr w:type="gramEnd"/>
      <w:r w:rsidRPr="00333DD3">
        <w:t xml:space="preserve"> than 1 year sooner</w:t>
      </w:r>
    </w:p>
    <w:p w14:paraId="20E287D6" w14:textId="77777777" w:rsidR="00333DD3" w:rsidRPr="00333DD3" w:rsidRDefault="00333DD3" w:rsidP="00333DD3">
      <w:pPr>
        <w:ind w:left="720"/>
      </w:pPr>
      <w:proofErr w:type="gramStart"/>
      <w:r w:rsidRPr="00333DD3">
        <w:t>5  It</w:t>
      </w:r>
      <w:proofErr w:type="gramEnd"/>
      <w:r w:rsidRPr="00333DD3">
        <w:t xml:space="preserve"> won’t really make it any faster</w:t>
      </w:r>
    </w:p>
    <w:p w14:paraId="2D81D949" w14:textId="77777777" w:rsidR="00333DD3" w:rsidRPr="00333DD3" w:rsidRDefault="00333DD3" w:rsidP="00333DD3">
      <w:pPr>
        <w:ind w:left="720"/>
      </w:pPr>
      <w:r w:rsidRPr="00333DD3">
        <w:t>98 Don’t know</w:t>
      </w:r>
    </w:p>
    <w:p w14:paraId="6979965D" w14:textId="77777777" w:rsidR="00333DD3" w:rsidRPr="00333DD3" w:rsidRDefault="00333DD3" w:rsidP="00333DD3">
      <w:pPr>
        <w:ind w:left="720"/>
      </w:pPr>
      <w:r w:rsidRPr="00333DD3">
        <w:t>99 Prefer not to answer</w:t>
      </w:r>
    </w:p>
    <w:p w14:paraId="0DBBCFEB" w14:textId="77777777" w:rsidR="00333DD3" w:rsidRDefault="00333DD3" w:rsidP="007369A8">
      <w:pPr>
        <w:rPr>
          <w:b/>
          <w:bCs/>
        </w:rPr>
      </w:pPr>
    </w:p>
    <w:p w14:paraId="4A650200" w14:textId="77777777" w:rsidR="00333DD3" w:rsidRPr="00333DD3" w:rsidRDefault="00333DD3" w:rsidP="00333DD3">
      <w:r w:rsidRPr="00333DD3">
        <w:t>3. Past Usage of Side Hustle Income</w:t>
      </w:r>
    </w:p>
    <w:p w14:paraId="200AA6F3" w14:textId="77777777" w:rsidR="00333DD3" w:rsidRPr="00333DD3" w:rsidRDefault="00333DD3" w:rsidP="00333DD3">
      <w:r w:rsidRPr="00333DD3">
        <w:t>QHOME3 [Show if QHOME1 = 2 “No”]</w:t>
      </w:r>
      <w:r w:rsidRPr="00333DD3">
        <w:br/>
        <w:t>Have you previously used income from this side hustle (or any earlier side hustle) to contribute to a house deposit?</w:t>
      </w:r>
    </w:p>
    <w:p w14:paraId="53B37B43" w14:textId="77777777" w:rsidR="00333DD3" w:rsidRPr="00333DD3" w:rsidRDefault="00333DD3" w:rsidP="00333DD3">
      <w:pPr>
        <w:ind w:left="720"/>
      </w:pPr>
      <w:proofErr w:type="gramStart"/>
      <w:r w:rsidRPr="00333DD3">
        <w:t>1  Yes</w:t>
      </w:r>
      <w:proofErr w:type="gramEnd"/>
    </w:p>
    <w:p w14:paraId="278CA204" w14:textId="77777777" w:rsidR="00333DD3" w:rsidRPr="00333DD3" w:rsidRDefault="00333DD3" w:rsidP="00333DD3">
      <w:pPr>
        <w:ind w:left="720"/>
      </w:pPr>
      <w:proofErr w:type="gramStart"/>
      <w:r w:rsidRPr="00333DD3">
        <w:t>2  No</w:t>
      </w:r>
      <w:proofErr w:type="gramEnd"/>
    </w:p>
    <w:p w14:paraId="593043C6" w14:textId="77777777" w:rsidR="00333DD3" w:rsidRPr="00333DD3" w:rsidRDefault="00333DD3" w:rsidP="00333DD3">
      <w:pPr>
        <w:ind w:left="720"/>
      </w:pPr>
      <w:r w:rsidRPr="00333DD3">
        <w:t>98 Don’t know</w:t>
      </w:r>
    </w:p>
    <w:p w14:paraId="2BA4F858" w14:textId="77777777" w:rsidR="00333DD3" w:rsidRPr="00333DD3" w:rsidRDefault="00333DD3" w:rsidP="00333DD3">
      <w:pPr>
        <w:ind w:left="720"/>
      </w:pPr>
      <w:r>
        <w:t>99 Prefer not to answer</w:t>
      </w:r>
    </w:p>
    <w:p w14:paraId="2A89E115" w14:textId="77777777" w:rsidR="0055179E" w:rsidRDefault="0055179E" w:rsidP="007369A8">
      <w:pPr>
        <w:rPr>
          <w:ins w:id="65" w:author="Thomas Costello" w:date="2025-04-07T18:41:00Z" w16du:dateUtc="2025-04-07T17:41:00Z"/>
          <w:b/>
          <w:bCs/>
        </w:rPr>
      </w:pPr>
    </w:p>
    <w:p w14:paraId="1C4853DB" w14:textId="77777777" w:rsidR="007369A8" w:rsidRPr="00CC07CE" w:rsidRDefault="007369A8" w:rsidP="007369A8">
      <w:pPr>
        <w:rPr>
          <w:ins w:id="66" w:author="Thomas Costello" w:date="2025-04-07T18:41:00Z" w16du:dateUtc="2025-04-07T17:41:00Z"/>
          <w:b/>
          <w:bCs/>
        </w:rPr>
      </w:pPr>
      <w:ins w:id="67" w:author="Thomas Costello" w:date="2025-04-07T18:41:00Z" w16du:dateUtc="2025-04-07T17:41:00Z">
        <w:r w:rsidRPr="199AB5C2">
          <w:rPr>
            <w:b/>
            <w:bCs/>
          </w:rPr>
          <w:t>HUSTLE FOR HOLIDAY</w:t>
        </w:r>
      </w:ins>
    </w:p>
    <w:p w14:paraId="5941AB25" w14:textId="2F6743A3" w:rsidR="00205BFA" w:rsidRPr="00205BFA" w:rsidRDefault="00205BFA" w:rsidP="00205BFA">
      <w:r>
        <w:lastRenderedPageBreak/>
        <w:t xml:space="preserve">1. Using Side Hustle Income for Gap Year / </w:t>
      </w:r>
      <w:r w:rsidR="6954FF76">
        <w:t>Career Break</w:t>
      </w:r>
    </w:p>
    <w:p w14:paraId="474F9464" w14:textId="6DD44C98" w:rsidR="00205BFA" w:rsidRPr="00205BFA" w:rsidRDefault="00205BFA" w:rsidP="00205BFA">
      <w:r>
        <w:t>QHOL1 [Show if side hustle (Q11 = 2)]</w:t>
      </w:r>
      <w:r>
        <w:br/>
        <w:t xml:space="preserve">Are you currently using income from your side business to save for a gap year or </w:t>
      </w:r>
      <w:r w:rsidR="73465B17">
        <w:t>career break</w:t>
      </w:r>
      <w:r>
        <w:t xml:space="preserve"> (an extended holiday)?</w:t>
      </w:r>
    </w:p>
    <w:p w14:paraId="52FC9406" w14:textId="77777777" w:rsidR="00205BFA" w:rsidRPr="00205BFA" w:rsidRDefault="00205BFA" w:rsidP="00205BFA">
      <w:pPr>
        <w:ind w:left="720"/>
      </w:pPr>
      <w:proofErr w:type="gramStart"/>
      <w:r w:rsidRPr="00205BFA">
        <w:t>1  Yes</w:t>
      </w:r>
      <w:proofErr w:type="gramEnd"/>
    </w:p>
    <w:p w14:paraId="3EC77FE6" w14:textId="77777777" w:rsidR="00205BFA" w:rsidRPr="00205BFA" w:rsidRDefault="00205BFA" w:rsidP="00205BFA">
      <w:pPr>
        <w:ind w:left="720"/>
      </w:pPr>
      <w:proofErr w:type="gramStart"/>
      <w:r w:rsidRPr="00205BFA">
        <w:t>2  No</w:t>
      </w:r>
      <w:proofErr w:type="gramEnd"/>
    </w:p>
    <w:p w14:paraId="06826C9B" w14:textId="77777777" w:rsidR="00205BFA" w:rsidRPr="00205BFA" w:rsidRDefault="00205BFA" w:rsidP="00205BFA">
      <w:pPr>
        <w:ind w:left="720"/>
      </w:pPr>
      <w:r w:rsidRPr="00205BFA">
        <w:t>98 Don’t know</w:t>
      </w:r>
    </w:p>
    <w:p w14:paraId="548D25D0" w14:textId="77777777" w:rsidR="00205BFA" w:rsidRPr="00205BFA" w:rsidRDefault="00205BFA" w:rsidP="00205BFA">
      <w:pPr>
        <w:ind w:left="720"/>
      </w:pPr>
      <w:r w:rsidRPr="00205BFA">
        <w:t>99 Prefer not to answer</w:t>
      </w:r>
    </w:p>
    <w:p w14:paraId="5A7FBB63" w14:textId="77777777" w:rsidR="007369A8" w:rsidRDefault="007369A8" w:rsidP="007369A8">
      <w:pPr>
        <w:rPr>
          <w:b/>
          <w:bCs/>
        </w:rPr>
      </w:pPr>
    </w:p>
    <w:p w14:paraId="226ECA21" w14:textId="77777777" w:rsidR="00205BFA" w:rsidRPr="00205BFA" w:rsidRDefault="00205BFA" w:rsidP="00205BFA">
      <w:r w:rsidRPr="00205BFA">
        <w:t xml:space="preserve">2. Past Funding </w:t>
      </w:r>
      <w:proofErr w:type="gramStart"/>
      <w:r w:rsidRPr="00205BFA">
        <w:t>of</w:t>
      </w:r>
      <w:proofErr w:type="gramEnd"/>
      <w:r w:rsidRPr="00205BFA">
        <w:t xml:space="preserve"> Extended Holiday</w:t>
      </w:r>
    </w:p>
    <w:p w14:paraId="0F4D115C" w14:textId="0B680666" w:rsidR="00205BFA" w:rsidRPr="00205BFA" w:rsidRDefault="00205BFA" w:rsidP="00205BFA">
      <w:r>
        <w:t>QHOL2 [Show if QHOL1 = 2 “No”]</w:t>
      </w:r>
      <w:r>
        <w:br/>
        <w:t xml:space="preserve">Have you ever used your side hustle income in the past to fund a gap year or </w:t>
      </w:r>
      <w:r w:rsidR="6928CBE2">
        <w:t>career break</w:t>
      </w:r>
      <w:r>
        <w:t>?</w:t>
      </w:r>
    </w:p>
    <w:p w14:paraId="1A9FA0D5" w14:textId="77777777" w:rsidR="00205BFA" w:rsidRPr="00205BFA" w:rsidRDefault="00205BFA" w:rsidP="00205BFA">
      <w:pPr>
        <w:ind w:left="720"/>
      </w:pPr>
      <w:proofErr w:type="gramStart"/>
      <w:r w:rsidRPr="00205BFA">
        <w:t>1  Yes</w:t>
      </w:r>
      <w:proofErr w:type="gramEnd"/>
    </w:p>
    <w:p w14:paraId="78E9DDDF" w14:textId="77777777" w:rsidR="00205BFA" w:rsidRPr="00205BFA" w:rsidRDefault="00205BFA" w:rsidP="00205BFA">
      <w:pPr>
        <w:ind w:left="720"/>
      </w:pPr>
      <w:proofErr w:type="gramStart"/>
      <w:r w:rsidRPr="00205BFA">
        <w:t>2  No</w:t>
      </w:r>
      <w:proofErr w:type="gramEnd"/>
    </w:p>
    <w:p w14:paraId="3EF1B3B1" w14:textId="77777777" w:rsidR="00205BFA" w:rsidRPr="00205BFA" w:rsidRDefault="00205BFA" w:rsidP="00205BFA">
      <w:pPr>
        <w:ind w:left="720"/>
      </w:pPr>
      <w:r w:rsidRPr="00205BFA">
        <w:t>98 Don’t know</w:t>
      </w:r>
    </w:p>
    <w:p w14:paraId="5987548E" w14:textId="77777777" w:rsidR="00205BFA" w:rsidRDefault="00205BFA" w:rsidP="00205BFA">
      <w:pPr>
        <w:ind w:left="720"/>
      </w:pPr>
      <w:r w:rsidRPr="00205BFA">
        <w:t>99 Prefer not to answer</w:t>
      </w:r>
    </w:p>
    <w:p w14:paraId="5BF87A9F" w14:textId="77777777" w:rsidR="00205BFA" w:rsidRDefault="00205BFA" w:rsidP="00205BFA"/>
    <w:p w14:paraId="2B94E9A9" w14:textId="77777777" w:rsidR="00205BFA" w:rsidRDefault="00205BFA" w:rsidP="00205BFA"/>
    <w:p w14:paraId="7144B787" w14:textId="77777777" w:rsidR="007369A8" w:rsidRPr="00CC07CE" w:rsidRDefault="007369A8" w:rsidP="007369A8">
      <w:pPr>
        <w:rPr>
          <w:ins w:id="68" w:author="Thomas Costello" w:date="2025-04-07T18:41:00Z" w16du:dateUtc="2025-04-07T17:41:00Z"/>
          <w:b/>
          <w:bCs/>
        </w:rPr>
      </w:pPr>
      <w:ins w:id="69" w:author="Thomas Costello" w:date="2025-04-07T18:41:00Z" w16du:dateUtc="2025-04-07T17:41:00Z">
        <w:r w:rsidRPr="199AB5C2">
          <w:rPr>
            <w:b/>
            <w:bCs/>
          </w:rPr>
          <w:t>ARTS &amp; GRAFT</w:t>
        </w:r>
      </w:ins>
    </w:p>
    <w:p w14:paraId="244F27A4" w14:textId="77777777" w:rsidR="00D3667C" w:rsidRPr="00D3667C" w:rsidRDefault="00D3667C" w:rsidP="00D3667C">
      <w:r w:rsidRPr="00D3667C">
        <w:t>1. Comparing Business Performance</w:t>
      </w:r>
    </w:p>
    <w:p w14:paraId="0BB08FE1" w14:textId="4BA8BE59" w:rsidR="00D3667C" w:rsidRPr="00D3667C" w:rsidRDefault="00D3667C" w:rsidP="00D3667C">
      <w:r w:rsidRPr="00D3667C">
        <w:rPr>
          <w:i/>
          <w:iCs/>
          <w:highlight w:val="yellow"/>
        </w:rPr>
        <w:t xml:space="preserve">(We already collect turnover, employees, growth, etc. in the main survey. We can simply do an analysis </w:t>
      </w:r>
      <w:proofErr w:type="gramStart"/>
      <w:r w:rsidRPr="00D3667C">
        <w:rPr>
          <w:i/>
          <w:iCs/>
          <w:highlight w:val="yellow"/>
        </w:rPr>
        <w:t>offline, or</w:t>
      </w:r>
      <w:proofErr w:type="gramEnd"/>
      <w:r w:rsidRPr="00D3667C">
        <w:rPr>
          <w:i/>
          <w:iCs/>
          <w:highlight w:val="yellow"/>
        </w:rPr>
        <w:t xml:space="preserve"> explicitly ask them to self-assess. Below is a self-assessment approach if we want more direct input.)</w:t>
      </w:r>
    </w:p>
    <w:p w14:paraId="0F8C614A" w14:textId="77777777" w:rsidR="00D3667C" w:rsidRPr="00D3667C" w:rsidRDefault="00D3667C" w:rsidP="00D3667C">
      <w:r w:rsidRPr="00D3667C">
        <w:t>QART1 [Show if “Art and design” from Q5 or Q5b]</w:t>
      </w:r>
      <w:r w:rsidRPr="00D3667C">
        <w:br/>
        <w:t>Compared to the average small or microbusiness, how do you feel your business is performing financially?</w:t>
      </w:r>
    </w:p>
    <w:p w14:paraId="177D105A" w14:textId="77777777" w:rsidR="00D3667C" w:rsidRPr="00D3667C" w:rsidRDefault="00D3667C" w:rsidP="00D3667C">
      <w:pPr>
        <w:ind w:left="720"/>
      </w:pPr>
      <w:proofErr w:type="gramStart"/>
      <w:r w:rsidRPr="00D3667C">
        <w:t>1  Significantly</w:t>
      </w:r>
      <w:proofErr w:type="gramEnd"/>
      <w:r w:rsidRPr="00D3667C">
        <w:t xml:space="preserve"> above average</w:t>
      </w:r>
    </w:p>
    <w:p w14:paraId="33E91693" w14:textId="77777777" w:rsidR="00D3667C" w:rsidRPr="00D3667C" w:rsidRDefault="00D3667C" w:rsidP="00D3667C">
      <w:pPr>
        <w:ind w:left="720"/>
      </w:pPr>
      <w:proofErr w:type="gramStart"/>
      <w:r w:rsidRPr="00D3667C">
        <w:t>2  Slightly</w:t>
      </w:r>
      <w:proofErr w:type="gramEnd"/>
      <w:r w:rsidRPr="00D3667C">
        <w:t xml:space="preserve"> above average</w:t>
      </w:r>
    </w:p>
    <w:p w14:paraId="1013E2FE" w14:textId="77777777" w:rsidR="00D3667C" w:rsidRPr="00D3667C" w:rsidRDefault="00D3667C" w:rsidP="00D3667C">
      <w:pPr>
        <w:ind w:left="720"/>
      </w:pPr>
      <w:proofErr w:type="gramStart"/>
      <w:r w:rsidRPr="00D3667C">
        <w:t>3  About</w:t>
      </w:r>
      <w:proofErr w:type="gramEnd"/>
      <w:r w:rsidRPr="00D3667C">
        <w:t xml:space="preserve"> average</w:t>
      </w:r>
    </w:p>
    <w:p w14:paraId="65F7D8BA" w14:textId="77777777" w:rsidR="00D3667C" w:rsidRPr="00D3667C" w:rsidRDefault="00D3667C" w:rsidP="00D3667C">
      <w:pPr>
        <w:ind w:left="720"/>
      </w:pPr>
      <w:proofErr w:type="gramStart"/>
      <w:r w:rsidRPr="00D3667C">
        <w:t>4  Slightly</w:t>
      </w:r>
      <w:proofErr w:type="gramEnd"/>
      <w:r w:rsidRPr="00D3667C">
        <w:t xml:space="preserve"> below average</w:t>
      </w:r>
    </w:p>
    <w:p w14:paraId="70424916" w14:textId="77777777" w:rsidR="00D3667C" w:rsidRPr="00D3667C" w:rsidRDefault="00D3667C" w:rsidP="00D3667C">
      <w:pPr>
        <w:ind w:left="720"/>
      </w:pPr>
      <w:proofErr w:type="gramStart"/>
      <w:r w:rsidRPr="00D3667C">
        <w:t>5  Significantly</w:t>
      </w:r>
      <w:proofErr w:type="gramEnd"/>
      <w:r w:rsidRPr="00D3667C">
        <w:t xml:space="preserve"> below average</w:t>
      </w:r>
    </w:p>
    <w:p w14:paraId="39FAB1F3" w14:textId="77777777" w:rsidR="00D3667C" w:rsidRPr="00D3667C" w:rsidRDefault="00D3667C" w:rsidP="00D3667C">
      <w:pPr>
        <w:ind w:left="720"/>
      </w:pPr>
      <w:proofErr w:type="gramStart"/>
      <w:r w:rsidRPr="00D3667C">
        <w:t>98  Don’t</w:t>
      </w:r>
      <w:proofErr w:type="gramEnd"/>
      <w:r w:rsidRPr="00D3667C">
        <w:t xml:space="preserve"> know</w:t>
      </w:r>
    </w:p>
    <w:p w14:paraId="618992EA" w14:textId="77777777" w:rsidR="00D3667C" w:rsidRPr="00D3667C" w:rsidRDefault="00D3667C" w:rsidP="00D3667C">
      <w:pPr>
        <w:ind w:left="720"/>
      </w:pPr>
      <w:proofErr w:type="gramStart"/>
      <w:r w:rsidRPr="00D3667C">
        <w:lastRenderedPageBreak/>
        <w:t>99  Prefer</w:t>
      </w:r>
      <w:proofErr w:type="gramEnd"/>
      <w:r w:rsidRPr="00D3667C">
        <w:t xml:space="preserve"> not to answer</w:t>
      </w:r>
    </w:p>
    <w:p w14:paraId="3AAE844D" w14:textId="77777777" w:rsidR="007369A8" w:rsidRDefault="007369A8" w:rsidP="007369A8">
      <w:pPr>
        <w:rPr>
          <w:b/>
          <w:bCs/>
        </w:rPr>
      </w:pPr>
    </w:p>
    <w:p w14:paraId="5CA8BE10" w14:textId="77777777" w:rsidR="003C55CE" w:rsidRPr="003C55CE" w:rsidRDefault="003C55CE" w:rsidP="003C55CE">
      <w:r w:rsidRPr="003C55CE">
        <w:t>2. Social Media Usage for Marketing</w:t>
      </w:r>
    </w:p>
    <w:p w14:paraId="50905204" w14:textId="77777777" w:rsidR="003C55CE" w:rsidRPr="003C55CE" w:rsidRDefault="003C55CE" w:rsidP="003C55CE">
      <w:r w:rsidRPr="003C55CE">
        <w:t>QART3 [Show if “Art and design” from Q5 or Q5b]</w:t>
      </w:r>
      <w:r w:rsidRPr="003C55CE">
        <w:br/>
        <w:t>Which social media platforms do you primarily use to market or showcase your art or designs?</w:t>
      </w:r>
      <w:r w:rsidRPr="003C55CE">
        <w:br/>
        <w:t>Select all that apply.</w:t>
      </w:r>
    </w:p>
    <w:p w14:paraId="4BA73400" w14:textId="77777777" w:rsidR="003C55CE" w:rsidRPr="003C55CE" w:rsidRDefault="003C55CE" w:rsidP="003C55CE">
      <w:pPr>
        <w:ind w:left="720"/>
      </w:pPr>
      <w:proofErr w:type="gramStart"/>
      <w:r w:rsidRPr="003C55CE">
        <w:t>1  Instagram</w:t>
      </w:r>
      <w:proofErr w:type="gramEnd"/>
    </w:p>
    <w:p w14:paraId="6882C7F4" w14:textId="77777777" w:rsidR="003C55CE" w:rsidRPr="003C55CE" w:rsidRDefault="003C55CE" w:rsidP="003C55CE">
      <w:pPr>
        <w:ind w:left="720"/>
      </w:pPr>
      <w:proofErr w:type="gramStart"/>
      <w:r w:rsidRPr="003C55CE">
        <w:t>2  TikTok</w:t>
      </w:r>
      <w:proofErr w:type="gramEnd"/>
    </w:p>
    <w:p w14:paraId="7C3DC151" w14:textId="77777777" w:rsidR="003C55CE" w:rsidRPr="003C55CE" w:rsidRDefault="003C55CE" w:rsidP="003C55CE">
      <w:pPr>
        <w:ind w:left="720"/>
      </w:pPr>
      <w:proofErr w:type="gramStart"/>
      <w:r w:rsidRPr="003C55CE">
        <w:t>3  Facebook</w:t>
      </w:r>
      <w:proofErr w:type="gramEnd"/>
    </w:p>
    <w:p w14:paraId="682E2CEB" w14:textId="77777777" w:rsidR="003C55CE" w:rsidRPr="003C55CE" w:rsidRDefault="003C55CE" w:rsidP="003C55CE">
      <w:pPr>
        <w:ind w:left="720"/>
      </w:pPr>
      <w:proofErr w:type="gramStart"/>
      <w:r w:rsidRPr="003C55CE">
        <w:t>4  YouTube</w:t>
      </w:r>
      <w:proofErr w:type="gramEnd"/>
    </w:p>
    <w:p w14:paraId="4E7E342C" w14:textId="77777777" w:rsidR="003C55CE" w:rsidRPr="003C55CE" w:rsidRDefault="003C55CE" w:rsidP="003C55CE">
      <w:pPr>
        <w:ind w:left="720"/>
      </w:pPr>
      <w:proofErr w:type="gramStart"/>
      <w:r w:rsidRPr="003C55CE">
        <w:t>5  Pinterest</w:t>
      </w:r>
      <w:proofErr w:type="gramEnd"/>
    </w:p>
    <w:p w14:paraId="5AA45F0A" w14:textId="77777777" w:rsidR="003C55CE" w:rsidRPr="003C55CE" w:rsidRDefault="003C55CE" w:rsidP="003C55CE">
      <w:pPr>
        <w:ind w:left="720"/>
      </w:pPr>
      <w:proofErr w:type="gramStart"/>
      <w:r w:rsidRPr="003C55CE">
        <w:t>6  LinkedIn</w:t>
      </w:r>
      <w:proofErr w:type="gramEnd"/>
    </w:p>
    <w:p w14:paraId="6EDEE16A" w14:textId="77777777" w:rsidR="003C55CE" w:rsidRPr="003C55CE" w:rsidRDefault="003C55CE" w:rsidP="003C55CE">
      <w:pPr>
        <w:ind w:left="720"/>
      </w:pPr>
      <w:proofErr w:type="gramStart"/>
      <w:r w:rsidRPr="003C55CE">
        <w:t>7  Twitter</w:t>
      </w:r>
      <w:proofErr w:type="gramEnd"/>
      <w:r w:rsidRPr="003C55CE">
        <w:t xml:space="preserve"> / X</w:t>
      </w:r>
    </w:p>
    <w:p w14:paraId="777A9717" w14:textId="77777777" w:rsidR="003C55CE" w:rsidRPr="003C55CE" w:rsidRDefault="003C55CE" w:rsidP="003C55CE">
      <w:pPr>
        <w:ind w:left="720"/>
      </w:pPr>
      <w:proofErr w:type="gramStart"/>
      <w:r w:rsidRPr="003C55CE">
        <w:t>8  Threads</w:t>
      </w:r>
      <w:proofErr w:type="gramEnd"/>
    </w:p>
    <w:p w14:paraId="350349AA" w14:textId="77777777" w:rsidR="003C55CE" w:rsidRPr="003C55CE" w:rsidRDefault="003C55CE" w:rsidP="003C55CE">
      <w:pPr>
        <w:ind w:left="720"/>
      </w:pPr>
      <w:r w:rsidRPr="003C55CE">
        <w:t>97 Other (specify): ____________________________</w:t>
      </w:r>
    </w:p>
    <w:p w14:paraId="5A2DBF6B" w14:textId="77777777" w:rsidR="003C55CE" w:rsidRPr="003C55CE" w:rsidRDefault="003C55CE" w:rsidP="003C55CE">
      <w:pPr>
        <w:ind w:left="720"/>
      </w:pPr>
      <w:r w:rsidRPr="003C55CE">
        <w:t>98 Don’t know</w:t>
      </w:r>
    </w:p>
    <w:p w14:paraId="281562B6" w14:textId="77777777" w:rsidR="003C55CE" w:rsidRPr="003C55CE" w:rsidRDefault="003C55CE" w:rsidP="003C55CE">
      <w:pPr>
        <w:ind w:left="720"/>
      </w:pPr>
      <w:r w:rsidRPr="003C55CE">
        <w:t>99 Prefer not to answer</w:t>
      </w:r>
    </w:p>
    <w:p w14:paraId="756F4427" w14:textId="77777777" w:rsidR="00D3667C" w:rsidRDefault="00D3667C" w:rsidP="007369A8">
      <w:pPr>
        <w:rPr>
          <w:b/>
          <w:bCs/>
        </w:rPr>
      </w:pPr>
    </w:p>
    <w:p w14:paraId="2F91C380" w14:textId="77777777" w:rsidR="00205BFA" w:rsidRDefault="00205BFA" w:rsidP="007369A8">
      <w:pPr>
        <w:rPr>
          <w:ins w:id="70" w:author="Thomas Costello" w:date="2025-04-07T18:41:00Z" w16du:dateUtc="2025-04-07T17:41:00Z"/>
          <w:b/>
          <w:bCs/>
        </w:rPr>
      </w:pPr>
    </w:p>
    <w:p w14:paraId="54166047" w14:textId="77777777" w:rsidR="007369A8" w:rsidRPr="00A311F7" w:rsidRDefault="007369A8" w:rsidP="007369A8">
      <w:pPr>
        <w:rPr>
          <w:ins w:id="71" w:author="Thomas Costello" w:date="2025-04-07T18:41:00Z" w16du:dateUtc="2025-04-07T17:41:00Z"/>
        </w:rPr>
      </w:pPr>
      <w:ins w:id="72" w:author="Thomas Costello" w:date="2025-04-07T18:41:00Z" w16du:dateUtc="2025-04-07T17:41:00Z">
        <w:r w:rsidRPr="00CC07CE">
          <w:rPr>
            <w:b/>
            <w:bCs/>
          </w:rPr>
          <w:t>GENERAL BUILDS</w:t>
        </w:r>
      </w:ins>
    </w:p>
    <w:p w14:paraId="735384EB" w14:textId="77777777" w:rsidR="007369A8" w:rsidRPr="005D64B9" w:rsidRDefault="007369A8">
      <w:pPr>
        <w:spacing w:after="0"/>
        <w:rPr>
          <w:iCs/>
          <w:color w:val="A8A8A8"/>
          <w:sz w:val="20"/>
        </w:rPr>
      </w:pPr>
    </w:p>
    <w:p w14:paraId="6C332F20" w14:textId="77777777" w:rsidR="005D64B9" w:rsidRPr="005D64B9" w:rsidRDefault="005D64B9" w:rsidP="005D64B9">
      <w:pPr>
        <w:rPr>
          <w:b/>
          <w:bCs/>
        </w:rPr>
      </w:pPr>
      <w:r w:rsidRPr="005D64B9">
        <w:rPr>
          <w:b/>
          <w:bCs/>
        </w:rPr>
        <w:t>1. Marketing Spend as a Share of Total Expenditures</w:t>
      </w:r>
    </w:p>
    <w:p w14:paraId="02A3CC19" w14:textId="77777777" w:rsidR="005D64B9" w:rsidRPr="005D64B9" w:rsidRDefault="005D64B9" w:rsidP="005D64B9">
      <w:r w:rsidRPr="005D64B9">
        <w:rPr>
          <w:b/>
          <w:bCs/>
        </w:rPr>
        <w:t>QGEN1</w:t>
      </w:r>
      <w:r w:rsidRPr="005D64B9">
        <w:br/>
        <w:t>Approximately what percentage of your total business expenditures (i.e., your total spending) do you dedicate to marketing?</w:t>
      </w:r>
    </w:p>
    <w:p w14:paraId="60D99D18" w14:textId="77777777" w:rsidR="005D64B9" w:rsidRPr="005D64B9" w:rsidRDefault="005D64B9" w:rsidP="005D64B9">
      <w:pPr>
        <w:ind w:left="720"/>
      </w:pPr>
      <w:proofErr w:type="gramStart"/>
      <w:r w:rsidRPr="005D64B9">
        <w:t>1  0</w:t>
      </w:r>
      <w:proofErr w:type="gramEnd"/>
      <w:r w:rsidRPr="005D64B9">
        <w:t>%</w:t>
      </w:r>
    </w:p>
    <w:p w14:paraId="176C7C89" w14:textId="77777777" w:rsidR="005D64B9" w:rsidRPr="005D64B9" w:rsidRDefault="005D64B9" w:rsidP="005D64B9">
      <w:pPr>
        <w:ind w:left="720"/>
      </w:pPr>
      <w:proofErr w:type="gramStart"/>
      <w:r w:rsidRPr="005D64B9">
        <w:t>2  1</w:t>
      </w:r>
      <w:proofErr w:type="gramEnd"/>
      <w:r w:rsidRPr="005D64B9">
        <w:t>-10%</w:t>
      </w:r>
    </w:p>
    <w:p w14:paraId="37F263F2" w14:textId="77777777" w:rsidR="005D64B9" w:rsidRPr="005D64B9" w:rsidRDefault="005D64B9" w:rsidP="005D64B9">
      <w:pPr>
        <w:ind w:left="720"/>
      </w:pPr>
      <w:proofErr w:type="gramStart"/>
      <w:r w:rsidRPr="005D64B9">
        <w:t>3  11</w:t>
      </w:r>
      <w:proofErr w:type="gramEnd"/>
      <w:r w:rsidRPr="005D64B9">
        <w:t>-20%</w:t>
      </w:r>
    </w:p>
    <w:p w14:paraId="68F0FC06" w14:textId="77777777" w:rsidR="005D64B9" w:rsidRPr="005D64B9" w:rsidRDefault="005D64B9" w:rsidP="005D64B9">
      <w:pPr>
        <w:ind w:left="720"/>
      </w:pPr>
      <w:proofErr w:type="gramStart"/>
      <w:r w:rsidRPr="005D64B9">
        <w:t>4  21</w:t>
      </w:r>
      <w:proofErr w:type="gramEnd"/>
      <w:r w:rsidRPr="005D64B9">
        <w:t>-30%</w:t>
      </w:r>
    </w:p>
    <w:p w14:paraId="00016C78" w14:textId="77777777" w:rsidR="005D64B9" w:rsidRPr="005D64B9" w:rsidRDefault="005D64B9" w:rsidP="005D64B9">
      <w:pPr>
        <w:ind w:left="720"/>
      </w:pPr>
      <w:proofErr w:type="gramStart"/>
      <w:r w:rsidRPr="005D64B9">
        <w:t>5  Over</w:t>
      </w:r>
      <w:proofErr w:type="gramEnd"/>
      <w:r w:rsidRPr="005D64B9">
        <w:t xml:space="preserve"> 30%</w:t>
      </w:r>
    </w:p>
    <w:p w14:paraId="51AAD57D" w14:textId="77777777" w:rsidR="005D64B9" w:rsidRPr="005D64B9" w:rsidRDefault="005D64B9" w:rsidP="005D64B9">
      <w:pPr>
        <w:ind w:left="720"/>
      </w:pPr>
      <w:proofErr w:type="gramStart"/>
      <w:r w:rsidRPr="005D64B9">
        <w:lastRenderedPageBreak/>
        <w:t>98  Don’t</w:t>
      </w:r>
      <w:proofErr w:type="gramEnd"/>
      <w:r w:rsidRPr="005D64B9">
        <w:t xml:space="preserve"> know</w:t>
      </w:r>
    </w:p>
    <w:p w14:paraId="21CD0876" w14:textId="77777777" w:rsidR="005D64B9" w:rsidRPr="005D64B9" w:rsidRDefault="005D64B9" w:rsidP="005D64B9">
      <w:pPr>
        <w:ind w:left="720"/>
      </w:pPr>
      <w:proofErr w:type="gramStart"/>
      <w:r w:rsidRPr="005D64B9">
        <w:t>99  Prefer</w:t>
      </w:r>
      <w:proofErr w:type="gramEnd"/>
      <w:r w:rsidRPr="005D64B9">
        <w:t xml:space="preserve"> not to answer</w:t>
      </w:r>
    </w:p>
    <w:p w14:paraId="175B49DC" w14:textId="77777777" w:rsidR="008740F3" w:rsidRDefault="008740F3"/>
    <w:p w14:paraId="737AB061" w14:textId="77777777" w:rsidR="00E62EA1" w:rsidRPr="00E62EA1" w:rsidRDefault="00E62EA1" w:rsidP="00E62EA1">
      <w:pPr>
        <w:rPr>
          <w:b/>
          <w:bCs/>
        </w:rPr>
      </w:pPr>
      <w:r w:rsidRPr="00E62EA1">
        <w:rPr>
          <w:b/>
          <w:bCs/>
        </w:rPr>
        <w:t>2. Marketing Channels Prioritized</w:t>
      </w:r>
    </w:p>
    <w:p w14:paraId="44CD789E" w14:textId="77777777" w:rsidR="00E62EA1" w:rsidRPr="00E62EA1" w:rsidRDefault="00E62EA1" w:rsidP="00E62EA1">
      <w:r w:rsidRPr="00E62EA1">
        <w:rPr>
          <w:b/>
          <w:bCs/>
        </w:rPr>
        <w:t>QGEN2</w:t>
      </w:r>
      <w:r w:rsidRPr="00E62EA1">
        <w:br/>
        <w:t>Which marketing or advertising channels do you prioritize the most for your business?</w:t>
      </w:r>
      <w:r w:rsidRPr="00E62EA1">
        <w:br/>
        <w:t>Select all that apply.</w:t>
      </w:r>
    </w:p>
    <w:p w14:paraId="19991726" w14:textId="77777777" w:rsidR="00E62EA1" w:rsidRPr="00E62EA1" w:rsidRDefault="00E62EA1" w:rsidP="00E62EA1">
      <w:pPr>
        <w:ind w:left="720"/>
      </w:pPr>
      <w:proofErr w:type="gramStart"/>
      <w:r w:rsidRPr="00E62EA1">
        <w:t>1  Social</w:t>
      </w:r>
      <w:proofErr w:type="gramEnd"/>
      <w:r w:rsidRPr="00E62EA1">
        <w:t xml:space="preserve"> media advertising (e.g., Facebook/Instagram ads, TikTok ads)</w:t>
      </w:r>
    </w:p>
    <w:p w14:paraId="2119C6CD" w14:textId="77777777" w:rsidR="00E62EA1" w:rsidRPr="00E62EA1" w:rsidRDefault="00E62EA1" w:rsidP="00E62EA1">
      <w:pPr>
        <w:ind w:left="720"/>
      </w:pPr>
      <w:proofErr w:type="gramStart"/>
      <w:r w:rsidRPr="00E62EA1">
        <w:t>2  Google</w:t>
      </w:r>
      <w:proofErr w:type="gramEnd"/>
      <w:r w:rsidRPr="00E62EA1">
        <w:t xml:space="preserve"> or other search engine ads</w:t>
      </w:r>
    </w:p>
    <w:p w14:paraId="74EC7093" w14:textId="77777777" w:rsidR="00E62EA1" w:rsidRPr="00E62EA1" w:rsidRDefault="00E62EA1" w:rsidP="00E62EA1">
      <w:pPr>
        <w:ind w:left="720"/>
      </w:pPr>
      <w:proofErr w:type="gramStart"/>
      <w:r w:rsidRPr="00E62EA1">
        <w:t>3  Traditional</w:t>
      </w:r>
      <w:proofErr w:type="gramEnd"/>
      <w:r w:rsidRPr="00E62EA1">
        <w:t xml:space="preserve"> media (print, radio, TV)</w:t>
      </w:r>
    </w:p>
    <w:p w14:paraId="2DA7A9E5" w14:textId="77777777" w:rsidR="00E62EA1" w:rsidRPr="00E62EA1" w:rsidRDefault="00E62EA1" w:rsidP="00E62EA1">
      <w:pPr>
        <w:ind w:left="720"/>
      </w:pPr>
      <w:proofErr w:type="gramStart"/>
      <w:r w:rsidRPr="00E62EA1">
        <w:t>4  Email</w:t>
      </w:r>
      <w:proofErr w:type="gramEnd"/>
      <w:r w:rsidRPr="00E62EA1">
        <w:t xml:space="preserve"> marketing</w:t>
      </w:r>
    </w:p>
    <w:p w14:paraId="142D7EA6" w14:textId="77777777" w:rsidR="00E62EA1" w:rsidRPr="00E62EA1" w:rsidRDefault="00E62EA1" w:rsidP="00E62EA1">
      <w:pPr>
        <w:ind w:left="720"/>
      </w:pPr>
      <w:proofErr w:type="gramStart"/>
      <w:r w:rsidRPr="00E62EA1">
        <w:t>5  Influencer</w:t>
      </w:r>
      <w:proofErr w:type="gramEnd"/>
      <w:r w:rsidRPr="00E62EA1">
        <w:t xml:space="preserve"> marketing</w:t>
      </w:r>
    </w:p>
    <w:p w14:paraId="30607295" w14:textId="77777777" w:rsidR="00E62EA1" w:rsidRPr="00E62EA1" w:rsidRDefault="00E62EA1" w:rsidP="00E62EA1">
      <w:pPr>
        <w:ind w:left="720"/>
      </w:pPr>
      <w:proofErr w:type="gramStart"/>
      <w:r w:rsidRPr="00E62EA1">
        <w:t>6  Organic</w:t>
      </w:r>
      <w:proofErr w:type="gramEnd"/>
      <w:r w:rsidRPr="00E62EA1">
        <w:t xml:space="preserve"> social media posting</w:t>
      </w:r>
    </w:p>
    <w:p w14:paraId="7F189485" w14:textId="77777777" w:rsidR="00E62EA1" w:rsidRPr="00E62EA1" w:rsidRDefault="00E62EA1" w:rsidP="00E62EA1">
      <w:pPr>
        <w:ind w:left="720"/>
      </w:pPr>
      <w:proofErr w:type="gramStart"/>
      <w:r w:rsidRPr="00E62EA1">
        <w:t>7  Sponsorships</w:t>
      </w:r>
      <w:proofErr w:type="gramEnd"/>
      <w:r w:rsidRPr="00E62EA1">
        <w:t xml:space="preserve"> (events, local teams, etc.)</w:t>
      </w:r>
    </w:p>
    <w:p w14:paraId="6D069CB6" w14:textId="77777777" w:rsidR="00E62EA1" w:rsidRPr="00E62EA1" w:rsidRDefault="00E62EA1" w:rsidP="00E62EA1">
      <w:pPr>
        <w:ind w:left="720"/>
      </w:pPr>
      <w:proofErr w:type="gramStart"/>
      <w:r w:rsidRPr="00E62EA1">
        <w:t>8  Word</w:t>
      </w:r>
      <w:proofErr w:type="gramEnd"/>
      <w:r w:rsidRPr="00E62EA1">
        <w:t>-of-mouth / referral programs</w:t>
      </w:r>
    </w:p>
    <w:p w14:paraId="31B6EFA0" w14:textId="77777777" w:rsidR="00E62EA1" w:rsidRPr="00E62EA1" w:rsidRDefault="00E62EA1" w:rsidP="00E62EA1">
      <w:pPr>
        <w:ind w:left="720"/>
      </w:pPr>
      <w:r w:rsidRPr="00E62EA1">
        <w:t>97 Other (specify): ____________________________</w:t>
      </w:r>
    </w:p>
    <w:p w14:paraId="52138A31" w14:textId="77777777" w:rsidR="00E62EA1" w:rsidRPr="00E62EA1" w:rsidRDefault="00E62EA1" w:rsidP="00E62EA1">
      <w:pPr>
        <w:ind w:left="720"/>
      </w:pPr>
      <w:r w:rsidRPr="00E62EA1">
        <w:t>98 Don’t know</w:t>
      </w:r>
    </w:p>
    <w:p w14:paraId="52A95510" w14:textId="77777777" w:rsidR="00E62EA1" w:rsidRPr="00E62EA1" w:rsidRDefault="00E62EA1" w:rsidP="00E62EA1">
      <w:pPr>
        <w:ind w:left="720"/>
      </w:pPr>
      <w:r w:rsidRPr="00E62EA1">
        <w:t>99 Prefer not to answer</w:t>
      </w:r>
    </w:p>
    <w:p w14:paraId="14F6A319" w14:textId="77777777" w:rsidR="005D64B9" w:rsidRDefault="005D64B9"/>
    <w:p w14:paraId="085AEBD2" w14:textId="77777777" w:rsidR="00E62EA1" w:rsidRPr="00E62EA1" w:rsidRDefault="00E62EA1" w:rsidP="00E62EA1">
      <w:pPr>
        <w:rPr>
          <w:b/>
          <w:bCs/>
        </w:rPr>
      </w:pPr>
      <w:r w:rsidRPr="00E62EA1">
        <w:rPr>
          <w:b/>
          <w:bCs/>
        </w:rPr>
        <w:t>3. Impact of Tariffs</w:t>
      </w:r>
    </w:p>
    <w:p w14:paraId="23159BC7" w14:textId="77777777" w:rsidR="00E62EA1" w:rsidRPr="00E62EA1" w:rsidRDefault="00E62EA1" w:rsidP="00E62EA1">
      <w:r w:rsidRPr="00E62EA1">
        <w:rPr>
          <w:b/>
          <w:bCs/>
        </w:rPr>
        <w:t>QGEN3</w:t>
      </w:r>
      <w:r w:rsidRPr="00E62EA1">
        <w:br/>
        <w:t>Have any tariffs or trade barriers (for example, related to importing/exporting materials or products) impacted your business over the past 12 months?</w:t>
      </w:r>
    </w:p>
    <w:p w14:paraId="0F05EC84" w14:textId="77777777" w:rsidR="00E62EA1" w:rsidRPr="00E62EA1" w:rsidRDefault="00E62EA1" w:rsidP="00E62EA1">
      <w:pPr>
        <w:ind w:left="720"/>
      </w:pPr>
      <w:proofErr w:type="gramStart"/>
      <w:r w:rsidRPr="00E62EA1">
        <w:t>1  Yes</w:t>
      </w:r>
      <w:proofErr w:type="gramEnd"/>
      <w:r w:rsidRPr="00E62EA1">
        <w:t>, significantly</w:t>
      </w:r>
    </w:p>
    <w:p w14:paraId="714F3644" w14:textId="77777777" w:rsidR="00E62EA1" w:rsidRPr="00E62EA1" w:rsidRDefault="00E62EA1" w:rsidP="00E62EA1">
      <w:pPr>
        <w:ind w:left="720"/>
      </w:pPr>
      <w:proofErr w:type="gramStart"/>
      <w:r w:rsidRPr="00E62EA1">
        <w:t>2  Yes</w:t>
      </w:r>
      <w:proofErr w:type="gramEnd"/>
      <w:r w:rsidRPr="00E62EA1">
        <w:t>, slightly</w:t>
      </w:r>
    </w:p>
    <w:p w14:paraId="06E1BAA4" w14:textId="77777777" w:rsidR="00E62EA1" w:rsidRPr="00E62EA1" w:rsidRDefault="00E62EA1" w:rsidP="00E62EA1">
      <w:pPr>
        <w:ind w:left="720"/>
      </w:pPr>
      <w:proofErr w:type="gramStart"/>
      <w:r w:rsidRPr="00E62EA1">
        <w:t>3  No</w:t>
      </w:r>
      <w:proofErr w:type="gramEnd"/>
    </w:p>
    <w:p w14:paraId="1CC1DF0D" w14:textId="77777777" w:rsidR="00E62EA1" w:rsidRPr="00E62EA1" w:rsidRDefault="00E62EA1" w:rsidP="00E62EA1">
      <w:pPr>
        <w:ind w:left="720"/>
      </w:pPr>
      <w:proofErr w:type="gramStart"/>
      <w:r w:rsidRPr="00E62EA1">
        <w:t>4  Not</w:t>
      </w:r>
      <w:proofErr w:type="gramEnd"/>
      <w:r w:rsidRPr="00E62EA1">
        <w:t xml:space="preserve"> sure</w:t>
      </w:r>
    </w:p>
    <w:p w14:paraId="5496B569" w14:textId="77777777" w:rsidR="00E62EA1" w:rsidRPr="00E62EA1" w:rsidRDefault="00E62EA1" w:rsidP="00E62EA1">
      <w:pPr>
        <w:ind w:left="720"/>
      </w:pPr>
      <w:r w:rsidRPr="00E62EA1">
        <w:t>98 Don’t know</w:t>
      </w:r>
    </w:p>
    <w:p w14:paraId="34BA661F" w14:textId="77777777" w:rsidR="00E62EA1" w:rsidRPr="00E62EA1" w:rsidRDefault="00E62EA1" w:rsidP="00E62EA1">
      <w:pPr>
        <w:ind w:left="720"/>
      </w:pPr>
      <w:r w:rsidRPr="00E62EA1">
        <w:t>99 Prefer not to answer</w:t>
      </w:r>
    </w:p>
    <w:p w14:paraId="6DEC7918" w14:textId="52BAE5D0" w:rsidR="00E62EA1" w:rsidRPr="00E62EA1" w:rsidRDefault="00E62EA1" w:rsidP="00E62EA1">
      <w:r w:rsidRPr="199AB5C2">
        <w:rPr>
          <w:b/>
          <w:bCs/>
        </w:rPr>
        <w:lastRenderedPageBreak/>
        <w:t>QGEN3a</w:t>
      </w:r>
      <w:r>
        <w:t xml:space="preserve"> [Show if QGEN3 = 1 or 2 “Yes”]</w:t>
      </w:r>
      <w:r>
        <w:br/>
        <w:t xml:space="preserve">In what ways </w:t>
      </w:r>
      <w:r w:rsidR="2C5E50C3">
        <w:t xml:space="preserve">do </w:t>
      </w:r>
      <w:r>
        <w:t>you fe</w:t>
      </w:r>
      <w:r w:rsidR="07A78713">
        <w:t xml:space="preserve">el </w:t>
      </w:r>
      <w:r>
        <w:t>the impact of tariffs on your business</w:t>
      </w:r>
      <w:r w:rsidR="5B3FC394">
        <w:t xml:space="preserve"> – either currently or predicted future impacts</w:t>
      </w:r>
      <w:r>
        <w:t>?</w:t>
      </w:r>
      <w:r>
        <w:br/>
        <w:t>Select all that apply.</w:t>
      </w:r>
    </w:p>
    <w:p w14:paraId="23EE72A6" w14:textId="77777777" w:rsidR="00E62EA1" w:rsidRPr="00E62EA1" w:rsidRDefault="00E62EA1" w:rsidP="00E62EA1">
      <w:pPr>
        <w:ind w:left="720"/>
      </w:pPr>
      <w:proofErr w:type="gramStart"/>
      <w:r w:rsidRPr="00E62EA1">
        <w:t>1  Increased</w:t>
      </w:r>
      <w:proofErr w:type="gramEnd"/>
      <w:r w:rsidRPr="00E62EA1">
        <w:t xml:space="preserve"> </w:t>
      </w:r>
      <w:proofErr w:type="gramStart"/>
      <w:r w:rsidRPr="00E62EA1">
        <w:t>costs</w:t>
      </w:r>
      <w:proofErr w:type="gramEnd"/>
      <w:r w:rsidRPr="00E62EA1">
        <w:t xml:space="preserve"> passed on to customers</w:t>
      </w:r>
    </w:p>
    <w:p w14:paraId="0DB1178F" w14:textId="77777777" w:rsidR="00E62EA1" w:rsidRPr="00E62EA1" w:rsidRDefault="00E62EA1" w:rsidP="00E62EA1">
      <w:pPr>
        <w:ind w:left="720"/>
      </w:pPr>
      <w:proofErr w:type="gramStart"/>
      <w:r w:rsidRPr="00E62EA1">
        <w:t>2  Increased</w:t>
      </w:r>
      <w:proofErr w:type="gramEnd"/>
      <w:r w:rsidRPr="00E62EA1">
        <w:t xml:space="preserve"> costs you have absorbed (not passed on)</w:t>
      </w:r>
    </w:p>
    <w:p w14:paraId="5DE186D7" w14:textId="77777777" w:rsidR="00E62EA1" w:rsidRPr="00E62EA1" w:rsidRDefault="00E62EA1" w:rsidP="00E62EA1">
      <w:pPr>
        <w:ind w:left="720"/>
      </w:pPr>
      <w:proofErr w:type="gramStart"/>
      <w:r w:rsidRPr="00E62EA1">
        <w:t>3  Delays</w:t>
      </w:r>
      <w:proofErr w:type="gramEnd"/>
      <w:r w:rsidRPr="00E62EA1">
        <w:t xml:space="preserve"> or supply chain issues</w:t>
      </w:r>
    </w:p>
    <w:p w14:paraId="2FFEC14B" w14:textId="77777777" w:rsidR="00E62EA1" w:rsidRPr="00E62EA1" w:rsidRDefault="00E62EA1" w:rsidP="00E62EA1">
      <w:pPr>
        <w:ind w:left="720"/>
      </w:pPr>
      <w:proofErr w:type="gramStart"/>
      <w:r w:rsidRPr="00E62EA1">
        <w:t>4  Lost</w:t>
      </w:r>
      <w:proofErr w:type="gramEnd"/>
      <w:r w:rsidRPr="00E62EA1">
        <w:t xml:space="preserve"> sales or decreased demand</w:t>
      </w:r>
    </w:p>
    <w:p w14:paraId="5B4A3642" w14:textId="77777777" w:rsidR="00E62EA1" w:rsidRPr="00E62EA1" w:rsidRDefault="00E62EA1" w:rsidP="00E62EA1">
      <w:pPr>
        <w:ind w:left="720"/>
      </w:pPr>
      <w:proofErr w:type="gramStart"/>
      <w:r w:rsidRPr="00E62EA1">
        <w:t>5  Disrupted</w:t>
      </w:r>
      <w:proofErr w:type="gramEnd"/>
      <w:r w:rsidRPr="00E62EA1">
        <w:t xml:space="preserve"> expansion or growth plans</w:t>
      </w:r>
    </w:p>
    <w:p w14:paraId="49105DEA" w14:textId="77777777" w:rsidR="00E62EA1" w:rsidRPr="00E62EA1" w:rsidRDefault="00E62EA1" w:rsidP="00E62EA1">
      <w:pPr>
        <w:ind w:left="720"/>
      </w:pPr>
      <w:r w:rsidRPr="00E62EA1">
        <w:t>97 Other (specify): ____________________________</w:t>
      </w:r>
    </w:p>
    <w:p w14:paraId="13EFAEFB" w14:textId="77777777" w:rsidR="00E62EA1" w:rsidRPr="00E62EA1" w:rsidRDefault="00E62EA1" w:rsidP="00E62EA1">
      <w:pPr>
        <w:ind w:left="720"/>
      </w:pPr>
      <w:r w:rsidRPr="00E62EA1">
        <w:t>98 Don’t know</w:t>
      </w:r>
    </w:p>
    <w:p w14:paraId="6D1885E8" w14:textId="77777777" w:rsidR="00E62EA1" w:rsidRPr="00E62EA1" w:rsidRDefault="00E62EA1" w:rsidP="00E62EA1">
      <w:pPr>
        <w:ind w:left="720"/>
      </w:pPr>
      <w:r w:rsidRPr="00E62EA1">
        <w:t>99 Prefer not to answer</w:t>
      </w:r>
    </w:p>
    <w:p w14:paraId="1956CD18" w14:textId="77777777" w:rsidR="00E62EA1" w:rsidRDefault="00E62EA1"/>
    <w:p w14:paraId="29A6043E" w14:textId="77777777" w:rsidR="005D64B9" w:rsidRDefault="005D64B9"/>
    <w:p w14:paraId="788F1EB3" w14:textId="77777777" w:rsidR="005D64B9" w:rsidRDefault="005D64B9"/>
    <w:p w14:paraId="242D465B" w14:textId="77777777" w:rsidR="008740F3" w:rsidRDefault="00692BC4">
      <w:pPr>
        <w:keepNext/>
        <w:spacing w:after="40"/>
        <w:jc w:val="center"/>
      </w:pPr>
      <w:r>
        <w:rPr>
          <w:b/>
          <w:sz w:val="32"/>
          <w:highlight w:val="lightGray"/>
        </w:rPr>
        <w:t>Section Firmographics and Demographics</w:t>
      </w:r>
    </w:p>
    <w:p w14:paraId="77F0C4D5" w14:textId="77777777" w:rsidR="008740F3" w:rsidRDefault="00692BC4">
      <w:pPr>
        <w:keepNext/>
        <w:jc w:val="center"/>
      </w:pPr>
      <w:r>
        <w:rPr>
          <w:sz w:val="16"/>
        </w:rPr>
        <w:t>D1, D2, D5a, D3, D4, D5, D6, D7, D9, D10</w:t>
      </w:r>
    </w:p>
    <w:tbl>
      <w:tblPr>
        <w:tblStyle w:val="TableGrid"/>
        <w:tblW w:w="0" w:type="auto"/>
        <w:tblBorders>
          <w:top w:val="single" w:sz="1" w:space="0" w:color="00000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8740F3" w14:paraId="4B48A927" w14:textId="77777777">
        <w:tc>
          <w:tcPr>
            <w:tcW w:w="10080" w:type="dxa"/>
            <w:shd w:val="clear" w:color="auto" w:fill="auto"/>
          </w:tcPr>
          <w:p w14:paraId="6ABC0CEC" w14:textId="77777777" w:rsidR="008740F3" w:rsidRDefault="008740F3">
            <w:pPr>
              <w:keepNext/>
            </w:pPr>
          </w:p>
        </w:tc>
      </w:tr>
    </w:tbl>
    <w:p w14:paraId="3D8E1AD4" w14:textId="77777777" w:rsidR="008740F3" w:rsidRDefault="00692BC4">
      <w:pPr>
        <w:keepNext/>
        <w:spacing w:after="220"/>
      </w:pPr>
      <w:r>
        <w:rPr>
          <w:b/>
          <w:sz w:val="28"/>
          <w:highlight w:val="lightGray"/>
        </w:rPr>
        <w:t>Page Demographics</w:t>
      </w:r>
    </w:p>
    <w:p w14:paraId="0FA812CE" w14:textId="27C9C5A4" w:rsidR="008740F3" w:rsidRDefault="00692BC4">
      <w:pPr>
        <w:keepNext/>
        <w:spacing w:after="40"/>
      </w:pPr>
      <w:r w:rsidRPr="7958E268">
        <w:rPr>
          <w:b/>
          <w:bCs/>
        </w:rPr>
        <w:t>D1</w:t>
      </w:r>
      <w:r w:rsidR="2476D404" w:rsidRPr="7958E268">
        <w:rPr>
          <w:b/>
          <w:bCs/>
        </w:rPr>
        <w:t xml:space="preserve">   </w:t>
      </w:r>
      <w:r w:rsidR="2476D404" w:rsidRPr="7958E268">
        <w:rPr>
          <w:sz w:val="18"/>
          <w:szCs w:val="18"/>
          <w:highlight w:val="yellow"/>
        </w:rPr>
        <w:t>Select all that apply</w:t>
      </w:r>
    </w:p>
    <w:p w14:paraId="3DE62FDE" w14:textId="77777777" w:rsidR="008740F3" w:rsidRDefault="00692BC4">
      <w:pPr>
        <w:keepNext/>
        <w:spacing w:after="0"/>
      </w:pPr>
      <w:r>
        <w:t>We are interested in knowing more about our customers.  Please tell us which gender you most identify with:</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44880E16" w14:textId="77777777" w:rsidTr="7958E268">
        <w:tc>
          <w:tcPr>
            <w:tcW w:w="792" w:type="dxa"/>
            <w:shd w:val="clear" w:color="auto" w:fill="auto"/>
          </w:tcPr>
          <w:p w14:paraId="19A62FF2" w14:textId="77777777" w:rsidR="7958E268" w:rsidRDefault="7958E268">
            <w:r>
              <w:t>❑</w:t>
            </w:r>
            <w:r w:rsidRPr="7958E268">
              <w:rPr>
                <w:sz w:val="20"/>
                <w:szCs w:val="20"/>
                <w:vertAlign w:val="subscript"/>
              </w:rPr>
              <w:t xml:space="preserve">   1</w:t>
            </w:r>
          </w:p>
        </w:tc>
        <w:tc>
          <w:tcPr>
            <w:tcW w:w="9288" w:type="dxa"/>
            <w:shd w:val="clear" w:color="auto" w:fill="auto"/>
          </w:tcPr>
          <w:p w14:paraId="6FE1CD26" w14:textId="5266D0A8" w:rsidR="008740F3" w:rsidRDefault="6359F20E">
            <w:r>
              <w:t>Ma</w:t>
            </w:r>
            <w:r w:rsidR="394B2A51">
              <w:t>n</w:t>
            </w:r>
          </w:p>
        </w:tc>
      </w:tr>
      <w:tr w:rsidR="008740F3" w14:paraId="0E4B1E44" w14:textId="77777777" w:rsidTr="7958E268">
        <w:tc>
          <w:tcPr>
            <w:tcW w:w="792" w:type="dxa"/>
            <w:shd w:val="clear" w:color="auto" w:fill="auto"/>
          </w:tcPr>
          <w:p w14:paraId="41246159" w14:textId="77777777" w:rsidR="7958E268" w:rsidRDefault="7958E268">
            <w:r>
              <w:t>❑</w:t>
            </w:r>
            <w:r w:rsidRPr="7958E268">
              <w:rPr>
                <w:sz w:val="20"/>
                <w:szCs w:val="20"/>
                <w:vertAlign w:val="subscript"/>
              </w:rPr>
              <w:t xml:space="preserve">   2</w:t>
            </w:r>
          </w:p>
        </w:tc>
        <w:tc>
          <w:tcPr>
            <w:tcW w:w="9288" w:type="dxa"/>
            <w:shd w:val="clear" w:color="auto" w:fill="auto"/>
          </w:tcPr>
          <w:p w14:paraId="06D40186" w14:textId="44F14DE0" w:rsidR="008740F3" w:rsidRDefault="5B058845">
            <w:r>
              <w:t>Wo</w:t>
            </w:r>
            <w:r w:rsidR="6359F20E">
              <w:t>ma</w:t>
            </w:r>
            <w:r w:rsidR="6149E3EE">
              <w:t>n</w:t>
            </w:r>
          </w:p>
        </w:tc>
      </w:tr>
      <w:tr w:rsidR="008740F3" w14:paraId="233762CE" w14:textId="77777777" w:rsidTr="7958E268">
        <w:tc>
          <w:tcPr>
            <w:tcW w:w="792" w:type="dxa"/>
            <w:shd w:val="clear" w:color="auto" w:fill="auto"/>
          </w:tcPr>
          <w:p w14:paraId="3B7606C4" w14:textId="77777777" w:rsidR="7958E268" w:rsidRDefault="7958E268">
            <w:r>
              <w:t>❑</w:t>
            </w:r>
            <w:r w:rsidRPr="7958E268">
              <w:rPr>
                <w:sz w:val="20"/>
                <w:szCs w:val="20"/>
                <w:vertAlign w:val="subscript"/>
              </w:rPr>
              <w:t xml:space="preserve">   3</w:t>
            </w:r>
          </w:p>
        </w:tc>
        <w:tc>
          <w:tcPr>
            <w:tcW w:w="9288" w:type="dxa"/>
            <w:shd w:val="clear" w:color="auto" w:fill="auto"/>
          </w:tcPr>
          <w:p w14:paraId="68CD3356" w14:textId="2A525DB6" w:rsidR="008740F3" w:rsidRDefault="0F044AA2">
            <w:r>
              <w:t xml:space="preserve">Transgender </w:t>
            </w:r>
          </w:p>
        </w:tc>
      </w:tr>
      <w:tr w:rsidR="7958E268" w14:paraId="6107934B" w14:textId="77777777" w:rsidTr="7958E268">
        <w:trPr>
          <w:trHeight w:val="300"/>
        </w:trPr>
        <w:tc>
          <w:tcPr>
            <w:tcW w:w="792" w:type="dxa"/>
            <w:shd w:val="clear" w:color="auto" w:fill="auto"/>
          </w:tcPr>
          <w:p w14:paraId="4B755444" w14:textId="77777777" w:rsidR="7958E268" w:rsidRDefault="7958E268">
            <w:r>
              <w:t>❑</w:t>
            </w:r>
            <w:r w:rsidRPr="7958E268">
              <w:rPr>
                <w:sz w:val="20"/>
                <w:szCs w:val="20"/>
                <w:vertAlign w:val="subscript"/>
              </w:rPr>
              <w:t xml:space="preserve">   4</w:t>
            </w:r>
          </w:p>
        </w:tc>
        <w:tc>
          <w:tcPr>
            <w:tcW w:w="9288" w:type="dxa"/>
            <w:shd w:val="clear" w:color="auto" w:fill="auto"/>
          </w:tcPr>
          <w:p w14:paraId="3D13888D" w14:textId="4FAFD50D" w:rsidR="0F044AA2" w:rsidRDefault="0F044AA2" w:rsidP="7958E268">
            <w:proofErr w:type="gramStart"/>
            <w:r>
              <w:t>Intersex,</w:t>
            </w:r>
            <w:r w:rsidR="5012F587">
              <w:t xml:space="preserve">  </w:t>
            </w:r>
            <w:r>
              <w:t xml:space="preserve"> </w:t>
            </w:r>
            <w:proofErr w:type="gramEnd"/>
          </w:p>
        </w:tc>
      </w:tr>
      <w:tr w:rsidR="7958E268" w14:paraId="2AF0831D" w14:textId="77777777" w:rsidTr="7958E268">
        <w:trPr>
          <w:trHeight w:val="300"/>
        </w:trPr>
        <w:tc>
          <w:tcPr>
            <w:tcW w:w="792" w:type="dxa"/>
            <w:shd w:val="clear" w:color="auto" w:fill="auto"/>
          </w:tcPr>
          <w:p w14:paraId="2F1AE986" w14:textId="77777777" w:rsidR="7958E268" w:rsidRDefault="7958E268">
            <w:r>
              <w:t>❑</w:t>
            </w:r>
            <w:r w:rsidRPr="7958E268">
              <w:rPr>
                <w:sz w:val="20"/>
                <w:szCs w:val="20"/>
                <w:vertAlign w:val="subscript"/>
              </w:rPr>
              <w:t xml:space="preserve">   5</w:t>
            </w:r>
          </w:p>
        </w:tc>
        <w:tc>
          <w:tcPr>
            <w:tcW w:w="9288" w:type="dxa"/>
            <w:shd w:val="clear" w:color="auto" w:fill="auto"/>
          </w:tcPr>
          <w:p w14:paraId="1C2EAA3A" w14:textId="6BD5FED1" w:rsidR="31972EFB" w:rsidRDefault="31972EFB" w:rsidP="7958E268">
            <w:r>
              <w:t>Non-binary, Gender Nonconforming, Genderfluid</w:t>
            </w:r>
          </w:p>
        </w:tc>
      </w:tr>
      <w:tr w:rsidR="7958E268" w14:paraId="5E06E68F" w14:textId="77777777" w:rsidTr="7958E268">
        <w:trPr>
          <w:trHeight w:val="300"/>
        </w:trPr>
        <w:tc>
          <w:tcPr>
            <w:tcW w:w="792" w:type="dxa"/>
            <w:shd w:val="clear" w:color="auto" w:fill="auto"/>
          </w:tcPr>
          <w:p w14:paraId="7F0C066F" w14:textId="77777777" w:rsidR="7958E268" w:rsidRDefault="7958E268">
            <w:r>
              <w:t>❑</w:t>
            </w:r>
            <w:r w:rsidRPr="7958E268">
              <w:rPr>
                <w:sz w:val="20"/>
                <w:szCs w:val="20"/>
                <w:vertAlign w:val="subscript"/>
              </w:rPr>
              <w:t xml:space="preserve">   6</w:t>
            </w:r>
          </w:p>
        </w:tc>
        <w:tc>
          <w:tcPr>
            <w:tcW w:w="9288" w:type="dxa"/>
            <w:shd w:val="clear" w:color="auto" w:fill="auto"/>
          </w:tcPr>
          <w:p w14:paraId="03FCAA0D" w14:textId="4E86D382" w:rsidR="31972EFB" w:rsidRDefault="31972EFB" w:rsidP="7958E268">
            <w:r>
              <w:t>Agender, or Neutral Gender</w:t>
            </w:r>
          </w:p>
        </w:tc>
      </w:tr>
      <w:tr w:rsidR="22C71B55" w14:paraId="525B821F" w14:textId="77777777" w:rsidTr="7958E268">
        <w:trPr>
          <w:trHeight w:val="300"/>
        </w:trPr>
        <w:tc>
          <w:tcPr>
            <w:tcW w:w="792" w:type="dxa"/>
            <w:shd w:val="clear" w:color="auto" w:fill="auto"/>
          </w:tcPr>
          <w:p w14:paraId="46604964" w14:textId="77777777" w:rsidR="7958E268" w:rsidRDefault="7958E268">
            <w:r>
              <w:t>❑</w:t>
            </w:r>
            <w:r w:rsidRPr="7958E268">
              <w:rPr>
                <w:sz w:val="20"/>
                <w:szCs w:val="20"/>
                <w:vertAlign w:val="subscript"/>
              </w:rPr>
              <w:t xml:space="preserve">   7</w:t>
            </w:r>
          </w:p>
        </w:tc>
        <w:tc>
          <w:tcPr>
            <w:tcW w:w="9288" w:type="dxa"/>
            <w:shd w:val="clear" w:color="auto" w:fill="auto"/>
          </w:tcPr>
          <w:p w14:paraId="5A3EBDFF" w14:textId="2D73130A" w:rsidR="5A0213A0" w:rsidRDefault="5C75AC41" w:rsidP="22C71B55">
            <w:r>
              <w:t>S</w:t>
            </w:r>
            <w:r w:rsidR="3F35D11B">
              <w:t>omething else not listed</w:t>
            </w:r>
          </w:p>
        </w:tc>
      </w:tr>
      <w:tr w:rsidR="008740F3" w14:paraId="14F96B26" w14:textId="77777777" w:rsidTr="7958E268">
        <w:tc>
          <w:tcPr>
            <w:tcW w:w="792" w:type="dxa"/>
            <w:shd w:val="clear" w:color="auto" w:fill="auto"/>
          </w:tcPr>
          <w:p w14:paraId="1ED63648" w14:textId="6D3CFE8F" w:rsidR="008740F3" w:rsidRDefault="3F35D11B">
            <w:r>
              <w:t>❑</w:t>
            </w:r>
            <w:r w:rsidRPr="7958E268">
              <w:rPr>
                <w:sz w:val="20"/>
                <w:szCs w:val="20"/>
                <w:vertAlign w:val="subscript"/>
              </w:rPr>
              <w:t xml:space="preserve">   99</w:t>
            </w:r>
          </w:p>
        </w:tc>
        <w:tc>
          <w:tcPr>
            <w:tcW w:w="9288" w:type="dxa"/>
            <w:shd w:val="clear" w:color="auto" w:fill="auto"/>
          </w:tcPr>
          <w:p w14:paraId="1AED1989" w14:textId="77777777" w:rsidR="008740F3" w:rsidRDefault="00692BC4">
            <w:r>
              <w:t>Prefer not to answer</w:t>
            </w:r>
          </w:p>
        </w:tc>
      </w:tr>
    </w:tbl>
    <w:p w14:paraId="664B850D" w14:textId="38440343" w:rsidR="22C71B55" w:rsidRDefault="22C71B55" w:rsidP="22C71B55">
      <w:pPr>
        <w:keepNext/>
        <w:spacing w:after="40"/>
        <w:rPr>
          <w:b/>
          <w:bCs/>
        </w:rPr>
      </w:pPr>
    </w:p>
    <w:p w14:paraId="7897BBEC" w14:textId="2A8B6B2F" w:rsidR="7958E268" w:rsidRDefault="7958E268" w:rsidP="7958E268">
      <w:pPr>
        <w:keepNext/>
        <w:spacing w:after="40"/>
        <w:rPr>
          <w:b/>
          <w:bCs/>
        </w:rPr>
      </w:pPr>
    </w:p>
    <w:p w14:paraId="1C929017" w14:textId="77777777" w:rsidR="008740F3" w:rsidRDefault="00692BC4">
      <w:pPr>
        <w:keepNext/>
        <w:spacing w:after="40"/>
      </w:pPr>
      <w:r>
        <w:rPr>
          <w:b/>
        </w:rPr>
        <w:t>D2</w:t>
      </w:r>
    </w:p>
    <w:p w14:paraId="3DAE7DA0" w14:textId="77777777" w:rsidR="008740F3" w:rsidRDefault="00692BC4">
      <w:pPr>
        <w:keepNext/>
        <w:spacing w:after="0"/>
      </w:pPr>
      <w:proofErr w:type="gramStart"/>
      <w:r>
        <w:t>With which</w:t>
      </w:r>
      <w:proofErr w:type="gramEnd"/>
      <w:r>
        <w:t xml:space="preserve"> race do you most identify?</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483385D9" w14:textId="77777777" w:rsidTr="7958E268">
        <w:tc>
          <w:tcPr>
            <w:tcW w:w="792" w:type="dxa"/>
            <w:shd w:val="clear" w:color="auto" w:fill="auto"/>
          </w:tcPr>
          <w:p w14:paraId="6A163099" w14:textId="77777777" w:rsidR="008740F3" w:rsidRDefault="00692BC4">
            <w:r>
              <w:t>❍</w:t>
            </w:r>
            <w:r>
              <w:rPr>
                <w:sz w:val="20"/>
                <w:vertAlign w:val="subscript"/>
              </w:rPr>
              <w:t xml:space="preserve">   1</w:t>
            </w:r>
          </w:p>
        </w:tc>
        <w:tc>
          <w:tcPr>
            <w:tcW w:w="9288" w:type="dxa"/>
            <w:shd w:val="clear" w:color="auto" w:fill="auto"/>
          </w:tcPr>
          <w:p w14:paraId="705356BD" w14:textId="77777777" w:rsidR="008740F3" w:rsidRDefault="00692BC4">
            <w:r>
              <w:t xml:space="preserve">White (including white English, Welsh, Scottish, Northern Irish, Irish, Irish </w:t>
            </w:r>
            <w:proofErr w:type="spellStart"/>
            <w:r>
              <w:t>Traveller</w:t>
            </w:r>
            <w:proofErr w:type="spellEnd"/>
            <w:r>
              <w:t xml:space="preserve"> or other white background)</w:t>
            </w:r>
          </w:p>
        </w:tc>
      </w:tr>
      <w:tr w:rsidR="008740F3" w14:paraId="65B0AA42" w14:textId="77777777" w:rsidTr="7958E268">
        <w:tc>
          <w:tcPr>
            <w:tcW w:w="792" w:type="dxa"/>
            <w:shd w:val="clear" w:color="auto" w:fill="auto"/>
          </w:tcPr>
          <w:p w14:paraId="7BA2B2F7" w14:textId="77777777" w:rsidR="008740F3" w:rsidRDefault="00692BC4">
            <w:r>
              <w:t>❍</w:t>
            </w:r>
            <w:r>
              <w:rPr>
                <w:sz w:val="20"/>
                <w:vertAlign w:val="subscript"/>
              </w:rPr>
              <w:t xml:space="preserve">   2</w:t>
            </w:r>
          </w:p>
        </w:tc>
        <w:tc>
          <w:tcPr>
            <w:tcW w:w="9288" w:type="dxa"/>
            <w:shd w:val="clear" w:color="auto" w:fill="auto"/>
          </w:tcPr>
          <w:p w14:paraId="2BB8A578" w14:textId="77777777" w:rsidR="008740F3" w:rsidRDefault="00692BC4">
            <w:r>
              <w:t xml:space="preserve">Black, African, Caribbean or Black British </w:t>
            </w:r>
          </w:p>
        </w:tc>
      </w:tr>
      <w:tr w:rsidR="008740F3" w14:paraId="570F0787" w14:textId="77777777" w:rsidTr="7958E268">
        <w:tc>
          <w:tcPr>
            <w:tcW w:w="792" w:type="dxa"/>
            <w:shd w:val="clear" w:color="auto" w:fill="auto"/>
          </w:tcPr>
          <w:p w14:paraId="4580929F" w14:textId="77777777" w:rsidR="008740F3" w:rsidRDefault="00692BC4">
            <w:r>
              <w:t>❍</w:t>
            </w:r>
            <w:r>
              <w:rPr>
                <w:sz w:val="20"/>
                <w:vertAlign w:val="subscript"/>
              </w:rPr>
              <w:t xml:space="preserve">   3</w:t>
            </w:r>
          </w:p>
        </w:tc>
        <w:tc>
          <w:tcPr>
            <w:tcW w:w="9288" w:type="dxa"/>
            <w:shd w:val="clear" w:color="auto" w:fill="auto"/>
          </w:tcPr>
          <w:p w14:paraId="7085C622" w14:textId="77777777" w:rsidR="008740F3" w:rsidRDefault="00692BC4">
            <w:r>
              <w:t>Asian or Asian British (including Indian, Pakistani, Bangladeshi, Chinese or any other Asian background)</w:t>
            </w:r>
          </w:p>
        </w:tc>
      </w:tr>
      <w:tr w:rsidR="008740F3" w14:paraId="00815F2A" w14:textId="77777777" w:rsidTr="7958E268">
        <w:tc>
          <w:tcPr>
            <w:tcW w:w="792" w:type="dxa"/>
            <w:shd w:val="clear" w:color="auto" w:fill="auto"/>
          </w:tcPr>
          <w:p w14:paraId="76A0A593" w14:textId="77777777" w:rsidR="008740F3" w:rsidRDefault="00692BC4">
            <w:r>
              <w:t>❍</w:t>
            </w:r>
            <w:r>
              <w:rPr>
                <w:sz w:val="20"/>
                <w:vertAlign w:val="subscript"/>
              </w:rPr>
              <w:t xml:space="preserve">   4</w:t>
            </w:r>
          </w:p>
        </w:tc>
        <w:tc>
          <w:tcPr>
            <w:tcW w:w="9288" w:type="dxa"/>
            <w:shd w:val="clear" w:color="auto" w:fill="auto"/>
          </w:tcPr>
          <w:p w14:paraId="0BFCE8F3" w14:textId="77777777" w:rsidR="008740F3" w:rsidRDefault="00692BC4">
            <w:r>
              <w:t>Mixed or multiple ethnic groups (including white/black Caribbean, white/black African, white/Asian or any other mixed or multiple ethnic background)</w:t>
            </w:r>
          </w:p>
        </w:tc>
      </w:tr>
      <w:tr w:rsidR="008740F3" w14:paraId="380A7A24" w14:textId="77777777" w:rsidTr="7958E268">
        <w:tc>
          <w:tcPr>
            <w:tcW w:w="792" w:type="dxa"/>
            <w:shd w:val="clear" w:color="auto" w:fill="auto"/>
          </w:tcPr>
          <w:p w14:paraId="7E2C7A2A" w14:textId="77777777" w:rsidR="008740F3" w:rsidRDefault="00692BC4">
            <w:r>
              <w:t>❍</w:t>
            </w:r>
            <w:r>
              <w:rPr>
                <w:sz w:val="20"/>
                <w:vertAlign w:val="subscript"/>
              </w:rPr>
              <w:t xml:space="preserve">   5</w:t>
            </w:r>
          </w:p>
        </w:tc>
        <w:tc>
          <w:tcPr>
            <w:tcW w:w="9288" w:type="dxa"/>
            <w:shd w:val="clear" w:color="auto" w:fill="auto"/>
          </w:tcPr>
          <w:p w14:paraId="0B578809" w14:textId="2DBFF8A6" w:rsidR="008740F3" w:rsidRDefault="357A38AD" w:rsidP="7958E268">
            <w:pPr>
              <w:rPr>
                <w:highlight w:val="yellow"/>
              </w:rPr>
            </w:pPr>
            <w:r w:rsidRPr="7958E268">
              <w:rPr>
                <w:highlight w:val="yellow"/>
              </w:rPr>
              <w:t>Ano</w:t>
            </w:r>
            <w:r w:rsidR="6359F20E" w:rsidRPr="7958E268">
              <w:rPr>
                <w:highlight w:val="yellow"/>
              </w:rPr>
              <w:t xml:space="preserve">ther group </w:t>
            </w:r>
            <w:r w:rsidR="46D12D31" w:rsidRPr="7958E268">
              <w:rPr>
                <w:highlight w:val="yellow"/>
              </w:rPr>
              <w:t xml:space="preserve">not listed </w:t>
            </w:r>
            <w:r w:rsidR="6359F20E" w:rsidRPr="7958E268">
              <w:rPr>
                <w:highlight w:val="yellow"/>
              </w:rPr>
              <w:t>(including Arab)</w:t>
            </w:r>
          </w:p>
        </w:tc>
      </w:tr>
      <w:tr w:rsidR="008740F3" w14:paraId="347A49EE" w14:textId="77777777" w:rsidTr="7958E268">
        <w:tc>
          <w:tcPr>
            <w:tcW w:w="792" w:type="dxa"/>
            <w:shd w:val="clear" w:color="auto" w:fill="auto"/>
          </w:tcPr>
          <w:p w14:paraId="04FC8BC0" w14:textId="77777777" w:rsidR="008740F3" w:rsidRDefault="00692BC4">
            <w:r>
              <w:t>❍</w:t>
            </w:r>
            <w:r>
              <w:rPr>
                <w:sz w:val="20"/>
                <w:vertAlign w:val="subscript"/>
              </w:rPr>
              <w:t xml:space="preserve">   6</w:t>
            </w:r>
          </w:p>
        </w:tc>
        <w:tc>
          <w:tcPr>
            <w:tcW w:w="9288" w:type="dxa"/>
            <w:shd w:val="clear" w:color="auto" w:fill="auto"/>
          </w:tcPr>
          <w:p w14:paraId="678A01F7" w14:textId="77777777" w:rsidR="008740F3" w:rsidRDefault="00692BC4">
            <w:r>
              <w:t>None of the above</w:t>
            </w:r>
          </w:p>
        </w:tc>
      </w:tr>
      <w:tr w:rsidR="008740F3" w14:paraId="1CC4AA05" w14:textId="77777777" w:rsidTr="7958E268">
        <w:tc>
          <w:tcPr>
            <w:tcW w:w="792" w:type="dxa"/>
            <w:shd w:val="clear" w:color="auto" w:fill="auto"/>
          </w:tcPr>
          <w:p w14:paraId="52730A33" w14:textId="77777777" w:rsidR="008740F3" w:rsidRDefault="00692BC4">
            <w:r>
              <w:t>❍</w:t>
            </w:r>
            <w:r>
              <w:rPr>
                <w:sz w:val="20"/>
                <w:vertAlign w:val="subscript"/>
              </w:rPr>
              <w:t xml:space="preserve">   98</w:t>
            </w:r>
          </w:p>
        </w:tc>
        <w:tc>
          <w:tcPr>
            <w:tcW w:w="9288" w:type="dxa"/>
            <w:shd w:val="clear" w:color="auto" w:fill="auto"/>
          </w:tcPr>
          <w:p w14:paraId="225B1F18" w14:textId="77777777" w:rsidR="008740F3" w:rsidRDefault="00692BC4">
            <w:r>
              <w:t>Don't know</w:t>
            </w:r>
          </w:p>
        </w:tc>
      </w:tr>
      <w:tr w:rsidR="008740F3" w14:paraId="70D1402A" w14:textId="77777777" w:rsidTr="7958E268">
        <w:tc>
          <w:tcPr>
            <w:tcW w:w="792" w:type="dxa"/>
            <w:shd w:val="clear" w:color="auto" w:fill="auto"/>
          </w:tcPr>
          <w:p w14:paraId="3FBB548A" w14:textId="77777777" w:rsidR="008740F3" w:rsidRDefault="00692BC4">
            <w:r>
              <w:t>❍</w:t>
            </w:r>
            <w:r>
              <w:rPr>
                <w:sz w:val="20"/>
                <w:vertAlign w:val="subscript"/>
              </w:rPr>
              <w:t xml:space="preserve">   99</w:t>
            </w:r>
          </w:p>
        </w:tc>
        <w:tc>
          <w:tcPr>
            <w:tcW w:w="9288" w:type="dxa"/>
            <w:shd w:val="clear" w:color="auto" w:fill="auto"/>
          </w:tcPr>
          <w:p w14:paraId="10A6F9FE" w14:textId="77777777" w:rsidR="008740F3" w:rsidRDefault="00692BC4">
            <w:r>
              <w:t>Prefer not to answer</w:t>
            </w:r>
          </w:p>
        </w:tc>
      </w:tr>
    </w:tbl>
    <w:p w14:paraId="2697829F" w14:textId="77777777" w:rsidR="008740F3" w:rsidRDefault="008740F3"/>
    <w:p w14:paraId="1D7ACEE0" w14:textId="77777777" w:rsidR="008740F3" w:rsidRDefault="00692BC4">
      <w:pPr>
        <w:keepNext/>
        <w:spacing w:after="40"/>
      </w:pPr>
      <w:r>
        <w:rPr>
          <w:b/>
        </w:rPr>
        <w:t>D5a</w:t>
      </w:r>
    </w:p>
    <w:p w14:paraId="0B5F3B4C" w14:textId="77777777" w:rsidR="008740F3" w:rsidRDefault="00692BC4">
      <w:pPr>
        <w:keepNext/>
        <w:spacing w:after="0"/>
      </w:pPr>
      <w:r>
        <w:t>What is your marital status?</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49C4B9A8" w14:textId="77777777" w:rsidTr="22C71B55">
        <w:tc>
          <w:tcPr>
            <w:tcW w:w="792" w:type="dxa"/>
            <w:shd w:val="clear" w:color="auto" w:fill="auto"/>
          </w:tcPr>
          <w:p w14:paraId="5F7296DE" w14:textId="77777777" w:rsidR="008740F3" w:rsidRDefault="00692BC4">
            <w:r>
              <w:t>❍</w:t>
            </w:r>
            <w:r>
              <w:rPr>
                <w:sz w:val="20"/>
                <w:vertAlign w:val="subscript"/>
              </w:rPr>
              <w:t xml:space="preserve">   1</w:t>
            </w:r>
          </w:p>
        </w:tc>
        <w:tc>
          <w:tcPr>
            <w:tcW w:w="9288" w:type="dxa"/>
            <w:shd w:val="clear" w:color="auto" w:fill="auto"/>
          </w:tcPr>
          <w:p w14:paraId="4A12AEB2" w14:textId="77777777" w:rsidR="008740F3" w:rsidRDefault="00692BC4">
            <w:r>
              <w:t>Single</w:t>
            </w:r>
          </w:p>
        </w:tc>
      </w:tr>
      <w:tr w:rsidR="008740F3" w14:paraId="6748CA6A" w14:textId="77777777" w:rsidTr="22C71B55">
        <w:tc>
          <w:tcPr>
            <w:tcW w:w="792" w:type="dxa"/>
            <w:shd w:val="clear" w:color="auto" w:fill="auto"/>
          </w:tcPr>
          <w:p w14:paraId="1B133774" w14:textId="77777777" w:rsidR="008740F3" w:rsidRDefault="00692BC4">
            <w:r>
              <w:t>❍</w:t>
            </w:r>
            <w:r>
              <w:rPr>
                <w:sz w:val="20"/>
                <w:vertAlign w:val="subscript"/>
              </w:rPr>
              <w:t xml:space="preserve">   2</w:t>
            </w:r>
          </w:p>
        </w:tc>
        <w:tc>
          <w:tcPr>
            <w:tcW w:w="9288" w:type="dxa"/>
            <w:shd w:val="clear" w:color="auto" w:fill="auto"/>
          </w:tcPr>
          <w:p w14:paraId="4B431350" w14:textId="77777777" w:rsidR="008740F3" w:rsidRDefault="00692BC4">
            <w:r>
              <w:t>Married</w:t>
            </w:r>
          </w:p>
        </w:tc>
      </w:tr>
      <w:tr w:rsidR="008740F3" w14:paraId="2F22BAFA" w14:textId="77777777" w:rsidTr="22C71B55">
        <w:tc>
          <w:tcPr>
            <w:tcW w:w="792" w:type="dxa"/>
            <w:shd w:val="clear" w:color="auto" w:fill="auto"/>
          </w:tcPr>
          <w:p w14:paraId="6E8A22FD" w14:textId="77777777" w:rsidR="008740F3" w:rsidRDefault="00692BC4">
            <w:r>
              <w:t>❍</w:t>
            </w:r>
            <w:r>
              <w:rPr>
                <w:sz w:val="20"/>
                <w:vertAlign w:val="subscript"/>
              </w:rPr>
              <w:t xml:space="preserve">   3</w:t>
            </w:r>
          </w:p>
        </w:tc>
        <w:tc>
          <w:tcPr>
            <w:tcW w:w="9288" w:type="dxa"/>
            <w:shd w:val="clear" w:color="auto" w:fill="auto"/>
          </w:tcPr>
          <w:p w14:paraId="446D45FC" w14:textId="77777777" w:rsidR="008740F3" w:rsidRDefault="00692BC4">
            <w:r>
              <w:t>Divorced</w:t>
            </w:r>
          </w:p>
        </w:tc>
      </w:tr>
      <w:tr w:rsidR="008740F3" w14:paraId="63C59D99" w14:textId="77777777" w:rsidTr="22C71B55">
        <w:tc>
          <w:tcPr>
            <w:tcW w:w="792" w:type="dxa"/>
            <w:shd w:val="clear" w:color="auto" w:fill="auto"/>
          </w:tcPr>
          <w:p w14:paraId="626BC7E8" w14:textId="77777777" w:rsidR="008740F3" w:rsidRDefault="00692BC4">
            <w:r>
              <w:t>❍</w:t>
            </w:r>
            <w:r>
              <w:rPr>
                <w:sz w:val="20"/>
                <w:vertAlign w:val="subscript"/>
              </w:rPr>
              <w:t xml:space="preserve">   4</w:t>
            </w:r>
          </w:p>
        </w:tc>
        <w:tc>
          <w:tcPr>
            <w:tcW w:w="9288" w:type="dxa"/>
            <w:shd w:val="clear" w:color="auto" w:fill="auto"/>
          </w:tcPr>
          <w:p w14:paraId="5BE10D3C" w14:textId="77777777" w:rsidR="008740F3" w:rsidRDefault="00692BC4">
            <w:r>
              <w:t>Widowed</w:t>
            </w:r>
          </w:p>
        </w:tc>
      </w:tr>
      <w:tr w:rsidR="008740F3" w14:paraId="36F399DD" w14:textId="77777777" w:rsidTr="22C71B55">
        <w:tc>
          <w:tcPr>
            <w:tcW w:w="792" w:type="dxa"/>
            <w:shd w:val="clear" w:color="auto" w:fill="auto"/>
          </w:tcPr>
          <w:p w14:paraId="2F3BD884" w14:textId="77777777" w:rsidR="008740F3" w:rsidRDefault="00692BC4">
            <w:r>
              <w:t>❍</w:t>
            </w:r>
            <w:r>
              <w:rPr>
                <w:sz w:val="20"/>
                <w:vertAlign w:val="subscript"/>
              </w:rPr>
              <w:t xml:space="preserve">   5</w:t>
            </w:r>
          </w:p>
        </w:tc>
        <w:tc>
          <w:tcPr>
            <w:tcW w:w="9288" w:type="dxa"/>
            <w:shd w:val="clear" w:color="auto" w:fill="auto"/>
          </w:tcPr>
          <w:p w14:paraId="25EE02F1" w14:textId="77777777" w:rsidR="008740F3" w:rsidRDefault="00692BC4">
            <w:r>
              <w:t>Other</w:t>
            </w:r>
          </w:p>
        </w:tc>
      </w:tr>
      <w:tr w:rsidR="008740F3" w14:paraId="255772E3" w14:textId="77777777" w:rsidTr="22C71B55">
        <w:tc>
          <w:tcPr>
            <w:tcW w:w="792" w:type="dxa"/>
            <w:shd w:val="clear" w:color="auto" w:fill="auto"/>
          </w:tcPr>
          <w:p w14:paraId="3A62839C" w14:textId="517D1C27" w:rsidR="008740F3" w:rsidRDefault="6359F20E" w:rsidP="22C71B55">
            <w:pPr>
              <w:rPr>
                <w:sz w:val="20"/>
                <w:szCs w:val="20"/>
                <w:vertAlign w:val="subscript"/>
              </w:rPr>
            </w:pPr>
            <w:r>
              <w:t>❍</w:t>
            </w:r>
            <w:r w:rsidRPr="22C71B55">
              <w:rPr>
                <w:sz w:val="20"/>
                <w:szCs w:val="20"/>
                <w:vertAlign w:val="subscript"/>
              </w:rPr>
              <w:t xml:space="preserve">   </w:t>
            </w:r>
            <w:r w:rsidR="1F7A8AB2" w:rsidRPr="22C71B55">
              <w:rPr>
                <w:sz w:val="20"/>
                <w:szCs w:val="20"/>
                <w:vertAlign w:val="subscript"/>
              </w:rPr>
              <w:t>99</w:t>
            </w:r>
          </w:p>
        </w:tc>
        <w:tc>
          <w:tcPr>
            <w:tcW w:w="9288" w:type="dxa"/>
            <w:shd w:val="clear" w:color="auto" w:fill="auto"/>
          </w:tcPr>
          <w:p w14:paraId="705FC6B8" w14:textId="77777777" w:rsidR="008740F3" w:rsidRDefault="00692BC4">
            <w:r>
              <w:t>Prefer not to answer</w:t>
            </w:r>
          </w:p>
        </w:tc>
      </w:tr>
    </w:tbl>
    <w:p w14:paraId="26DF33A0" w14:textId="77777777" w:rsidR="008740F3" w:rsidRDefault="008740F3"/>
    <w:p w14:paraId="5BCC4DB3" w14:textId="77777777" w:rsidR="008740F3" w:rsidRDefault="00692BC4">
      <w:pPr>
        <w:keepNext/>
        <w:spacing w:after="40"/>
      </w:pPr>
      <w:r>
        <w:rPr>
          <w:b/>
        </w:rPr>
        <w:t>D3</w:t>
      </w:r>
    </w:p>
    <w:p w14:paraId="47CDBE4B" w14:textId="77777777" w:rsidR="008740F3" w:rsidRDefault="00692BC4">
      <w:pPr>
        <w:keepNext/>
        <w:spacing w:after="0"/>
      </w:pPr>
      <w:r>
        <w:t>Were you born in the United Kingdom or in another country?</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37EF0B0A" w14:textId="77777777">
        <w:tc>
          <w:tcPr>
            <w:tcW w:w="792" w:type="dxa"/>
            <w:shd w:val="clear" w:color="auto" w:fill="auto"/>
          </w:tcPr>
          <w:p w14:paraId="3B0A1D29" w14:textId="77777777" w:rsidR="008740F3" w:rsidRDefault="00692BC4">
            <w:r>
              <w:t>❍</w:t>
            </w:r>
            <w:r>
              <w:rPr>
                <w:sz w:val="20"/>
                <w:vertAlign w:val="subscript"/>
              </w:rPr>
              <w:t xml:space="preserve">   1</w:t>
            </w:r>
          </w:p>
        </w:tc>
        <w:tc>
          <w:tcPr>
            <w:tcW w:w="9288" w:type="dxa"/>
            <w:shd w:val="clear" w:color="auto" w:fill="auto"/>
          </w:tcPr>
          <w:p w14:paraId="0E0D868A" w14:textId="77777777" w:rsidR="008740F3" w:rsidRDefault="00692BC4">
            <w:r>
              <w:t>United Kingdom</w:t>
            </w:r>
          </w:p>
        </w:tc>
      </w:tr>
      <w:tr w:rsidR="008740F3" w14:paraId="166F4D48" w14:textId="77777777">
        <w:tc>
          <w:tcPr>
            <w:tcW w:w="792" w:type="dxa"/>
            <w:shd w:val="clear" w:color="auto" w:fill="auto"/>
          </w:tcPr>
          <w:p w14:paraId="68874D3B" w14:textId="77777777" w:rsidR="008740F3" w:rsidRDefault="00692BC4">
            <w:r>
              <w:t>❍</w:t>
            </w:r>
            <w:r>
              <w:rPr>
                <w:sz w:val="20"/>
                <w:vertAlign w:val="subscript"/>
              </w:rPr>
              <w:t xml:space="preserve">   2</w:t>
            </w:r>
          </w:p>
        </w:tc>
        <w:tc>
          <w:tcPr>
            <w:tcW w:w="9288" w:type="dxa"/>
            <w:shd w:val="clear" w:color="auto" w:fill="auto"/>
          </w:tcPr>
          <w:p w14:paraId="29AABF08" w14:textId="77777777" w:rsidR="008740F3" w:rsidRDefault="00692BC4">
            <w:r>
              <w:t>Another country</w:t>
            </w:r>
          </w:p>
        </w:tc>
      </w:tr>
      <w:tr w:rsidR="008740F3" w14:paraId="76F4850E" w14:textId="77777777">
        <w:tc>
          <w:tcPr>
            <w:tcW w:w="792" w:type="dxa"/>
            <w:shd w:val="clear" w:color="auto" w:fill="auto"/>
          </w:tcPr>
          <w:p w14:paraId="46F47F8C" w14:textId="77777777" w:rsidR="008740F3" w:rsidRDefault="00692BC4">
            <w:r>
              <w:t>❍</w:t>
            </w:r>
            <w:r>
              <w:rPr>
                <w:sz w:val="20"/>
                <w:vertAlign w:val="subscript"/>
              </w:rPr>
              <w:t xml:space="preserve">   98</w:t>
            </w:r>
          </w:p>
        </w:tc>
        <w:tc>
          <w:tcPr>
            <w:tcW w:w="9288" w:type="dxa"/>
            <w:shd w:val="clear" w:color="auto" w:fill="auto"/>
          </w:tcPr>
          <w:p w14:paraId="2CCE0723" w14:textId="77777777" w:rsidR="008740F3" w:rsidRDefault="00692BC4">
            <w:r>
              <w:t>Don't know</w:t>
            </w:r>
          </w:p>
        </w:tc>
      </w:tr>
      <w:tr w:rsidR="008740F3" w14:paraId="0074BAB9" w14:textId="77777777">
        <w:tc>
          <w:tcPr>
            <w:tcW w:w="792" w:type="dxa"/>
            <w:shd w:val="clear" w:color="auto" w:fill="auto"/>
          </w:tcPr>
          <w:p w14:paraId="1DA164E5" w14:textId="77777777" w:rsidR="008740F3" w:rsidRDefault="00692BC4">
            <w:r>
              <w:t>❍</w:t>
            </w:r>
            <w:r>
              <w:rPr>
                <w:sz w:val="20"/>
                <w:vertAlign w:val="subscript"/>
              </w:rPr>
              <w:t xml:space="preserve">   99</w:t>
            </w:r>
          </w:p>
        </w:tc>
        <w:tc>
          <w:tcPr>
            <w:tcW w:w="9288" w:type="dxa"/>
            <w:shd w:val="clear" w:color="auto" w:fill="auto"/>
          </w:tcPr>
          <w:p w14:paraId="53A873F1" w14:textId="77777777" w:rsidR="008740F3" w:rsidRDefault="00692BC4">
            <w:r>
              <w:t>Prefer not to answer</w:t>
            </w:r>
          </w:p>
        </w:tc>
      </w:tr>
    </w:tbl>
    <w:p w14:paraId="192BFA57" w14:textId="77777777" w:rsidR="008740F3" w:rsidRDefault="008740F3"/>
    <w:p w14:paraId="472F98BF" w14:textId="77777777" w:rsidR="008740F3" w:rsidRDefault="00692BC4">
      <w:pPr>
        <w:keepNext/>
        <w:spacing w:after="40"/>
      </w:pPr>
      <w:r>
        <w:rPr>
          <w:b/>
        </w:rPr>
        <w:t>D4</w:t>
      </w:r>
    </w:p>
    <w:p w14:paraId="0803C51F" w14:textId="77777777" w:rsidR="008740F3" w:rsidRDefault="00692BC4">
      <w:pPr>
        <w:keepNext/>
        <w:spacing w:after="0"/>
      </w:pPr>
      <w:r>
        <w:t>In which region of the United Kingdom do you live?</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0E4B6484" w14:textId="77777777">
        <w:tc>
          <w:tcPr>
            <w:tcW w:w="792" w:type="dxa"/>
            <w:shd w:val="clear" w:color="auto" w:fill="auto"/>
          </w:tcPr>
          <w:p w14:paraId="13ADFD72" w14:textId="77777777" w:rsidR="008740F3" w:rsidRDefault="00692BC4">
            <w:r>
              <w:t>❍</w:t>
            </w:r>
            <w:r>
              <w:rPr>
                <w:sz w:val="20"/>
                <w:vertAlign w:val="subscript"/>
              </w:rPr>
              <w:t xml:space="preserve">   1</w:t>
            </w:r>
          </w:p>
        </w:tc>
        <w:tc>
          <w:tcPr>
            <w:tcW w:w="9288" w:type="dxa"/>
            <w:shd w:val="clear" w:color="auto" w:fill="auto"/>
          </w:tcPr>
          <w:p w14:paraId="14E0C752" w14:textId="77777777" w:rsidR="008740F3" w:rsidRDefault="00692BC4">
            <w:proofErr w:type="gramStart"/>
            <w:r>
              <w:t>South East</w:t>
            </w:r>
            <w:proofErr w:type="gramEnd"/>
          </w:p>
        </w:tc>
      </w:tr>
      <w:tr w:rsidR="008740F3" w14:paraId="0988E186" w14:textId="77777777">
        <w:tc>
          <w:tcPr>
            <w:tcW w:w="792" w:type="dxa"/>
            <w:shd w:val="clear" w:color="auto" w:fill="auto"/>
          </w:tcPr>
          <w:p w14:paraId="7D5BD99E" w14:textId="77777777" w:rsidR="008740F3" w:rsidRDefault="00692BC4">
            <w:r>
              <w:t>❍</w:t>
            </w:r>
            <w:r>
              <w:rPr>
                <w:sz w:val="20"/>
                <w:vertAlign w:val="subscript"/>
              </w:rPr>
              <w:t xml:space="preserve">   2</w:t>
            </w:r>
          </w:p>
        </w:tc>
        <w:tc>
          <w:tcPr>
            <w:tcW w:w="9288" w:type="dxa"/>
            <w:shd w:val="clear" w:color="auto" w:fill="auto"/>
          </w:tcPr>
          <w:p w14:paraId="47B86F0B" w14:textId="77777777" w:rsidR="008740F3" w:rsidRDefault="00692BC4">
            <w:proofErr w:type="gramStart"/>
            <w:r>
              <w:t>South West</w:t>
            </w:r>
            <w:proofErr w:type="gramEnd"/>
          </w:p>
        </w:tc>
      </w:tr>
      <w:tr w:rsidR="008740F3" w14:paraId="3F5FF186" w14:textId="77777777">
        <w:tc>
          <w:tcPr>
            <w:tcW w:w="792" w:type="dxa"/>
            <w:shd w:val="clear" w:color="auto" w:fill="auto"/>
          </w:tcPr>
          <w:p w14:paraId="63409410" w14:textId="77777777" w:rsidR="008740F3" w:rsidRDefault="00692BC4">
            <w:r>
              <w:t>❍</w:t>
            </w:r>
            <w:r>
              <w:rPr>
                <w:sz w:val="20"/>
                <w:vertAlign w:val="subscript"/>
              </w:rPr>
              <w:t xml:space="preserve">   3</w:t>
            </w:r>
          </w:p>
        </w:tc>
        <w:tc>
          <w:tcPr>
            <w:tcW w:w="9288" w:type="dxa"/>
            <w:shd w:val="clear" w:color="auto" w:fill="auto"/>
          </w:tcPr>
          <w:p w14:paraId="3F7D2778" w14:textId="77777777" w:rsidR="008740F3" w:rsidRDefault="00692BC4">
            <w:r>
              <w:t>London</w:t>
            </w:r>
          </w:p>
        </w:tc>
      </w:tr>
      <w:tr w:rsidR="008740F3" w14:paraId="128E9D6C" w14:textId="77777777">
        <w:tc>
          <w:tcPr>
            <w:tcW w:w="792" w:type="dxa"/>
            <w:shd w:val="clear" w:color="auto" w:fill="auto"/>
          </w:tcPr>
          <w:p w14:paraId="5EC16DBB" w14:textId="77777777" w:rsidR="008740F3" w:rsidRDefault="00692BC4">
            <w:r>
              <w:t>❍</w:t>
            </w:r>
            <w:r>
              <w:rPr>
                <w:sz w:val="20"/>
                <w:vertAlign w:val="subscript"/>
              </w:rPr>
              <w:t xml:space="preserve">   4</w:t>
            </w:r>
          </w:p>
        </w:tc>
        <w:tc>
          <w:tcPr>
            <w:tcW w:w="9288" w:type="dxa"/>
            <w:shd w:val="clear" w:color="auto" w:fill="auto"/>
          </w:tcPr>
          <w:p w14:paraId="3D9B86C9" w14:textId="77777777" w:rsidR="008740F3" w:rsidRDefault="00692BC4">
            <w:r>
              <w:t>East of England</w:t>
            </w:r>
          </w:p>
        </w:tc>
      </w:tr>
      <w:tr w:rsidR="008740F3" w14:paraId="5D16E459" w14:textId="77777777">
        <w:tc>
          <w:tcPr>
            <w:tcW w:w="792" w:type="dxa"/>
            <w:shd w:val="clear" w:color="auto" w:fill="auto"/>
          </w:tcPr>
          <w:p w14:paraId="0439E7E5" w14:textId="77777777" w:rsidR="008740F3" w:rsidRDefault="00692BC4">
            <w:r>
              <w:t>❍</w:t>
            </w:r>
            <w:r>
              <w:rPr>
                <w:sz w:val="20"/>
                <w:vertAlign w:val="subscript"/>
              </w:rPr>
              <w:t xml:space="preserve">   5</w:t>
            </w:r>
          </w:p>
        </w:tc>
        <w:tc>
          <w:tcPr>
            <w:tcW w:w="9288" w:type="dxa"/>
            <w:shd w:val="clear" w:color="auto" w:fill="auto"/>
          </w:tcPr>
          <w:p w14:paraId="3C81DD63" w14:textId="77777777" w:rsidR="008740F3" w:rsidRDefault="00692BC4">
            <w:r>
              <w:t>West Midlands</w:t>
            </w:r>
          </w:p>
        </w:tc>
      </w:tr>
      <w:tr w:rsidR="008740F3" w14:paraId="4F698045" w14:textId="77777777">
        <w:tc>
          <w:tcPr>
            <w:tcW w:w="792" w:type="dxa"/>
            <w:shd w:val="clear" w:color="auto" w:fill="auto"/>
          </w:tcPr>
          <w:p w14:paraId="52430BD0" w14:textId="77777777" w:rsidR="008740F3" w:rsidRDefault="00692BC4">
            <w:r>
              <w:t>❍</w:t>
            </w:r>
            <w:r>
              <w:rPr>
                <w:sz w:val="20"/>
                <w:vertAlign w:val="subscript"/>
              </w:rPr>
              <w:t xml:space="preserve">   6</w:t>
            </w:r>
          </w:p>
        </w:tc>
        <w:tc>
          <w:tcPr>
            <w:tcW w:w="9288" w:type="dxa"/>
            <w:shd w:val="clear" w:color="auto" w:fill="auto"/>
          </w:tcPr>
          <w:p w14:paraId="71291076" w14:textId="77777777" w:rsidR="008740F3" w:rsidRDefault="00692BC4">
            <w:r>
              <w:t>East Midlands</w:t>
            </w:r>
          </w:p>
        </w:tc>
      </w:tr>
      <w:tr w:rsidR="008740F3" w14:paraId="05643417" w14:textId="77777777">
        <w:tc>
          <w:tcPr>
            <w:tcW w:w="792" w:type="dxa"/>
            <w:shd w:val="clear" w:color="auto" w:fill="auto"/>
          </w:tcPr>
          <w:p w14:paraId="1D6AA538" w14:textId="77777777" w:rsidR="008740F3" w:rsidRDefault="00692BC4">
            <w:r>
              <w:lastRenderedPageBreak/>
              <w:t>❍</w:t>
            </w:r>
            <w:r>
              <w:rPr>
                <w:sz w:val="20"/>
                <w:vertAlign w:val="subscript"/>
              </w:rPr>
              <w:t xml:space="preserve">   7</w:t>
            </w:r>
          </w:p>
        </w:tc>
        <w:tc>
          <w:tcPr>
            <w:tcW w:w="9288" w:type="dxa"/>
            <w:shd w:val="clear" w:color="auto" w:fill="auto"/>
          </w:tcPr>
          <w:p w14:paraId="1F511A21" w14:textId="77777777" w:rsidR="008740F3" w:rsidRDefault="00692BC4">
            <w:r>
              <w:t>Yorkshire and the Humber</w:t>
            </w:r>
          </w:p>
        </w:tc>
      </w:tr>
      <w:tr w:rsidR="008740F3" w14:paraId="7A6B5674" w14:textId="77777777">
        <w:tc>
          <w:tcPr>
            <w:tcW w:w="792" w:type="dxa"/>
            <w:shd w:val="clear" w:color="auto" w:fill="auto"/>
          </w:tcPr>
          <w:p w14:paraId="702F107F" w14:textId="77777777" w:rsidR="008740F3" w:rsidRDefault="00692BC4">
            <w:r>
              <w:t>❍</w:t>
            </w:r>
            <w:r>
              <w:rPr>
                <w:sz w:val="20"/>
                <w:vertAlign w:val="subscript"/>
              </w:rPr>
              <w:t xml:space="preserve">   8</w:t>
            </w:r>
          </w:p>
        </w:tc>
        <w:tc>
          <w:tcPr>
            <w:tcW w:w="9288" w:type="dxa"/>
            <w:shd w:val="clear" w:color="auto" w:fill="auto"/>
          </w:tcPr>
          <w:p w14:paraId="5898D68A" w14:textId="77777777" w:rsidR="008740F3" w:rsidRDefault="00692BC4">
            <w:proofErr w:type="gramStart"/>
            <w:r>
              <w:t>North East</w:t>
            </w:r>
            <w:proofErr w:type="gramEnd"/>
          </w:p>
        </w:tc>
      </w:tr>
      <w:tr w:rsidR="008740F3" w14:paraId="36C5CDD1" w14:textId="77777777">
        <w:tc>
          <w:tcPr>
            <w:tcW w:w="792" w:type="dxa"/>
            <w:shd w:val="clear" w:color="auto" w:fill="auto"/>
          </w:tcPr>
          <w:p w14:paraId="02E096AE" w14:textId="77777777" w:rsidR="008740F3" w:rsidRDefault="00692BC4">
            <w:r>
              <w:t>❍</w:t>
            </w:r>
            <w:r>
              <w:rPr>
                <w:sz w:val="20"/>
                <w:vertAlign w:val="subscript"/>
              </w:rPr>
              <w:t xml:space="preserve">   9</w:t>
            </w:r>
          </w:p>
        </w:tc>
        <w:tc>
          <w:tcPr>
            <w:tcW w:w="9288" w:type="dxa"/>
            <w:shd w:val="clear" w:color="auto" w:fill="auto"/>
          </w:tcPr>
          <w:p w14:paraId="7D015278" w14:textId="77777777" w:rsidR="008740F3" w:rsidRDefault="00692BC4">
            <w:proofErr w:type="gramStart"/>
            <w:r>
              <w:t>North West</w:t>
            </w:r>
            <w:proofErr w:type="gramEnd"/>
          </w:p>
        </w:tc>
      </w:tr>
      <w:tr w:rsidR="008740F3" w14:paraId="0F52649C" w14:textId="77777777">
        <w:tc>
          <w:tcPr>
            <w:tcW w:w="792" w:type="dxa"/>
            <w:shd w:val="clear" w:color="auto" w:fill="auto"/>
          </w:tcPr>
          <w:p w14:paraId="5D759E05" w14:textId="77777777" w:rsidR="008740F3" w:rsidRDefault="00692BC4">
            <w:r>
              <w:t>❍</w:t>
            </w:r>
            <w:r>
              <w:rPr>
                <w:sz w:val="20"/>
                <w:vertAlign w:val="subscript"/>
              </w:rPr>
              <w:t xml:space="preserve">   10</w:t>
            </w:r>
          </w:p>
        </w:tc>
        <w:tc>
          <w:tcPr>
            <w:tcW w:w="9288" w:type="dxa"/>
            <w:shd w:val="clear" w:color="auto" w:fill="auto"/>
          </w:tcPr>
          <w:p w14:paraId="043C1085" w14:textId="77777777" w:rsidR="008740F3" w:rsidRDefault="00692BC4">
            <w:r>
              <w:t>Wales</w:t>
            </w:r>
          </w:p>
        </w:tc>
      </w:tr>
      <w:tr w:rsidR="008740F3" w14:paraId="1589E8E2" w14:textId="77777777">
        <w:tc>
          <w:tcPr>
            <w:tcW w:w="792" w:type="dxa"/>
            <w:shd w:val="clear" w:color="auto" w:fill="auto"/>
          </w:tcPr>
          <w:p w14:paraId="66EA612D" w14:textId="77777777" w:rsidR="008740F3" w:rsidRDefault="00692BC4">
            <w:r>
              <w:t>❍</w:t>
            </w:r>
            <w:r>
              <w:rPr>
                <w:sz w:val="20"/>
                <w:vertAlign w:val="subscript"/>
              </w:rPr>
              <w:t xml:space="preserve">   11</w:t>
            </w:r>
          </w:p>
        </w:tc>
        <w:tc>
          <w:tcPr>
            <w:tcW w:w="9288" w:type="dxa"/>
            <w:shd w:val="clear" w:color="auto" w:fill="auto"/>
          </w:tcPr>
          <w:p w14:paraId="489EF781" w14:textId="77777777" w:rsidR="008740F3" w:rsidRDefault="00692BC4">
            <w:r>
              <w:t>Scotland</w:t>
            </w:r>
          </w:p>
        </w:tc>
      </w:tr>
      <w:tr w:rsidR="008740F3" w14:paraId="6B87F9E2" w14:textId="77777777">
        <w:tc>
          <w:tcPr>
            <w:tcW w:w="792" w:type="dxa"/>
            <w:shd w:val="clear" w:color="auto" w:fill="auto"/>
          </w:tcPr>
          <w:p w14:paraId="66B7D17C" w14:textId="77777777" w:rsidR="008740F3" w:rsidRDefault="00692BC4">
            <w:r>
              <w:t>❍</w:t>
            </w:r>
            <w:r>
              <w:rPr>
                <w:sz w:val="20"/>
                <w:vertAlign w:val="subscript"/>
              </w:rPr>
              <w:t xml:space="preserve">   12</w:t>
            </w:r>
          </w:p>
        </w:tc>
        <w:tc>
          <w:tcPr>
            <w:tcW w:w="9288" w:type="dxa"/>
            <w:shd w:val="clear" w:color="auto" w:fill="auto"/>
          </w:tcPr>
          <w:p w14:paraId="34EC6268" w14:textId="77777777" w:rsidR="008740F3" w:rsidRDefault="00692BC4">
            <w:r>
              <w:t>Northern Ireland</w:t>
            </w:r>
          </w:p>
        </w:tc>
      </w:tr>
      <w:tr w:rsidR="008740F3" w14:paraId="64CCD91F" w14:textId="77777777">
        <w:tc>
          <w:tcPr>
            <w:tcW w:w="792" w:type="dxa"/>
            <w:shd w:val="clear" w:color="auto" w:fill="auto"/>
          </w:tcPr>
          <w:p w14:paraId="5A8A4597" w14:textId="77777777" w:rsidR="008740F3" w:rsidRDefault="00692BC4">
            <w:r>
              <w:t>❍</w:t>
            </w:r>
            <w:r>
              <w:rPr>
                <w:sz w:val="20"/>
                <w:vertAlign w:val="subscript"/>
              </w:rPr>
              <w:t xml:space="preserve">   13</w:t>
            </w:r>
          </w:p>
        </w:tc>
        <w:tc>
          <w:tcPr>
            <w:tcW w:w="9288" w:type="dxa"/>
            <w:shd w:val="clear" w:color="auto" w:fill="auto"/>
          </w:tcPr>
          <w:p w14:paraId="059CA0AE" w14:textId="77777777" w:rsidR="008740F3" w:rsidRDefault="00692BC4">
            <w:r>
              <w:t>Other</w:t>
            </w:r>
          </w:p>
        </w:tc>
      </w:tr>
      <w:tr w:rsidR="008740F3" w14:paraId="70828856" w14:textId="77777777">
        <w:tc>
          <w:tcPr>
            <w:tcW w:w="792" w:type="dxa"/>
            <w:shd w:val="clear" w:color="auto" w:fill="auto"/>
          </w:tcPr>
          <w:p w14:paraId="21B27705" w14:textId="77777777" w:rsidR="008740F3" w:rsidRDefault="00692BC4">
            <w:r>
              <w:t>❍</w:t>
            </w:r>
            <w:r>
              <w:rPr>
                <w:sz w:val="20"/>
                <w:vertAlign w:val="subscript"/>
              </w:rPr>
              <w:t xml:space="preserve">   98</w:t>
            </w:r>
          </w:p>
        </w:tc>
        <w:tc>
          <w:tcPr>
            <w:tcW w:w="9288" w:type="dxa"/>
            <w:shd w:val="clear" w:color="auto" w:fill="auto"/>
          </w:tcPr>
          <w:p w14:paraId="568CBEDA" w14:textId="77777777" w:rsidR="008740F3" w:rsidRDefault="00692BC4">
            <w:r>
              <w:t>Don't know</w:t>
            </w:r>
          </w:p>
        </w:tc>
      </w:tr>
      <w:tr w:rsidR="008740F3" w14:paraId="130E7339" w14:textId="77777777">
        <w:tc>
          <w:tcPr>
            <w:tcW w:w="792" w:type="dxa"/>
            <w:shd w:val="clear" w:color="auto" w:fill="auto"/>
          </w:tcPr>
          <w:p w14:paraId="5AB52E99" w14:textId="77777777" w:rsidR="008740F3" w:rsidRDefault="00692BC4">
            <w:r>
              <w:t>❍</w:t>
            </w:r>
            <w:r>
              <w:rPr>
                <w:sz w:val="20"/>
                <w:vertAlign w:val="subscript"/>
              </w:rPr>
              <w:t xml:space="preserve">   99</w:t>
            </w:r>
          </w:p>
        </w:tc>
        <w:tc>
          <w:tcPr>
            <w:tcW w:w="9288" w:type="dxa"/>
            <w:shd w:val="clear" w:color="auto" w:fill="auto"/>
          </w:tcPr>
          <w:p w14:paraId="73C97806" w14:textId="77777777" w:rsidR="008740F3" w:rsidRDefault="00692BC4">
            <w:r>
              <w:t>Prefer not to answer</w:t>
            </w:r>
          </w:p>
        </w:tc>
      </w:tr>
    </w:tbl>
    <w:p w14:paraId="2C66FAB2" w14:textId="77777777" w:rsidR="008740F3" w:rsidRDefault="008740F3"/>
    <w:p w14:paraId="05AC3FDB" w14:textId="77777777" w:rsidR="008740F3" w:rsidRDefault="00692BC4">
      <w:pPr>
        <w:keepNext/>
        <w:spacing w:after="40"/>
      </w:pPr>
      <w:r>
        <w:rPr>
          <w:b/>
        </w:rPr>
        <w:t>D5</w:t>
      </w:r>
    </w:p>
    <w:p w14:paraId="3C1A6915" w14:textId="77777777" w:rsidR="008740F3" w:rsidRDefault="00692BC4">
      <w:pPr>
        <w:keepNext/>
        <w:spacing w:after="0"/>
      </w:pPr>
      <w:r>
        <w:t>How would you describe the area you live in?</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7D8FAE9C" w14:textId="77777777">
        <w:tc>
          <w:tcPr>
            <w:tcW w:w="792" w:type="dxa"/>
            <w:shd w:val="clear" w:color="auto" w:fill="auto"/>
          </w:tcPr>
          <w:p w14:paraId="5C3E3121" w14:textId="77777777" w:rsidR="008740F3" w:rsidRDefault="00692BC4">
            <w:r>
              <w:t>❍</w:t>
            </w:r>
            <w:r>
              <w:rPr>
                <w:sz w:val="20"/>
                <w:vertAlign w:val="subscript"/>
              </w:rPr>
              <w:t xml:space="preserve">   1</w:t>
            </w:r>
          </w:p>
        </w:tc>
        <w:tc>
          <w:tcPr>
            <w:tcW w:w="9288" w:type="dxa"/>
            <w:shd w:val="clear" w:color="auto" w:fill="auto"/>
          </w:tcPr>
          <w:p w14:paraId="58EFAB69" w14:textId="77777777" w:rsidR="008740F3" w:rsidRDefault="00692BC4">
            <w:r>
              <w:t>Rural, i.e. in the countryside or small village / hamlet</w:t>
            </w:r>
          </w:p>
        </w:tc>
      </w:tr>
      <w:tr w:rsidR="008740F3" w14:paraId="72C0E328" w14:textId="77777777">
        <w:tc>
          <w:tcPr>
            <w:tcW w:w="792" w:type="dxa"/>
            <w:shd w:val="clear" w:color="auto" w:fill="auto"/>
          </w:tcPr>
          <w:p w14:paraId="0C2AA437" w14:textId="77777777" w:rsidR="008740F3" w:rsidRDefault="00692BC4">
            <w:r>
              <w:t>❍</w:t>
            </w:r>
            <w:r>
              <w:rPr>
                <w:sz w:val="20"/>
                <w:vertAlign w:val="subscript"/>
              </w:rPr>
              <w:t xml:space="preserve">   2</w:t>
            </w:r>
          </w:p>
        </w:tc>
        <w:tc>
          <w:tcPr>
            <w:tcW w:w="9288" w:type="dxa"/>
            <w:shd w:val="clear" w:color="auto" w:fill="auto"/>
          </w:tcPr>
          <w:p w14:paraId="5AEA8A1A" w14:textId="77777777" w:rsidR="008740F3" w:rsidRDefault="00692BC4">
            <w:r>
              <w:t>Suburban, i.e. in a town or on the outskirts of a city</w:t>
            </w:r>
          </w:p>
        </w:tc>
      </w:tr>
      <w:tr w:rsidR="008740F3" w14:paraId="31945F0B" w14:textId="77777777">
        <w:tc>
          <w:tcPr>
            <w:tcW w:w="792" w:type="dxa"/>
            <w:shd w:val="clear" w:color="auto" w:fill="auto"/>
          </w:tcPr>
          <w:p w14:paraId="6CD75BF5" w14:textId="77777777" w:rsidR="008740F3" w:rsidRDefault="00692BC4">
            <w:r>
              <w:t>❍</w:t>
            </w:r>
            <w:r>
              <w:rPr>
                <w:sz w:val="20"/>
                <w:vertAlign w:val="subscript"/>
              </w:rPr>
              <w:t xml:space="preserve">   3</w:t>
            </w:r>
          </w:p>
        </w:tc>
        <w:tc>
          <w:tcPr>
            <w:tcW w:w="9288" w:type="dxa"/>
            <w:shd w:val="clear" w:color="auto" w:fill="auto"/>
          </w:tcPr>
          <w:p w14:paraId="1CEFAB89" w14:textId="77777777" w:rsidR="008740F3" w:rsidRDefault="00692BC4">
            <w:r>
              <w:t>Urban, i.e. in a city</w:t>
            </w:r>
          </w:p>
        </w:tc>
      </w:tr>
      <w:tr w:rsidR="008740F3" w14:paraId="5D9543CE" w14:textId="77777777">
        <w:tc>
          <w:tcPr>
            <w:tcW w:w="792" w:type="dxa"/>
            <w:shd w:val="clear" w:color="auto" w:fill="auto"/>
          </w:tcPr>
          <w:p w14:paraId="240EEC49" w14:textId="77777777" w:rsidR="008740F3" w:rsidRDefault="00692BC4">
            <w:r>
              <w:t>❍</w:t>
            </w:r>
            <w:r>
              <w:rPr>
                <w:sz w:val="20"/>
                <w:vertAlign w:val="subscript"/>
              </w:rPr>
              <w:t xml:space="preserve">   98</w:t>
            </w:r>
          </w:p>
        </w:tc>
        <w:tc>
          <w:tcPr>
            <w:tcW w:w="9288" w:type="dxa"/>
            <w:shd w:val="clear" w:color="auto" w:fill="auto"/>
          </w:tcPr>
          <w:p w14:paraId="6B8B6457" w14:textId="77777777" w:rsidR="008740F3" w:rsidRDefault="00692BC4">
            <w:r>
              <w:t>Don't know</w:t>
            </w:r>
          </w:p>
        </w:tc>
      </w:tr>
      <w:tr w:rsidR="008740F3" w14:paraId="688E1248" w14:textId="77777777">
        <w:tc>
          <w:tcPr>
            <w:tcW w:w="792" w:type="dxa"/>
            <w:shd w:val="clear" w:color="auto" w:fill="auto"/>
          </w:tcPr>
          <w:p w14:paraId="42572CBF" w14:textId="77777777" w:rsidR="008740F3" w:rsidRDefault="00692BC4">
            <w:r>
              <w:t>❍</w:t>
            </w:r>
            <w:r>
              <w:rPr>
                <w:sz w:val="20"/>
                <w:vertAlign w:val="subscript"/>
              </w:rPr>
              <w:t xml:space="preserve">   99</w:t>
            </w:r>
          </w:p>
        </w:tc>
        <w:tc>
          <w:tcPr>
            <w:tcW w:w="9288" w:type="dxa"/>
            <w:shd w:val="clear" w:color="auto" w:fill="auto"/>
          </w:tcPr>
          <w:p w14:paraId="255C7F58" w14:textId="77777777" w:rsidR="008740F3" w:rsidRDefault="00692BC4">
            <w:r>
              <w:t>Prefer not to answer</w:t>
            </w:r>
          </w:p>
        </w:tc>
      </w:tr>
    </w:tbl>
    <w:p w14:paraId="2D6040A7" w14:textId="77777777" w:rsidR="008740F3" w:rsidRDefault="008740F3"/>
    <w:p w14:paraId="609D211B" w14:textId="77777777" w:rsidR="008740F3" w:rsidRDefault="00692BC4">
      <w:pPr>
        <w:keepNext/>
        <w:spacing w:after="40"/>
      </w:pPr>
      <w:r>
        <w:rPr>
          <w:b/>
        </w:rPr>
        <w:t>D6</w:t>
      </w:r>
    </w:p>
    <w:p w14:paraId="070BEBDE" w14:textId="77777777" w:rsidR="008740F3" w:rsidRDefault="00692BC4">
      <w:pPr>
        <w:keepNext/>
        <w:spacing w:after="0"/>
      </w:pPr>
      <w:r>
        <w:t xml:space="preserve">How would you describe the area you live in, with </w:t>
      </w:r>
      <w:proofErr w:type="gramStart"/>
      <w:r>
        <w:t>regards</w:t>
      </w:r>
      <w:proofErr w:type="gramEnd"/>
      <w:r>
        <w:t xml:space="preserve"> to its economy?</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6EF6E1C8" w14:textId="77777777" w:rsidTr="7958E268">
        <w:tc>
          <w:tcPr>
            <w:tcW w:w="792" w:type="dxa"/>
            <w:shd w:val="clear" w:color="auto" w:fill="auto"/>
          </w:tcPr>
          <w:p w14:paraId="6F645C11" w14:textId="77777777" w:rsidR="008740F3" w:rsidRDefault="00692BC4">
            <w:r>
              <w:t>❍</w:t>
            </w:r>
            <w:r>
              <w:rPr>
                <w:sz w:val="20"/>
                <w:vertAlign w:val="subscript"/>
              </w:rPr>
              <w:t xml:space="preserve">   1</w:t>
            </w:r>
          </w:p>
        </w:tc>
        <w:tc>
          <w:tcPr>
            <w:tcW w:w="9288" w:type="dxa"/>
            <w:shd w:val="clear" w:color="auto" w:fill="auto"/>
          </w:tcPr>
          <w:p w14:paraId="782CEFC2" w14:textId="5D332CC2" w:rsidR="008740F3" w:rsidRDefault="7A018220" w:rsidP="7958E268">
            <w:pPr>
              <w:rPr>
                <w:highlight w:val="yellow"/>
              </w:rPr>
            </w:pPr>
            <w:r w:rsidRPr="7958E268">
              <w:rPr>
                <w:highlight w:val="yellow"/>
              </w:rPr>
              <w:t>Low-income</w:t>
            </w:r>
            <w:r w:rsidR="6359F20E" w:rsidRPr="7958E268">
              <w:rPr>
                <w:highlight w:val="yellow"/>
              </w:rPr>
              <w:t xml:space="preserve"> area</w:t>
            </w:r>
          </w:p>
        </w:tc>
      </w:tr>
      <w:tr w:rsidR="008740F3" w14:paraId="1DA2A738" w14:textId="77777777" w:rsidTr="7958E268">
        <w:tc>
          <w:tcPr>
            <w:tcW w:w="792" w:type="dxa"/>
            <w:shd w:val="clear" w:color="auto" w:fill="auto"/>
          </w:tcPr>
          <w:p w14:paraId="10409CB0" w14:textId="77777777" w:rsidR="008740F3" w:rsidRDefault="00692BC4">
            <w:r>
              <w:t>❍</w:t>
            </w:r>
            <w:r>
              <w:rPr>
                <w:sz w:val="20"/>
                <w:vertAlign w:val="subscript"/>
              </w:rPr>
              <w:t xml:space="preserve">   2</w:t>
            </w:r>
          </w:p>
        </w:tc>
        <w:tc>
          <w:tcPr>
            <w:tcW w:w="9288" w:type="dxa"/>
            <w:shd w:val="clear" w:color="auto" w:fill="auto"/>
          </w:tcPr>
          <w:p w14:paraId="19C7B620" w14:textId="17EC7D2D" w:rsidR="008740F3" w:rsidRDefault="7670A9DA" w:rsidP="7958E268">
            <w:pPr>
              <w:rPr>
                <w:highlight w:val="yellow"/>
              </w:rPr>
            </w:pPr>
            <w:r w:rsidRPr="7958E268">
              <w:rPr>
                <w:highlight w:val="yellow"/>
              </w:rPr>
              <w:t>High-income</w:t>
            </w:r>
            <w:r w:rsidR="6359F20E" w:rsidRPr="7958E268">
              <w:rPr>
                <w:highlight w:val="yellow"/>
              </w:rPr>
              <w:t xml:space="preserve"> area</w:t>
            </w:r>
          </w:p>
        </w:tc>
      </w:tr>
      <w:tr w:rsidR="008740F3" w14:paraId="66C2E87B" w14:textId="77777777" w:rsidTr="7958E268">
        <w:tc>
          <w:tcPr>
            <w:tcW w:w="792" w:type="dxa"/>
            <w:shd w:val="clear" w:color="auto" w:fill="auto"/>
          </w:tcPr>
          <w:p w14:paraId="03F5CEAA" w14:textId="77777777" w:rsidR="008740F3" w:rsidRDefault="00692BC4">
            <w:r>
              <w:t>❍</w:t>
            </w:r>
            <w:r>
              <w:rPr>
                <w:sz w:val="20"/>
                <w:vertAlign w:val="subscript"/>
              </w:rPr>
              <w:t xml:space="preserve">   3</w:t>
            </w:r>
          </w:p>
        </w:tc>
        <w:tc>
          <w:tcPr>
            <w:tcW w:w="9288" w:type="dxa"/>
            <w:shd w:val="clear" w:color="auto" w:fill="auto"/>
          </w:tcPr>
          <w:p w14:paraId="0805EF88" w14:textId="34C7219D" w:rsidR="008740F3" w:rsidRDefault="477C3FEA" w:rsidP="7958E268">
            <w:pPr>
              <w:rPr>
                <w:highlight w:val="yellow"/>
              </w:rPr>
            </w:pPr>
            <w:r w:rsidRPr="7958E268">
              <w:rPr>
                <w:highlight w:val="yellow"/>
              </w:rPr>
              <w:t>Middle-income area</w:t>
            </w:r>
          </w:p>
        </w:tc>
      </w:tr>
      <w:tr w:rsidR="008740F3" w14:paraId="6ECCD4A2" w14:textId="77777777" w:rsidTr="7958E268">
        <w:tc>
          <w:tcPr>
            <w:tcW w:w="792" w:type="dxa"/>
            <w:shd w:val="clear" w:color="auto" w:fill="auto"/>
          </w:tcPr>
          <w:p w14:paraId="5E5D99BD" w14:textId="77777777" w:rsidR="008740F3" w:rsidRDefault="00692BC4">
            <w:r>
              <w:t>❍</w:t>
            </w:r>
            <w:r>
              <w:rPr>
                <w:sz w:val="20"/>
                <w:vertAlign w:val="subscript"/>
              </w:rPr>
              <w:t xml:space="preserve">   98</w:t>
            </w:r>
          </w:p>
        </w:tc>
        <w:tc>
          <w:tcPr>
            <w:tcW w:w="9288" w:type="dxa"/>
            <w:shd w:val="clear" w:color="auto" w:fill="auto"/>
          </w:tcPr>
          <w:p w14:paraId="47DFC672" w14:textId="77777777" w:rsidR="008740F3" w:rsidRDefault="00692BC4">
            <w:r>
              <w:t>Don't know</w:t>
            </w:r>
          </w:p>
        </w:tc>
      </w:tr>
      <w:tr w:rsidR="008740F3" w14:paraId="7A562E6B" w14:textId="77777777" w:rsidTr="7958E268">
        <w:tc>
          <w:tcPr>
            <w:tcW w:w="792" w:type="dxa"/>
            <w:shd w:val="clear" w:color="auto" w:fill="auto"/>
          </w:tcPr>
          <w:p w14:paraId="43064728" w14:textId="77777777" w:rsidR="008740F3" w:rsidRDefault="00692BC4">
            <w:r>
              <w:t>❍</w:t>
            </w:r>
            <w:r>
              <w:rPr>
                <w:sz w:val="20"/>
                <w:vertAlign w:val="subscript"/>
              </w:rPr>
              <w:t xml:space="preserve">   99</w:t>
            </w:r>
          </w:p>
        </w:tc>
        <w:tc>
          <w:tcPr>
            <w:tcW w:w="9288" w:type="dxa"/>
            <w:shd w:val="clear" w:color="auto" w:fill="auto"/>
          </w:tcPr>
          <w:p w14:paraId="62E4B08E" w14:textId="77777777" w:rsidR="008740F3" w:rsidRDefault="00692BC4">
            <w:r>
              <w:t>Prefer not to answer</w:t>
            </w:r>
          </w:p>
        </w:tc>
      </w:tr>
    </w:tbl>
    <w:p w14:paraId="573FC238" w14:textId="77777777" w:rsidR="008740F3" w:rsidRDefault="008740F3"/>
    <w:p w14:paraId="440AC838" w14:textId="77777777" w:rsidR="008740F3" w:rsidRDefault="00692BC4">
      <w:pPr>
        <w:keepNext/>
        <w:spacing w:after="40"/>
      </w:pPr>
      <w:r>
        <w:rPr>
          <w:b/>
        </w:rPr>
        <w:t>D7</w:t>
      </w:r>
    </w:p>
    <w:p w14:paraId="6CAFD911" w14:textId="77777777" w:rsidR="008740F3" w:rsidRDefault="00692BC4">
      <w:pPr>
        <w:keepNext/>
        <w:spacing w:after="0"/>
      </w:pPr>
      <w:r>
        <w:t xml:space="preserve">In what year were you born?  </w:t>
      </w:r>
      <w:r>
        <w:br/>
      </w:r>
    </w:p>
    <w:p w14:paraId="31276161" w14:textId="0870E2EF" w:rsidR="008740F3" w:rsidRDefault="00692BC4">
      <w:pPr>
        <w:keepNext/>
        <w:spacing w:after="0"/>
      </w:pPr>
      <w:r>
        <w:rPr>
          <w:color w:val="A8A8A8"/>
          <w:sz w:val="20"/>
        </w:rPr>
        <w:t>Minimum: 1900, Maximum: 202</w:t>
      </w:r>
      <w:ins w:id="73" w:author="Andrew Scollay" w:date="2025-05-02T16:34:00Z" w16du:dateUtc="2025-05-02T22:34:00Z">
        <w:r w:rsidR="006F1128">
          <w:rPr>
            <w:color w:val="A8A8A8"/>
            <w:sz w:val="20"/>
          </w:rPr>
          <w:t>5</w:t>
        </w:r>
      </w:ins>
      <w:del w:id="74" w:author="Andrew Scollay" w:date="2025-05-02T16:34:00Z" w16du:dateUtc="2025-05-02T22:34:00Z">
        <w:r w:rsidDel="006F1128">
          <w:rPr>
            <w:color w:val="A8A8A8"/>
            <w:sz w:val="20"/>
          </w:rPr>
          <w:delText>4</w:delText>
        </w:r>
      </w:del>
    </w:p>
    <w:p w14:paraId="4ECF97FC" w14:textId="77777777" w:rsidR="008740F3" w:rsidRDefault="00692BC4">
      <w:r>
        <w:t>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11952618" w14:textId="77777777">
        <w:tc>
          <w:tcPr>
            <w:tcW w:w="792" w:type="dxa"/>
            <w:shd w:val="clear" w:color="auto" w:fill="auto"/>
          </w:tcPr>
          <w:p w14:paraId="0D067EE8" w14:textId="77777777" w:rsidR="008740F3" w:rsidRDefault="00692BC4">
            <w:r>
              <w:t>❑</w:t>
            </w:r>
            <w:r>
              <w:rPr>
                <w:sz w:val="20"/>
                <w:vertAlign w:val="subscript"/>
              </w:rPr>
              <w:t xml:space="preserve">   -8</w:t>
            </w:r>
          </w:p>
        </w:tc>
        <w:tc>
          <w:tcPr>
            <w:tcW w:w="9288" w:type="dxa"/>
            <w:shd w:val="clear" w:color="auto" w:fill="auto"/>
          </w:tcPr>
          <w:p w14:paraId="4D3F5463" w14:textId="77777777" w:rsidR="008740F3" w:rsidRDefault="00692BC4">
            <w:r>
              <w:t>Prefer not to answer</w:t>
            </w:r>
          </w:p>
        </w:tc>
      </w:tr>
    </w:tbl>
    <w:p w14:paraId="21E32F2D" w14:textId="77777777" w:rsidR="008740F3" w:rsidRDefault="008740F3"/>
    <w:p w14:paraId="23959DA0" w14:textId="77777777" w:rsidR="008740F3" w:rsidRDefault="00692BC4">
      <w:pPr>
        <w:keepNext/>
        <w:spacing w:after="40"/>
      </w:pPr>
      <w:r>
        <w:rPr>
          <w:b/>
        </w:rPr>
        <w:t>D9</w:t>
      </w:r>
    </w:p>
    <w:p w14:paraId="3DCCD985" w14:textId="77777777" w:rsidR="008740F3" w:rsidRDefault="00692BC4">
      <w:pPr>
        <w:keepNext/>
        <w:spacing w:after="0"/>
      </w:pPr>
      <w:r>
        <w:t xml:space="preserve">How many children, adults, and seniors are in your household – including yourself? </w:t>
      </w:r>
      <w:r>
        <w:br/>
      </w:r>
    </w:p>
    <w:p w14:paraId="76C18759" w14:textId="77777777" w:rsidR="008740F3" w:rsidRDefault="00692BC4">
      <w:pPr>
        <w:keepNext/>
        <w:spacing w:after="0"/>
      </w:pPr>
      <w:r>
        <w:rPr>
          <w:color w:val="A8A8A8"/>
          <w:sz w:val="20"/>
        </w:rPr>
        <w:t>Minimum: 0, Maximum: 9999999</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7128"/>
        <w:gridCol w:w="2160"/>
      </w:tblGrid>
      <w:tr w:rsidR="008740F3" w14:paraId="12F84253" w14:textId="77777777">
        <w:tc>
          <w:tcPr>
            <w:tcW w:w="7920" w:type="dxa"/>
            <w:gridSpan w:val="2"/>
            <w:shd w:val="clear" w:color="auto" w:fill="auto"/>
          </w:tcPr>
          <w:p w14:paraId="79725ED5" w14:textId="77777777" w:rsidR="008740F3" w:rsidRDefault="00692BC4">
            <w:pPr>
              <w:jc w:val="right"/>
            </w:pPr>
            <w:r>
              <w:t>Children (0 to 5 years old)</w:t>
            </w:r>
          </w:p>
        </w:tc>
        <w:tc>
          <w:tcPr>
            <w:tcW w:w="2160" w:type="dxa"/>
            <w:shd w:val="clear" w:color="auto" w:fill="auto"/>
          </w:tcPr>
          <w:p w14:paraId="33AD1B2C" w14:textId="77777777" w:rsidR="008740F3" w:rsidRDefault="00692BC4">
            <w:r>
              <w:t>__________</w:t>
            </w:r>
          </w:p>
        </w:tc>
      </w:tr>
      <w:tr w:rsidR="008740F3" w14:paraId="3B8A9BC7" w14:textId="77777777">
        <w:tc>
          <w:tcPr>
            <w:tcW w:w="7920" w:type="dxa"/>
            <w:gridSpan w:val="2"/>
            <w:shd w:val="clear" w:color="auto" w:fill="auto"/>
          </w:tcPr>
          <w:p w14:paraId="59152DBD" w14:textId="77777777" w:rsidR="008740F3" w:rsidRDefault="00692BC4">
            <w:pPr>
              <w:jc w:val="right"/>
            </w:pPr>
            <w:r>
              <w:t>Children (6 to 17 years old)</w:t>
            </w:r>
          </w:p>
        </w:tc>
        <w:tc>
          <w:tcPr>
            <w:tcW w:w="2160" w:type="dxa"/>
            <w:shd w:val="clear" w:color="auto" w:fill="auto"/>
          </w:tcPr>
          <w:p w14:paraId="1C887F5C" w14:textId="77777777" w:rsidR="008740F3" w:rsidRDefault="00692BC4">
            <w:r>
              <w:t>__________</w:t>
            </w:r>
          </w:p>
        </w:tc>
      </w:tr>
      <w:tr w:rsidR="008740F3" w14:paraId="29FACFF1" w14:textId="77777777">
        <w:tc>
          <w:tcPr>
            <w:tcW w:w="7920" w:type="dxa"/>
            <w:gridSpan w:val="2"/>
            <w:shd w:val="clear" w:color="auto" w:fill="auto"/>
          </w:tcPr>
          <w:p w14:paraId="4F86F357" w14:textId="77777777" w:rsidR="008740F3" w:rsidRDefault="00692BC4">
            <w:pPr>
              <w:jc w:val="right"/>
            </w:pPr>
            <w:r>
              <w:t>Adults (18 to 64 years old)</w:t>
            </w:r>
          </w:p>
        </w:tc>
        <w:tc>
          <w:tcPr>
            <w:tcW w:w="2160" w:type="dxa"/>
            <w:shd w:val="clear" w:color="auto" w:fill="auto"/>
          </w:tcPr>
          <w:p w14:paraId="0732267A" w14:textId="77777777" w:rsidR="008740F3" w:rsidRDefault="00692BC4">
            <w:r>
              <w:t>__________</w:t>
            </w:r>
          </w:p>
        </w:tc>
      </w:tr>
      <w:tr w:rsidR="008740F3" w14:paraId="07503D37" w14:textId="77777777">
        <w:tc>
          <w:tcPr>
            <w:tcW w:w="7920" w:type="dxa"/>
            <w:gridSpan w:val="2"/>
            <w:shd w:val="clear" w:color="auto" w:fill="auto"/>
          </w:tcPr>
          <w:p w14:paraId="16081E2E" w14:textId="77777777" w:rsidR="008740F3" w:rsidRDefault="00692BC4">
            <w:pPr>
              <w:jc w:val="right"/>
            </w:pPr>
            <w:r>
              <w:t xml:space="preserve">Seniors (65 </w:t>
            </w:r>
            <w:proofErr w:type="gramStart"/>
            <w:r>
              <w:t>years and</w:t>
            </w:r>
            <w:proofErr w:type="gramEnd"/>
            <w:r>
              <w:t xml:space="preserve"> older)</w:t>
            </w:r>
          </w:p>
        </w:tc>
        <w:tc>
          <w:tcPr>
            <w:tcW w:w="2160" w:type="dxa"/>
            <w:shd w:val="clear" w:color="auto" w:fill="auto"/>
          </w:tcPr>
          <w:p w14:paraId="507A8514" w14:textId="77777777" w:rsidR="008740F3" w:rsidRDefault="00692BC4">
            <w:r>
              <w:t>__________</w:t>
            </w:r>
          </w:p>
        </w:tc>
      </w:tr>
      <w:tr w:rsidR="008740F3" w14:paraId="5CE809D5" w14:textId="77777777">
        <w:tc>
          <w:tcPr>
            <w:tcW w:w="792" w:type="dxa"/>
            <w:shd w:val="clear" w:color="auto" w:fill="auto"/>
          </w:tcPr>
          <w:p w14:paraId="2C491E81" w14:textId="77777777" w:rsidR="008740F3" w:rsidRDefault="00692BC4">
            <w:r>
              <w:lastRenderedPageBreak/>
              <w:t>❑</w:t>
            </w:r>
            <w:r>
              <w:rPr>
                <w:sz w:val="20"/>
                <w:vertAlign w:val="subscript"/>
              </w:rPr>
              <w:t xml:space="preserve">   -8</w:t>
            </w:r>
          </w:p>
        </w:tc>
        <w:tc>
          <w:tcPr>
            <w:tcW w:w="9288" w:type="dxa"/>
            <w:gridSpan w:val="2"/>
            <w:shd w:val="clear" w:color="auto" w:fill="auto"/>
          </w:tcPr>
          <w:p w14:paraId="0C240532" w14:textId="77777777" w:rsidR="008740F3" w:rsidRDefault="00692BC4">
            <w:r>
              <w:t>Prefer not to answer</w:t>
            </w:r>
          </w:p>
        </w:tc>
      </w:tr>
    </w:tbl>
    <w:p w14:paraId="4CCE12D6" w14:textId="77777777" w:rsidR="008740F3" w:rsidRDefault="008740F3"/>
    <w:p w14:paraId="18B56925" w14:textId="77777777" w:rsidR="008740F3" w:rsidRDefault="00692BC4">
      <w:pPr>
        <w:keepNext/>
        <w:spacing w:after="40"/>
      </w:pPr>
      <w:r>
        <w:rPr>
          <w:b/>
        </w:rPr>
        <w:t>D10</w:t>
      </w:r>
    </w:p>
    <w:p w14:paraId="028F7C46" w14:textId="77777777" w:rsidR="008740F3" w:rsidRDefault="00692BC4">
      <w:pPr>
        <w:keepNext/>
        <w:spacing w:after="0"/>
      </w:pPr>
      <w:r>
        <w:t xml:space="preserve">Your insights help inform the understanding of </w:t>
      </w:r>
      <w:proofErr w:type="gramStart"/>
      <w:r>
        <w:t>how to</w:t>
      </w:r>
      <w:proofErr w:type="gramEnd"/>
      <w:r>
        <w:t xml:space="preserve"> better support businesses like yours.  If you are open to being contacted to share your story or </w:t>
      </w:r>
      <w:proofErr w:type="gramStart"/>
      <w:r>
        <w:t>considered</w:t>
      </w:r>
      <w:proofErr w:type="gramEnd"/>
      <w:r>
        <w:t xml:space="preserve"> for future case studies, please provide the URL for your business (</w:t>
      </w:r>
      <w:proofErr w:type="spellStart"/>
      <w:r>
        <w:t>eg</w:t>
      </w:r>
      <w:proofErr w:type="spellEnd"/>
      <w:r>
        <w:t xml:space="preserve"> www.domain.com) and an email address for GoDaddy to contact you: </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4248"/>
        <w:gridCol w:w="5040"/>
      </w:tblGrid>
      <w:tr w:rsidR="008740F3" w14:paraId="779CB017" w14:textId="77777777">
        <w:tc>
          <w:tcPr>
            <w:tcW w:w="5040" w:type="dxa"/>
            <w:gridSpan w:val="2"/>
            <w:shd w:val="clear" w:color="auto" w:fill="auto"/>
          </w:tcPr>
          <w:p w14:paraId="559F3603" w14:textId="77777777" w:rsidR="008740F3" w:rsidRDefault="00692BC4">
            <w:pPr>
              <w:jc w:val="right"/>
            </w:pPr>
            <w:r>
              <w:t>URL:</w:t>
            </w:r>
          </w:p>
        </w:tc>
        <w:tc>
          <w:tcPr>
            <w:tcW w:w="5040" w:type="dxa"/>
            <w:shd w:val="clear" w:color="auto" w:fill="auto"/>
          </w:tcPr>
          <w:p w14:paraId="57E7EDDA" w14:textId="77777777" w:rsidR="008740F3" w:rsidRDefault="00692BC4">
            <w:r>
              <w:t>__________________________________________________</w:t>
            </w:r>
          </w:p>
        </w:tc>
      </w:tr>
      <w:tr w:rsidR="008740F3" w14:paraId="4FF8BA83" w14:textId="77777777">
        <w:tc>
          <w:tcPr>
            <w:tcW w:w="5040" w:type="dxa"/>
            <w:gridSpan w:val="2"/>
            <w:shd w:val="clear" w:color="auto" w:fill="auto"/>
          </w:tcPr>
          <w:p w14:paraId="511C51C6" w14:textId="77777777" w:rsidR="008740F3" w:rsidRDefault="00692BC4">
            <w:pPr>
              <w:jc w:val="right"/>
            </w:pPr>
            <w:r>
              <w:t>Email:</w:t>
            </w:r>
          </w:p>
        </w:tc>
        <w:tc>
          <w:tcPr>
            <w:tcW w:w="5040" w:type="dxa"/>
            <w:shd w:val="clear" w:color="auto" w:fill="auto"/>
          </w:tcPr>
          <w:p w14:paraId="4679F6AA" w14:textId="77777777" w:rsidR="008740F3" w:rsidRDefault="00692BC4">
            <w:r>
              <w:t>__________________________________________________</w:t>
            </w:r>
          </w:p>
        </w:tc>
      </w:tr>
      <w:tr w:rsidR="008740F3" w14:paraId="465C83B8" w14:textId="77777777">
        <w:tc>
          <w:tcPr>
            <w:tcW w:w="792" w:type="dxa"/>
            <w:shd w:val="clear" w:color="auto" w:fill="auto"/>
          </w:tcPr>
          <w:p w14:paraId="14181CDE" w14:textId="77777777" w:rsidR="008740F3" w:rsidRDefault="00692BC4">
            <w:r>
              <w:t>❑</w:t>
            </w:r>
            <w:r>
              <w:rPr>
                <w:sz w:val="20"/>
                <w:vertAlign w:val="subscript"/>
              </w:rPr>
              <w:t xml:space="preserve">   -8</w:t>
            </w:r>
          </w:p>
        </w:tc>
        <w:tc>
          <w:tcPr>
            <w:tcW w:w="9288" w:type="dxa"/>
            <w:gridSpan w:val="2"/>
            <w:shd w:val="clear" w:color="auto" w:fill="auto"/>
          </w:tcPr>
          <w:p w14:paraId="7C182BFD" w14:textId="77777777" w:rsidR="008740F3" w:rsidRDefault="00692BC4">
            <w:r>
              <w:t>No thank you</w:t>
            </w:r>
          </w:p>
        </w:tc>
      </w:tr>
    </w:tbl>
    <w:p w14:paraId="6635F897" w14:textId="77777777" w:rsidR="008740F3" w:rsidRDefault="008740F3"/>
    <w:p w14:paraId="3F8EB563" w14:textId="77777777" w:rsidR="008740F3" w:rsidRDefault="00692BC4">
      <w:pPr>
        <w:keepNext/>
        <w:spacing w:after="40"/>
        <w:jc w:val="center"/>
      </w:pPr>
      <w:r>
        <w:rPr>
          <w:b/>
          <w:sz w:val="32"/>
          <w:highlight w:val="lightGray"/>
        </w:rPr>
        <w:t>Section End of survey</w:t>
      </w:r>
    </w:p>
    <w:p w14:paraId="60D16C75" w14:textId="77777777" w:rsidR="008740F3" w:rsidRDefault="00692BC4">
      <w:pPr>
        <w:keepNext/>
        <w:jc w:val="center"/>
      </w:pPr>
      <w:r>
        <w:rPr>
          <w:sz w:val="16"/>
        </w:rPr>
        <w:t xml:space="preserve">Incentive, </w:t>
      </w:r>
      <w:proofErr w:type="spellStart"/>
      <w:r>
        <w:rPr>
          <w:sz w:val="16"/>
        </w:rPr>
        <w:t>ContactEmail</w:t>
      </w:r>
      <w:proofErr w:type="spellEnd"/>
      <w:r>
        <w:rPr>
          <w:sz w:val="16"/>
        </w:rPr>
        <w:t xml:space="preserve">, </w:t>
      </w:r>
      <w:proofErr w:type="spellStart"/>
      <w:r>
        <w:rPr>
          <w:sz w:val="16"/>
        </w:rPr>
        <w:t>EndGD</w:t>
      </w:r>
      <w:proofErr w:type="spellEnd"/>
    </w:p>
    <w:tbl>
      <w:tblPr>
        <w:tblStyle w:val="TableGrid"/>
        <w:tblW w:w="0" w:type="auto"/>
        <w:tblBorders>
          <w:top w:val="single" w:sz="1" w:space="0" w:color="00000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8740F3" w14:paraId="2E4C36F5" w14:textId="77777777">
        <w:tc>
          <w:tcPr>
            <w:tcW w:w="10080" w:type="dxa"/>
            <w:shd w:val="clear" w:color="auto" w:fill="auto"/>
          </w:tcPr>
          <w:p w14:paraId="5D3AA802" w14:textId="77777777" w:rsidR="008740F3" w:rsidRDefault="008740F3">
            <w:pPr>
              <w:keepNext/>
            </w:pPr>
          </w:p>
        </w:tc>
      </w:tr>
    </w:tbl>
    <w:p w14:paraId="3CE533DD" w14:textId="77777777" w:rsidR="008740F3" w:rsidRDefault="00692BC4">
      <w:pPr>
        <w:keepNext/>
        <w:spacing w:after="220"/>
      </w:pPr>
      <w:r>
        <w:rPr>
          <w:b/>
          <w:sz w:val="28"/>
          <w:highlight w:val="lightGray"/>
        </w:rPr>
        <w:t>Page Incentives</w:t>
      </w:r>
    </w:p>
    <w:p w14:paraId="40037D7A" w14:textId="77777777" w:rsidR="008740F3" w:rsidRDefault="00692BC4">
      <w:pPr>
        <w:keepNext/>
        <w:spacing w:after="40"/>
      </w:pPr>
      <w:r>
        <w:rPr>
          <w:b/>
        </w:rPr>
        <w:t>Incentive</w:t>
      </w:r>
    </w:p>
    <w:p w14:paraId="60F18324" w14:textId="3D3C1C17" w:rsidR="008740F3" w:rsidRDefault="00692BC4">
      <w:pPr>
        <w:keepNext/>
        <w:spacing w:after="0"/>
      </w:pPr>
      <w:r>
        <w:t xml:space="preserve">As a thank you for participating in the survey, the </w:t>
      </w:r>
      <w:r>
        <w:rPr>
          <w:b/>
        </w:rPr>
        <w:t>first 500</w:t>
      </w:r>
      <w:r>
        <w:t xml:space="preserve"> GoDaddy Customers who complete the survey will receive a £15 e-gift card, and the </w:t>
      </w:r>
      <w:r>
        <w:rPr>
          <w:b/>
        </w:rPr>
        <w:t>next 2</w:t>
      </w:r>
      <w:ins w:id="75" w:author="Andrew Scollay" w:date="2025-05-02T16:35:00Z" w16du:dateUtc="2025-05-02T22:35:00Z">
        <w:r w:rsidR="006F1128">
          <w:rPr>
            <w:b/>
          </w:rPr>
          <w:t>,</w:t>
        </w:r>
      </w:ins>
      <w:r>
        <w:rPr>
          <w:b/>
        </w:rPr>
        <w:t>000</w:t>
      </w:r>
      <w:r>
        <w:t xml:space="preserve"> customers who complete will receive a £10 USD e-gift card.</w:t>
      </w:r>
      <w:r>
        <w:br/>
      </w:r>
      <w:r>
        <w:br/>
        <w:t>Only one complete per survey invite will qualify.  Multiple submissions will disqualify you.</w:t>
      </w:r>
      <w:r>
        <w:br/>
      </w:r>
      <w:r>
        <w:br/>
        <w:t xml:space="preserve">If you are one of the first </w:t>
      </w:r>
      <w:r>
        <w:rPr>
          <w:b/>
        </w:rPr>
        <w:t>2</w:t>
      </w:r>
      <w:ins w:id="76" w:author="Andrew Scollay" w:date="2025-05-02T16:35:00Z" w16du:dateUtc="2025-05-02T22:35:00Z">
        <w:r w:rsidR="006F1128">
          <w:rPr>
            <w:b/>
          </w:rPr>
          <w:t>,</w:t>
        </w:r>
      </w:ins>
      <w:r>
        <w:rPr>
          <w:b/>
        </w:rPr>
        <w:t>500</w:t>
      </w:r>
      <w:r>
        <w:t xml:space="preserve"> people to complete, would you like to receive this gift card?</w:t>
      </w:r>
      <w: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2D8275B5" w14:textId="77777777">
        <w:tc>
          <w:tcPr>
            <w:tcW w:w="792" w:type="dxa"/>
            <w:shd w:val="clear" w:color="auto" w:fill="auto"/>
          </w:tcPr>
          <w:p w14:paraId="2C40E368" w14:textId="77777777" w:rsidR="008740F3" w:rsidRDefault="00692BC4">
            <w:r>
              <w:t>❍</w:t>
            </w:r>
            <w:r>
              <w:rPr>
                <w:sz w:val="20"/>
                <w:vertAlign w:val="subscript"/>
              </w:rPr>
              <w:t xml:space="preserve">   1</w:t>
            </w:r>
          </w:p>
        </w:tc>
        <w:tc>
          <w:tcPr>
            <w:tcW w:w="9288" w:type="dxa"/>
            <w:shd w:val="clear" w:color="auto" w:fill="auto"/>
          </w:tcPr>
          <w:p w14:paraId="5060D2C3" w14:textId="77777777" w:rsidR="008740F3" w:rsidRDefault="00692BC4">
            <w:r>
              <w:t>Yes</w:t>
            </w:r>
          </w:p>
        </w:tc>
      </w:tr>
      <w:tr w:rsidR="008740F3" w14:paraId="6B1B9EB9" w14:textId="77777777">
        <w:tc>
          <w:tcPr>
            <w:tcW w:w="792" w:type="dxa"/>
            <w:shd w:val="clear" w:color="auto" w:fill="auto"/>
          </w:tcPr>
          <w:p w14:paraId="00EA65B1" w14:textId="77777777" w:rsidR="008740F3" w:rsidRDefault="00692BC4">
            <w:r>
              <w:t>❍</w:t>
            </w:r>
            <w:r>
              <w:rPr>
                <w:sz w:val="20"/>
                <w:vertAlign w:val="subscript"/>
              </w:rPr>
              <w:t xml:space="preserve">   2</w:t>
            </w:r>
          </w:p>
        </w:tc>
        <w:tc>
          <w:tcPr>
            <w:tcW w:w="9288" w:type="dxa"/>
            <w:shd w:val="clear" w:color="auto" w:fill="auto"/>
          </w:tcPr>
          <w:p w14:paraId="3B4BEEF9" w14:textId="77777777" w:rsidR="008740F3" w:rsidRDefault="00692BC4">
            <w:r>
              <w:t>No</w:t>
            </w:r>
          </w:p>
        </w:tc>
      </w:tr>
      <w:tr w:rsidR="008740F3" w14:paraId="546F31D7" w14:textId="77777777">
        <w:tc>
          <w:tcPr>
            <w:tcW w:w="792" w:type="dxa"/>
            <w:shd w:val="clear" w:color="auto" w:fill="auto"/>
          </w:tcPr>
          <w:p w14:paraId="1DA50377" w14:textId="77777777" w:rsidR="008740F3" w:rsidRDefault="00692BC4">
            <w:r>
              <w:t>❑</w:t>
            </w:r>
            <w:r>
              <w:rPr>
                <w:sz w:val="20"/>
                <w:vertAlign w:val="subscript"/>
              </w:rPr>
              <w:t xml:space="preserve">   -8</w:t>
            </w:r>
          </w:p>
        </w:tc>
        <w:tc>
          <w:tcPr>
            <w:tcW w:w="9288" w:type="dxa"/>
            <w:shd w:val="clear" w:color="auto" w:fill="auto"/>
          </w:tcPr>
          <w:p w14:paraId="5E82A134" w14:textId="77777777" w:rsidR="008740F3" w:rsidRDefault="00692BC4">
            <w:r>
              <w:t>Not interested</w:t>
            </w:r>
          </w:p>
        </w:tc>
      </w:tr>
    </w:tbl>
    <w:p w14:paraId="48D7D8CD" w14:textId="77777777" w:rsidR="008740F3" w:rsidRDefault="008740F3"/>
    <w:p w14:paraId="1BA50631" w14:textId="77777777" w:rsidR="008740F3" w:rsidRDefault="00692BC4">
      <w:pPr>
        <w:keepNext/>
        <w:spacing w:after="40"/>
      </w:pPr>
      <w:proofErr w:type="spellStart"/>
      <w:r>
        <w:rPr>
          <w:b/>
        </w:rPr>
        <w:t>ContactEmail</w:t>
      </w:r>
      <w:proofErr w:type="spellEnd"/>
      <w:r>
        <w:rPr>
          <w:i/>
          <w:sz w:val="20"/>
        </w:rPr>
        <w:tab/>
        <w:t xml:space="preserve">Show if Agreed to incentive or </w:t>
      </w:r>
      <w:proofErr w:type="gramStart"/>
      <w:r>
        <w:rPr>
          <w:i/>
          <w:sz w:val="20"/>
        </w:rPr>
        <w:t>contact ((</w:t>
      </w:r>
      <w:proofErr w:type="gramEnd"/>
      <w:r>
        <w:rPr>
          <w:i/>
          <w:sz w:val="20"/>
        </w:rPr>
        <w:t>Incentive = 1) OR (Contact = 1))</w:t>
      </w:r>
    </w:p>
    <w:p w14:paraId="24EB57D9" w14:textId="77777777" w:rsidR="008740F3" w:rsidRDefault="00692BC4">
      <w:pPr>
        <w:keepNext/>
        <w:spacing w:after="0"/>
      </w:pPr>
      <w:proofErr w:type="gramStart"/>
      <w:r>
        <w:t>In order to</w:t>
      </w:r>
      <w:proofErr w:type="gramEnd"/>
      <w:r>
        <w:t xml:space="preserve"> send you a gift card, we need the email address where you would like to receive it.</w:t>
      </w:r>
      <w:r>
        <w:br/>
      </w:r>
      <w:r>
        <w:br/>
      </w:r>
      <w:r>
        <w:rPr>
          <w:i/>
        </w:rPr>
        <w:t>Note: Your email address will not be used for marketing or any activities other than sending you a gift card. You will receive them approximately 2 weeks after the survey has been closed.</w:t>
      </w:r>
      <w:r>
        <w:br/>
      </w:r>
    </w:p>
    <w:p w14:paraId="7395F5B2" w14:textId="77777777" w:rsidR="008740F3" w:rsidRDefault="00692BC4">
      <w:pPr>
        <w:keepNext/>
        <w:keepLines/>
        <w:spacing w:after="0"/>
      </w:pPr>
      <w:r>
        <w:t>__________________________________________________</w:t>
      </w:r>
      <w:r>
        <w:br/>
        <w:t>__________________________________________________</w:t>
      </w:r>
      <w:r>
        <w:br/>
        <w:t>__________________________________________________</w:t>
      </w:r>
      <w:r>
        <w:br/>
        <w:t>__________________________________________________</w:t>
      </w:r>
      <w:r>
        <w:br/>
        <w:t>__________________________________________________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9288"/>
      </w:tblGrid>
      <w:tr w:rsidR="008740F3" w14:paraId="6D23C115" w14:textId="77777777">
        <w:tc>
          <w:tcPr>
            <w:tcW w:w="792" w:type="dxa"/>
            <w:shd w:val="clear" w:color="auto" w:fill="auto"/>
          </w:tcPr>
          <w:p w14:paraId="5AFFB402" w14:textId="77777777" w:rsidR="008740F3" w:rsidRDefault="00692BC4">
            <w:r>
              <w:t>❑</w:t>
            </w:r>
            <w:r>
              <w:rPr>
                <w:sz w:val="20"/>
                <w:vertAlign w:val="subscript"/>
              </w:rPr>
              <w:t xml:space="preserve">   -8</w:t>
            </w:r>
          </w:p>
        </w:tc>
        <w:tc>
          <w:tcPr>
            <w:tcW w:w="9288" w:type="dxa"/>
            <w:shd w:val="clear" w:color="auto" w:fill="auto"/>
          </w:tcPr>
          <w:p w14:paraId="1EA9A4CB" w14:textId="77777777" w:rsidR="008740F3" w:rsidRDefault="00692BC4">
            <w:r>
              <w:t>I do not want to give my email and refuse the incentive</w:t>
            </w:r>
          </w:p>
        </w:tc>
      </w:tr>
    </w:tbl>
    <w:p w14:paraId="0FB32B75" w14:textId="77777777" w:rsidR="008740F3" w:rsidRDefault="008740F3"/>
    <w:p w14:paraId="6796DF79" w14:textId="77777777" w:rsidR="008740F3" w:rsidRDefault="00692BC4">
      <w:pPr>
        <w:keepNext/>
        <w:spacing w:after="220"/>
      </w:pPr>
      <w:r>
        <w:rPr>
          <w:b/>
          <w:sz w:val="28"/>
          <w:highlight w:val="lightGray"/>
        </w:rPr>
        <w:lastRenderedPageBreak/>
        <w:t>Page End Page</w:t>
      </w:r>
    </w:p>
    <w:p w14:paraId="22081919" w14:textId="77777777" w:rsidR="008740F3" w:rsidRDefault="00692BC4">
      <w:pPr>
        <w:keepNext/>
        <w:spacing w:after="40"/>
      </w:pPr>
      <w:proofErr w:type="spellStart"/>
      <w:r>
        <w:rPr>
          <w:b/>
        </w:rPr>
        <w:t>EndGD</w:t>
      </w:r>
      <w:proofErr w:type="spellEnd"/>
      <w:r>
        <w:rPr>
          <w:i/>
          <w:sz w:val="20"/>
        </w:rPr>
        <w:tab/>
        <w:t>Show if Source is GoDaddy (</w:t>
      </w:r>
      <w:proofErr w:type="spellStart"/>
      <w:r>
        <w:rPr>
          <w:i/>
          <w:sz w:val="20"/>
        </w:rPr>
        <w:t>sample_source</w:t>
      </w:r>
      <w:proofErr w:type="spellEnd"/>
      <w:r>
        <w:rPr>
          <w:i/>
          <w:sz w:val="20"/>
        </w:rPr>
        <w:t xml:space="preserve"> = 1,3)</w:t>
      </w:r>
    </w:p>
    <w:p w14:paraId="2BB79C64" w14:textId="77777777" w:rsidR="008740F3" w:rsidRDefault="00692BC4">
      <w:pPr>
        <w:keepNext/>
        <w:spacing w:after="0"/>
      </w:pPr>
      <w:r>
        <w:t>Thank you! Those are all the questions that we have. We appreciate your time today.</w:t>
      </w:r>
      <w:r>
        <w:br/>
      </w:r>
    </w:p>
    <w:p w14:paraId="3DF766AB" w14:textId="77777777" w:rsidR="008740F3" w:rsidRDefault="00692BC4">
      <w:pPr>
        <w:keepNext/>
        <w:spacing w:after="0"/>
      </w:pPr>
      <w:r>
        <w:rPr>
          <w:color w:val="A8A8A8"/>
        </w:rPr>
        <w:t xml:space="preserve">    Status Code: -1</w:t>
      </w:r>
    </w:p>
    <w:p w14:paraId="572A8CC1" w14:textId="77777777" w:rsidR="008740F3" w:rsidRDefault="008740F3"/>
    <w:sectPr w:rsidR="008740F3" w:rsidSect="00034616">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 w:author="Daffne Gavidia-Hart" w:date="2024-05-03T11:04:00Z" w:initials="DG">
    <w:p w14:paraId="51B6573B" w14:textId="273D6F75" w:rsidR="22C71B55" w:rsidRDefault="22C71B55">
      <w:pPr>
        <w:pStyle w:val="CommentText"/>
      </w:pPr>
      <w:r>
        <w:t>do you need a comma? "card, and the"</w:t>
      </w:r>
      <w:r>
        <w:rPr>
          <w:rStyle w:val="CommentReference"/>
        </w:rPr>
        <w:annotationRef/>
      </w:r>
    </w:p>
  </w:comment>
  <w:comment w:id="8" w:author="Daffne Gavidia-Hart" w:date="2024-05-03T11:16:00Z" w:initials="DG">
    <w:p w14:paraId="7DEB30BD" w14:textId="20EF2B0B" w:rsidR="22C71B55" w:rsidRDefault="22C71B55">
      <w:pPr>
        <w:pStyle w:val="CommentText"/>
      </w:pPr>
      <w:r>
        <w:t>I believe you need a comma after "etc."</w:t>
      </w:r>
      <w:r>
        <w:rPr>
          <w:rStyle w:val="CommentReference"/>
        </w:rPr>
        <w:annotationRef/>
      </w:r>
    </w:p>
  </w:comment>
  <w:comment w:id="9" w:author="Daffne Gavidia-Hart" w:date="2024-05-03T11:17:00Z" w:initials="DG">
    <w:p w14:paraId="2B987A0A" w14:textId="69AFD246" w:rsidR="22C71B55" w:rsidRDefault="22C71B55">
      <w:pPr>
        <w:pStyle w:val="CommentText"/>
      </w:pPr>
      <w:r>
        <w:t xml:space="preserve">do you want to clarify "In total, including yourself, how many employees...." </w:t>
      </w:r>
      <w:r>
        <w:rPr>
          <w:rStyle w:val="CommentReference"/>
        </w:rPr>
        <w:annotationRef/>
      </w:r>
    </w:p>
  </w:comment>
  <w:comment w:id="10" w:author="Andrew Scollay" w:date="2025-05-02T16:11:00Z" w:initials="AS">
    <w:p w14:paraId="4BFD6CC6" w14:textId="77777777" w:rsidR="00102EDA" w:rsidRDefault="00102EDA" w:rsidP="00102EDA">
      <w:pPr>
        <w:pStyle w:val="CommentText"/>
      </w:pPr>
      <w:r>
        <w:rPr>
          <w:rStyle w:val="CommentReference"/>
        </w:rPr>
        <w:annotationRef/>
      </w:r>
      <w:r>
        <w:rPr>
          <w:lang w:val="en-CA"/>
        </w:rPr>
        <w:t>We’ve updated dates throughout</w:t>
      </w:r>
    </w:p>
  </w:comment>
  <w:comment w:id="35" w:author="Daffne Gavidia-Hart" w:date="2024-05-03T11:22:00Z" w:initials="DG">
    <w:p w14:paraId="2D1D3CF1" w14:textId="07897213" w:rsidR="22C71B55" w:rsidRDefault="22C71B55">
      <w:pPr>
        <w:pStyle w:val="CommentText"/>
      </w:pPr>
      <w:r>
        <w:t>the request is not fool proof - maybe adding a "...business launched (MM/YYYY)" to help the taker understand immediately what you are looking for?</w:t>
      </w:r>
      <w:r>
        <w:rPr>
          <w:rStyle w:val="CommentReference"/>
        </w:rPr>
        <w:annotationRef/>
      </w:r>
    </w:p>
  </w:comment>
  <w:comment w:id="38" w:author="Daffne Gavidia-Hart" w:date="2024-05-03T11:34:00Z" w:initials="DG">
    <w:p w14:paraId="6F689039" w14:textId="46C29660" w:rsidR="22C71B55" w:rsidRDefault="22C71B55">
      <w:pPr>
        <w:pStyle w:val="CommentText"/>
      </w:pPr>
      <w:r>
        <w:t xml:space="preserve">It may just be me but it took me forever to understand what you meant by this. Could also be that this is in British English...  What about "I have most of my experience in this industry." </w:t>
      </w:r>
      <w:r>
        <w:rPr>
          <w:rStyle w:val="CommentReference"/>
        </w:rPr>
        <w:annotationRef/>
      </w:r>
    </w:p>
  </w:comment>
  <w:comment w:id="39" w:author="Daffne Gavidia-Hart" w:date="2024-05-03T11:34:00Z" w:initials="DG">
    <w:p w14:paraId="3FF948CF" w14:textId="7BAD790F" w:rsidR="22C71B55" w:rsidRDefault="22C71B55">
      <w:pPr>
        <w:pStyle w:val="CommentText"/>
      </w:pPr>
      <w:r>
        <w:t>same comment as above</w:t>
      </w:r>
      <w:r>
        <w:rPr>
          <w:rStyle w:val="CommentReference"/>
        </w:rPr>
        <w:annotationRef/>
      </w:r>
    </w:p>
  </w:comment>
  <w:comment w:id="40" w:author="Daffne Gavidia-Hart" w:date="2024-05-03T11:40:00Z" w:initials="DG">
    <w:p w14:paraId="58B1E97C" w14:textId="4D4EA4C0" w:rsidR="22C71B55" w:rsidRDefault="22C71B55">
      <w:pPr>
        <w:pStyle w:val="CommentText"/>
      </w:pPr>
      <w:r>
        <w:t xml:space="preserve">is a dream stronger than someone following their calling? Do we want to say - For xx% of entrepreneurs opening a business was a dream, or say xx% reported opening a business as a way to pursue their calling? </w:t>
      </w:r>
      <w:r>
        <w:rPr>
          <w:rStyle w:val="CommentReference"/>
        </w:rPr>
        <w:annotationRef/>
      </w:r>
    </w:p>
    <w:p w14:paraId="172BEC79" w14:textId="4B5EDD79" w:rsidR="22C71B55" w:rsidRDefault="22C71B55">
      <w:pPr>
        <w:pStyle w:val="CommentText"/>
      </w:pPr>
    </w:p>
    <w:p w14:paraId="3A6341EC" w14:textId="573955A2" w:rsidR="22C71B55" w:rsidRDefault="22C71B55">
      <w:pPr>
        <w:pStyle w:val="CommentText"/>
      </w:pPr>
      <w:r>
        <w:t xml:space="preserve">They could also be two different options since one is more of a goal (it was a dream) and the other is a must for them (I really wanted to pursue my passion/calling) </w:t>
      </w:r>
    </w:p>
  </w:comment>
  <w:comment w:id="41" w:author="Daffne Gavidia-Hart" w:date="2024-05-03T11:43:00Z" w:initials="DG">
    <w:p w14:paraId="7F2DFC6A" w14:textId="0834E313" w:rsidR="22C71B55" w:rsidRDefault="22C71B55">
      <w:pPr>
        <w:pStyle w:val="CommentText"/>
      </w:pPr>
      <w:r>
        <w:t xml:space="preserve">this question and above feel very similar, and when you include the dream answer option on this one, it get's more confusing as to why you are asking me the same thing again with slightly different answer options. </w:t>
      </w:r>
      <w:r>
        <w:rPr>
          <w:rStyle w:val="CommentReference"/>
        </w:rPr>
        <w:annotationRef/>
      </w:r>
    </w:p>
  </w:comment>
  <w:comment w:id="42" w:author="Daffne Gavidia-Hart" w:date="2024-05-03T11:45:00Z" w:initials="DG">
    <w:p w14:paraId="178E5DD2" w14:textId="206E16B6" w:rsidR="22C71B55" w:rsidRDefault="22C71B55">
      <w:pPr>
        <w:pStyle w:val="CommentText"/>
      </w:pPr>
      <w:r>
        <w:t>I don't think you used contractions in questions thus far, would spell out for consistency.</w:t>
      </w:r>
      <w:r>
        <w:rPr>
          <w:rStyle w:val="CommentReference"/>
        </w:rPr>
        <w:annotationRef/>
      </w:r>
    </w:p>
  </w:comment>
  <w:comment w:id="43" w:author="Daffne Gavidia-Hart" w:date="2024-05-03T11:51:00Z" w:initials="DG">
    <w:p w14:paraId="1D4A0BDF" w14:textId="4FE10967" w:rsidR="22C71B55" w:rsidRDefault="22C71B55">
      <w:pPr>
        <w:pStyle w:val="CommentText"/>
      </w:pPr>
      <w:r>
        <w:t xml:space="preserve">I answered my biz was my main source of income and then got this question, which does not make sense  due to my previous answer. Might want to consider reprogramming this one or adding an answer selection for this is my main source, Otherwise, you might get "don't knows" that could throw your data off. </w:t>
      </w:r>
      <w:r>
        <w:rPr>
          <w:rStyle w:val="CommentReference"/>
        </w:rPr>
        <w:annotationRef/>
      </w:r>
    </w:p>
  </w:comment>
  <w:comment w:id="44" w:author="Daffne Gavidia-Hart" w:date="2024-05-03T11:53:00Z" w:initials="DG">
    <w:p w14:paraId="4DDB8691" w14:textId="25073977" w:rsidR="22C71B55" w:rsidRDefault="22C71B55">
      <w:pPr>
        <w:pStyle w:val="CommentText"/>
      </w:pPr>
      <w:r>
        <w:t xml:space="preserve">what if I was a full time student and a part time employee, or another combination?  </w:t>
      </w:r>
      <w:r>
        <w:rPr>
          <w:rStyle w:val="CommentReference"/>
        </w:rPr>
        <w:annotationRef/>
      </w:r>
    </w:p>
  </w:comment>
  <w:comment w:id="45" w:author="Daffne Gavidia-Hart" w:date="2024-05-03T11:54:00Z" w:initials="DG">
    <w:p w14:paraId="56E0BC58" w14:textId="414D3C87" w:rsidR="22C71B55" w:rsidRDefault="22C71B55">
      <w:pPr>
        <w:pStyle w:val="CommentText"/>
      </w:pPr>
      <w:r>
        <w:t xml:space="preserve">if we do not want to have a laundry list of options maybe the wording of the question needs updating? Something that gets to what was their main focus before starting their business. </w:t>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1B6573B" w15:done="1"/>
  <w15:commentEx w15:paraId="7DEB30BD" w15:done="1"/>
  <w15:commentEx w15:paraId="2B987A0A" w15:done="1"/>
  <w15:commentEx w15:paraId="4BFD6CC6" w15:done="0"/>
  <w15:commentEx w15:paraId="2D1D3CF1" w15:done="1"/>
  <w15:commentEx w15:paraId="6F689039" w15:done="1"/>
  <w15:commentEx w15:paraId="3FF948CF" w15:done="1"/>
  <w15:commentEx w15:paraId="3A6341EC" w15:done="1"/>
  <w15:commentEx w15:paraId="7F2DFC6A" w15:done="1"/>
  <w15:commentEx w15:paraId="178E5DD2" w15:done="1"/>
  <w15:commentEx w15:paraId="1D4A0BDF" w15:done="1"/>
  <w15:commentEx w15:paraId="4DDB8691" w15:done="1"/>
  <w15:commentEx w15:paraId="56E0BC58" w15:paraIdParent="4DDB8691"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CFEB3B3" w16cex:dateUtc="2024-05-03T18:04:00Z"/>
  <w16cex:commentExtensible w16cex:durableId="582642FA" w16cex:dateUtc="2024-05-03T18:16:00Z"/>
  <w16cex:commentExtensible w16cex:durableId="61274235" w16cex:dateUtc="2024-05-03T18:17:00Z"/>
  <w16cex:commentExtensible w16cex:durableId="19F2EA14" w16cex:dateUtc="2025-05-02T22:11:00Z"/>
  <w16cex:commentExtensible w16cex:durableId="52767A20" w16cex:dateUtc="2024-05-03T18:22:00Z"/>
  <w16cex:commentExtensible w16cex:durableId="198ABBDA" w16cex:dateUtc="2024-05-03T18:34:00Z"/>
  <w16cex:commentExtensible w16cex:durableId="438E92C6" w16cex:dateUtc="2024-05-03T18:34:00Z"/>
  <w16cex:commentExtensible w16cex:durableId="73E92A28" w16cex:dateUtc="2024-05-03T18:40:00Z"/>
  <w16cex:commentExtensible w16cex:durableId="7E5359F3" w16cex:dateUtc="2024-05-03T18:43:00Z"/>
  <w16cex:commentExtensible w16cex:durableId="092EBC17" w16cex:dateUtc="2024-05-03T18:45:00Z">
    <w16cex:extLst>
      <w16:ext w16:uri="{CE6994B0-6A32-4C9F-8C6B-6E91EDA988CE}">
        <cr:reactions xmlns:cr="http://schemas.microsoft.com/office/comments/2020/reactions">
          <cr:reaction reactionType="1">
            <cr:reactionInfo dateUtc="2024-05-03T18:52:01Z">
              <cr:user userId="S::jbremler@godaddy.com::d878c13c-8126-4d58-90cd-1f1ce97ed1be" userProvider="AD" userName="Josh Bremler (Contractor)"/>
            </cr:reactionInfo>
          </cr:reaction>
        </cr:reactions>
      </w16:ext>
    </w16cex:extLst>
  </w16cex:commentExtensible>
  <w16cex:commentExtensible w16cex:durableId="6163AA4C" w16cex:dateUtc="2024-05-03T18:51:00Z"/>
  <w16cex:commentExtensible w16cex:durableId="5348E1B7" w16cex:dateUtc="2024-05-03T18:53:00Z"/>
  <w16cex:commentExtensible w16cex:durableId="540149ED" w16cex:dateUtc="2024-05-03T18: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1B6573B" w16cid:durableId="4CFEB3B3"/>
  <w16cid:commentId w16cid:paraId="7DEB30BD" w16cid:durableId="582642FA"/>
  <w16cid:commentId w16cid:paraId="2B987A0A" w16cid:durableId="61274235"/>
  <w16cid:commentId w16cid:paraId="4BFD6CC6" w16cid:durableId="19F2EA14"/>
  <w16cid:commentId w16cid:paraId="2D1D3CF1" w16cid:durableId="52767A20"/>
  <w16cid:commentId w16cid:paraId="6F689039" w16cid:durableId="198ABBDA"/>
  <w16cid:commentId w16cid:paraId="3FF948CF" w16cid:durableId="438E92C6"/>
  <w16cid:commentId w16cid:paraId="3A6341EC" w16cid:durableId="73E92A28"/>
  <w16cid:commentId w16cid:paraId="7F2DFC6A" w16cid:durableId="7E5359F3"/>
  <w16cid:commentId w16cid:paraId="178E5DD2" w16cid:durableId="092EBC17"/>
  <w16cid:commentId w16cid:paraId="1D4A0BDF" w16cid:durableId="6163AA4C"/>
  <w16cid:commentId w16cid:paraId="4DDB8691" w16cid:durableId="5348E1B7"/>
  <w16cid:commentId w16cid:paraId="56E0BC58" w16cid:durableId="540149E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s>
</file>

<file path=word/intelligence2.xml><?xml version="1.0" encoding="utf-8"?>
<int2:intelligence xmlns:int2="http://schemas.microsoft.com/office/intelligence/2020/intelligence" xmlns:oel="http://schemas.microsoft.com/office/2019/extlst">
  <int2:observations>
    <int2:bookmark int2:bookmarkName="_Int_ccyNuCB2" int2:invalidationBookmarkName="" int2:hashCode="Gxey5VxHCMocl/" int2:id="N278DDR4">
      <int2:state int2:value="Rejected" int2:type="AugLoop_Text_Critique"/>
    </int2:bookmark>
    <int2:bookmark int2:bookmarkName="_Int_k4pYAxKy" int2:invalidationBookmarkName="" int2:hashCode="EO1Zus4wFpDm9j" int2:id="zQyMVFTg">
      <int2:state int2:value="Rejected" int2:type="AugLoop_Text_Critique"/>
    </int2:bookmark>
    <int2:bookmark int2:bookmarkName="_Int_C8JA6Cvz" int2:invalidationBookmarkName="" int2:hashCode="o3nIX4xpoNNnnY" int2:id="45FpguSn">
      <int2:state int2:value="Rejected" int2:type="AugLoop_Text_Critique"/>
    </int2:bookmark>
    <int2:bookmark int2:bookmarkName="_Int_VWeA19pw" int2:invalidationBookmarkName="" int2:hashCode="Mq1g5b//cjYWO7" int2:id="Msgv4FN1">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95B176D"/>
    <w:multiLevelType w:val="multilevel"/>
    <w:tmpl w:val="E914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09635C"/>
    <w:multiLevelType w:val="multilevel"/>
    <w:tmpl w:val="0520F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841DD8"/>
    <w:multiLevelType w:val="multilevel"/>
    <w:tmpl w:val="3DDEC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BE5938"/>
    <w:multiLevelType w:val="multilevel"/>
    <w:tmpl w:val="DF1EFF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8725299"/>
    <w:multiLevelType w:val="multilevel"/>
    <w:tmpl w:val="E7821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326866"/>
    <w:multiLevelType w:val="multilevel"/>
    <w:tmpl w:val="D6AADD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F9942AD"/>
    <w:multiLevelType w:val="multilevel"/>
    <w:tmpl w:val="5066B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4C4161"/>
    <w:multiLevelType w:val="multilevel"/>
    <w:tmpl w:val="C61CC8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4AB2F48"/>
    <w:multiLevelType w:val="multilevel"/>
    <w:tmpl w:val="59580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75B6FCC"/>
    <w:multiLevelType w:val="multilevel"/>
    <w:tmpl w:val="45D69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28D7076"/>
    <w:multiLevelType w:val="multilevel"/>
    <w:tmpl w:val="742A1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2A6B20"/>
    <w:multiLevelType w:val="multilevel"/>
    <w:tmpl w:val="10C4A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6572B68"/>
    <w:multiLevelType w:val="multilevel"/>
    <w:tmpl w:val="02B68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C30180"/>
    <w:multiLevelType w:val="multilevel"/>
    <w:tmpl w:val="56902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39365B"/>
    <w:multiLevelType w:val="multilevel"/>
    <w:tmpl w:val="F9EA3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FC21BE8"/>
    <w:multiLevelType w:val="multilevel"/>
    <w:tmpl w:val="6E8C8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4946C17"/>
    <w:multiLevelType w:val="multilevel"/>
    <w:tmpl w:val="0422E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55C7EA0"/>
    <w:multiLevelType w:val="hybridMultilevel"/>
    <w:tmpl w:val="20DC0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9CD6878"/>
    <w:multiLevelType w:val="multilevel"/>
    <w:tmpl w:val="14543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BEF21EF"/>
    <w:multiLevelType w:val="multilevel"/>
    <w:tmpl w:val="130C0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F923613"/>
    <w:multiLevelType w:val="multilevel"/>
    <w:tmpl w:val="665A1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3091D74"/>
    <w:multiLevelType w:val="multilevel"/>
    <w:tmpl w:val="4C04A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3515E23"/>
    <w:multiLevelType w:val="multilevel"/>
    <w:tmpl w:val="83BE9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A1D208C"/>
    <w:multiLevelType w:val="multilevel"/>
    <w:tmpl w:val="8F623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683D33"/>
    <w:multiLevelType w:val="multilevel"/>
    <w:tmpl w:val="0C324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8D8379D"/>
    <w:multiLevelType w:val="multilevel"/>
    <w:tmpl w:val="6DA48CCA"/>
    <w:lvl w:ilvl="0">
      <w:start w:val="1"/>
      <w:numFmt w:val="bullet"/>
      <w:lvlText w:val=""/>
      <w:lvlJc w:val="left"/>
      <w:pPr>
        <w:tabs>
          <w:tab w:val="num" w:pos="1080"/>
        </w:tabs>
        <w:ind w:left="1080" w:hanging="360"/>
      </w:pPr>
      <w:rPr>
        <w:rFonts w:ascii="Symbol" w:hAnsi="Symbol" w:hint="default"/>
        <w:sz w:val="20"/>
      </w:rPr>
    </w:lvl>
    <w:lvl w:ilvl="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35" w15:restartNumberingAfterBreak="0">
    <w:nsid w:val="7A851099"/>
    <w:multiLevelType w:val="multilevel"/>
    <w:tmpl w:val="D6424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A915221"/>
    <w:multiLevelType w:val="multilevel"/>
    <w:tmpl w:val="E17E3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C122215"/>
    <w:multiLevelType w:val="multilevel"/>
    <w:tmpl w:val="6F4C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E125E75"/>
    <w:multiLevelType w:val="multilevel"/>
    <w:tmpl w:val="02C6A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1072706">
    <w:abstractNumId w:val="8"/>
  </w:num>
  <w:num w:numId="2" w16cid:durableId="250509220">
    <w:abstractNumId w:val="6"/>
  </w:num>
  <w:num w:numId="3" w16cid:durableId="943923294">
    <w:abstractNumId w:val="5"/>
  </w:num>
  <w:num w:numId="4" w16cid:durableId="1562523067">
    <w:abstractNumId w:val="4"/>
  </w:num>
  <w:num w:numId="5" w16cid:durableId="229311854">
    <w:abstractNumId w:val="7"/>
  </w:num>
  <w:num w:numId="6" w16cid:durableId="506679291">
    <w:abstractNumId w:val="3"/>
  </w:num>
  <w:num w:numId="7" w16cid:durableId="2029599788">
    <w:abstractNumId w:val="2"/>
  </w:num>
  <w:num w:numId="8" w16cid:durableId="1139154097">
    <w:abstractNumId w:val="1"/>
  </w:num>
  <w:num w:numId="9" w16cid:durableId="990645541">
    <w:abstractNumId w:val="0"/>
  </w:num>
  <w:num w:numId="10" w16cid:durableId="1575820420">
    <w:abstractNumId w:val="34"/>
  </w:num>
  <w:num w:numId="11" w16cid:durableId="846938977">
    <w:abstractNumId w:val="12"/>
  </w:num>
  <w:num w:numId="12" w16cid:durableId="555510059">
    <w:abstractNumId w:val="17"/>
  </w:num>
  <w:num w:numId="13" w16cid:durableId="1799061416">
    <w:abstractNumId w:val="30"/>
  </w:num>
  <w:num w:numId="14" w16cid:durableId="1776747066">
    <w:abstractNumId w:val="16"/>
  </w:num>
  <w:num w:numId="15" w16cid:durableId="1113285860">
    <w:abstractNumId w:val="14"/>
  </w:num>
  <w:num w:numId="16" w16cid:durableId="1197239021">
    <w:abstractNumId w:val="26"/>
  </w:num>
  <w:num w:numId="17" w16cid:durableId="1704672887">
    <w:abstractNumId w:val="37"/>
  </w:num>
  <w:num w:numId="18" w16cid:durableId="104470760">
    <w:abstractNumId w:val="29"/>
  </w:num>
  <w:num w:numId="19" w16cid:durableId="615141028">
    <w:abstractNumId w:val="36"/>
  </w:num>
  <w:num w:numId="20" w16cid:durableId="1431776294">
    <w:abstractNumId w:val="9"/>
  </w:num>
  <w:num w:numId="21" w16cid:durableId="623342434">
    <w:abstractNumId w:val="18"/>
  </w:num>
  <w:num w:numId="22" w16cid:durableId="1779182296">
    <w:abstractNumId w:val="21"/>
  </w:num>
  <w:num w:numId="23" w16cid:durableId="987628954">
    <w:abstractNumId w:val="22"/>
  </w:num>
  <w:num w:numId="24" w16cid:durableId="1542591595">
    <w:abstractNumId w:val="27"/>
  </w:num>
  <w:num w:numId="25" w16cid:durableId="1750614991">
    <w:abstractNumId w:val="35"/>
  </w:num>
  <w:num w:numId="26" w16cid:durableId="1602030557">
    <w:abstractNumId w:val="11"/>
  </w:num>
  <w:num w:numId="27" w16cid:durableId="1183593361">
    <w:abstractNumId w:val="15"/>
  </w:num>
  <w:num w:numId="28" w16cid:durableId="617447130">
    <w:abstractNumId w:val="19"/>
  </w:num>
  <w:num w:numId="29" w16cid:durableId="2067101111">
    <w:abstractNumId w:val="13"/>
  </w:num>
  <w:num w:numId="30" w16cid:durableId="1694456123">
    <w:abstractNumId w:val="23"/>
  </w:num>
  <w:num w:numId="31" w16cid:durableId="394091807">
    <w:abstractNumId w:val="33"/>
  </w:num>
  <w:num w:numId="32" w16cid:durableId="664942417">
    <w:abstractNumId w:val="28"/>
  </w:num>
  <w:num w:numId="33" w16cid:durableId="1389913364">
    <w:abstractNumId w:val="10"/>
  </w:num>
  <w:num w:numId="34" w16cid:durableId="2126263451">
    <w:abstractNumId w:val="24"/>
  </w:num>
  <w:num w:numId="35" w16cid:durableId="1754013874">
    <w:abstractNumId w:val="32"/>
  </w:num>
  <w:num w:numId="36" w16cid:durableId="961426356">
    <w:abstractNumId w:val="25"/>
  </w:num>
  <w:num w:numId="37" w16cid:durableId="909005484">
    <w:abstractNumId w:val="20"/>
  </w:num>
  <w:num w:numId="38" w16cid:durableId="1569684611">
    <w:abstractNumId w:val="31"/>
  </w:num>
  <w:num w:numId="39" w16cid:durableId="401490099">
    <w:abstractNumId w:val="3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drew Scollay">
    <w15:presenceInfo w15:providerId="AD" w15:userId="S::ascollay@ims.advanis.ca::e1e7ffea-614e-442a-aa02-2a86c78c1eeb"/>
  </w15:person>
  <w15:person w15:author="Daffne Gavidia-Hart">
    <w15:presenceInfo w15:providerId="AD" w15:userId="S::dgavidiahart@godaddy.com::cb8db759-b680-49a8-9fd6-c0b47df21139"/>
  </w15:person>
  <w15:person w15:author="Natalie M. Engler">
    <w15:presenceInfo w15:providerId="AD" w15:userId="S::nengler@godaddy.com::4814872c-2061-465f-bf30-6b69aae5eab3"/>
  </w15:person>
  <w15:person w15:author="Thomas Costello">
    <w15:presenceInfo w15:providerId="AD" w15:userId="S::tcostello1@godaddy.com::c7c0d289-f07c-463c-8c50-1f44c70b280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02EDA"/>
    <w:rsid w:val="00144E70"/>
    <w:rsid w:val="0015074B"/>
    <w:rsid w:val="001C1D57"/>
    <w:rsid w:val="00205BFA"/>
    <w:rsid w:val="00213799"/>
    <w:rsid w:val="0029639D"/>
    <w:rsid w:val="002C3E3B"/>
    <w:rsid w:val="00304B4F"/>
    <w:rsid w:val="00326F90"/>
    <w:rsid w:val="00333DD3"/>
    <w:rsid w:val="00373120"/>
    <w:rsid w:val="003C55CE"/>
    <w:rsid w:val="00425E18"/>
    <w:rsid w:val="00480BA5"/>
    <w:rsid w:val="00487606"/>
    <w:rsid w:val="004C5FF2"/>
    <w:rsid w:val="0055179E"/>
    <w:rsid w:val="005D64B9"/>
    <w:rsid w:val="00657FE3"/>
    <w:rsid w:val="00660C0B"/>
    <w:rsid w:val="00692BC4"/>
    <w:rsid w:val="006F1128"/>
    <w:rsid w:val="0073454C"/>
    <w:rsid w:val="007369A8"/>
    <w:rsid w:val="007D212B"/>
    <w:rsid w:val="007F6CF0"/>
    <w:rsid w:val="008740F3"/>
    <w:rsid w:val="00887C7B"/>
    <w:rsid w:val="009B768D"/>
    <w:rsid w:val="009E05A1"/>
    <w:rsid w:val="00AA1D8D"/>
    <w:rsid w:val="00AA1FDE"/>
    <w:rsid w:val="00AF53E8"/>
    <w:rsid w:val="00B47730"/>
    <w:rsid w:val="00B545EA"/>
    <w:rsid w:val="00B72445"/>
    <w:rsid w:val="00C07B0F"/>
    <w:rsid w:val="00C15235"/>
    <w:rsid w:val="00CA5A78"/>
    <w:rsid w:val="00CB0664"/>
    <w:rsid w:val="00D3667C"/>
    <w:rsid w:val="00E35E1E"/>
    <w:rsid w:val="00E62EA1"/>
    <w:rsid w:val="00EEDEA0"/>
    <w:rsid w:val="00F54B36"/>
    <w:rsid w:val="00FA342F"/>
    <w:rsid w:val="00FC693F"/>
    <w:rsid w:val="0186D852"/>
    <w:rsid w:val="01C33029"/>
    <w:rsid w:val="0206A4A1"/>
    <w:rsid w:val="023C00FA"/>
    <w:rsid w:val="02A477F3"/>
    <w:rsid w:val="03579565"/>
    <w:rsid w:val="03AC173F"/>
    <w:rsid w:val="043774B4"/>
    <w:rsid w:val="04BF0478"/>
    <w:rsid w:val="059B717F"/>
    <w:rsid w:val="064D7644"/>
    <w:rsid w:val="070834C2"/>
    <w:rsid w:val="07A78713"/>
    <w:rsid w:val="0966F10E"/>
    <w:rsid w:val="09B28522"/>
    <w:rsid w:val="09DD951F"/>
    <w:rsid w:val="0B145B91"/>
    <w:rsid w:val="0C3231DC"/>
    <w:rsid w:val="0CB97986"/>
    <w:rsid w:val="0D8B040A"/>
    <w:rsid w:val="0DDD32C9"/>
    <w:rsid w:val="0E9DFF16"/>
    <w:rsid w:val="0F044AA2"/>
    <w:rsid w:val="0F860CC3"/>
    <w:rsid w:val="0FAA8B59"/>
    <w:rsid w:val="0FB52DC1"/>
    <w:rsid w:val="101EAF7C"/>
    <w:rsid w:val="109348B8"/>
    <w:rsid w:val="10AF571F"/>
    <w:rsid w:val="11DE9F66"/>
    <w:rsid w:val="121DEDC6"/>
    <w:rsid w:val="1297E49B"/>
    <w:rsid w:val="1366B6E3"/>
    <w:rsid w:val="13C2CC96"/>
    <w:rsid w:val="14886CCE"/>
    <w:rsid w:val="1557C15D"/>
    <w:rsid w:val="1745071C"/>
    <w:rsid w:val="189DB79C"/>
    <w:rsid w:val="199AB5C2"/>
    <w:rsid w:val="19E4BC00"/>
    <w:rsid w:val="19F3B46A"/>
    <w:rsid w:val="1A5549ED"/>
    <w:rsid w:val="1A795891"/>
    <w:rsid w:val="1C5D5656"/>
    <w:rsid w:val="1D42C5DB"/>
    <w:rsid w:val="1DC972FC"/>
    <w:rsid w:val="1E54A741"/>
    <w:rsid w:val="1ECC3ADB"/>
    <w:rsid w:val="1ED7E8FA"/>
    <w:rsid w:val="1EFE10AB"/>
    <w:rsid w:val="1F7A8AB2"/>
    <w:rsid w:val="20B84C11"/>
    <w:rsid w:val="21C5B0AD"/>
    <w:rsid w:val="22B69232"/>
    <w:rsid w:val="22C71B55"/>
    <w:rsid w:val="22DAD47A"/>
    <w:rsid w:val="232551DF"/>
    <w:rsid w:val="2476D404"/>
    <w:rsid w:val="25DBED9C"/>
    <w:rsid w:val="2750086B"/>
    <w:rsid w:val="275972CE"/>
    <w:rsid w:val="275DC589"/>
    <w:rsid w:val="27E5A096"/>
    <w:rsid w:val="2865A2E3"/>
    <w:rsid w:val="29B8C4CC"/>
    <w:rsid w:val="2B1EFA87"/>
    <w:rsid w:val="2BA918A9"/>
    <w:rsid w:val="2C5E50C3"/>
    <w:rsid w:val="2C66B8FF"/>
    <w:rsid w:val="2CD8F5E4"/>
    <w:rsid w:val="2E8E01BF"/>
    <w:rsid w:val="2EEC07F3"/>
    <w:rsid w:val="2EF33C86"/>
    <w:rsid w:val="2F3DEA58"/>
    <w:rsid w:val="303428E9"/>
    <w:rsid w:val="3138819B"/>
    <w:rsid w:val="31972EFB"/>
    <w:rsid w:val="31DFDE9D"/>
    <w:rsid w:val="32ACBC33"/>
    <w:rsid w:val="32F6F467"/>
    <w:rsid w:val="33509029"/>
    <w:rsid w:val="34092822"/>
    <w:rsid w:val="342A6C9A"/>
    <w:rsid w:val="342EE969"/>
    <w:rsid w:val="34F6068B"/>
    <w:rsid w:val="357A38AD"/>
    <w:rsid w:val="3617DD54"/>
    <w:rsid w:val="36609977"/>
    <w:rsid w:val="3826AFA0"/>
    <w:rsid w:val="38837889"/>
    <w:rsid w:val="38A23A77"/>
    <w:rsid w:val="394B2A51"/>
    <w:rsid w:val="3AAF24E0"/>
    <w:rsid w:val="3AF880FB"/>
    <w:rsid w:val="3B43F3A7"/>
    <w:rsid w:val="3CD95075"/>
    <w:rsid w:val="3DAA282C"/>
    <w:rsid w:val="3DBE2C72"/>
    <w:rsid w:val="3E75518B"/>
    <w:rsid w:val="3ED1EC9D"/>
    <w:rsid w:val="3F35D11B"/>
    <w:rsid w:val="406BFC9D"/>
    <w:rsid w:val="4149E4C5"/>
    <w:rsid w:val="41516332"/>
    <w:rsid w:val="425FFC4B"/>
    <w:rsid w:val="42A76C3B"/>
    <w:rsid w:val="4369EF8C"/>
    <w:rsid w:val="43AB43A4"/>
    <w:rsid w:val="43AFAD93"/>
    <w:rsid w:val="43C0348E"/>
    <w:rsid w:val="44629ECC"/>
    <w:rsid w:val="458C9A8D"/>
    <w:rsid w:val="466F0AE9"/>
    <w:rsid w:val="46D12D31"/>
    <w:rsid w:val="477C3FEA"/>
    <w:rsid w:val="47B2C945"/>
    <w:rsid w:val="47FFB3E7"/>
    <w:rsid w:val="4819E995"/>
    <w:rsid w:val="4959AC07"/>
    <w:rsid w:val="4B8ABE44"/>
    <w:rsid w:val="4BC17F24"/>
    <w:rsid w:val="4C3E1DBD"/>
    <w:rsid w:val="4CB11000"/>
    <w:rsid w:val="4D445157"/>
    <w:rsid w:val="4D50E03D"/>
    <w:rsid w:val="4E3B8626"/>
    <w:rsid w:val="4F8F1239"/>
    <w:rsid w:val="500DE501"/>
    <w:rsid w:val="5012F587"/>
    <w:rsid w:val="5031AE0A"/>
    <w:rsid w:val="5070F9AD"/>
    <w:rsid w:val="50E8D635"/>
    <w:rsid w:val="51557982"/>
    <w:rsid w:val="52038F0A"/>
    <w:rsid w:val="52470A5E"/>
    <w:rsid w:val="5305B073"/>
    <w:rsid w:val="543A830E"/>
    <w:rsid w:val="548C6D5E"/>
    <w:rsid w:val="54AFA127"/>
    <w:rsid w:val="56705C22"/>
    <w:rsid w:val="57CA7675"/>
    <w:rsid w:val="5803FBA8"/>
    <w:rsid w:val="587B4A9E"/>
    <w:rsid w:val="591CCCAC"/>
    <w:rsid w:val="592DF2A3"/>
    <w:rsid w:val="597AB3C6"/>
    <w:rsid w:val="5A0213A0"/>
    <w:rsid w:val="5A872945"/>
    <w:rsid w:val="5ACE2F4D"/>
    <w:rsid w:val="5B058845"/>
    <w:rsid w:val="5B3FC394"/>
    <w:rsid w:val="5B54D68E"/>
    <w:rsid w:val="5B96E339"/>
    <w:rsid w:val="5C45CFB6"/>
    <w:rsid w:val="5C75AC41"/>
    <w:rsid w:val="5DD9CE63"/>
    <w:rsid w:val="5E860334"/>
    <w:rsid w:val="5E9D43A5"/>
    <w:rsid w:val="5FC34958"/>
    <w:rsid w:val="604FC782"/>
    <w:rsid w:val="60E7F18F"/>
    <w:rsid w:val="6149E3EE"/>
    <w:rsid w:val="61B67D2E"/>
    <w:rsid w:val="62C7DE28"/>
    <w:rsid w:val="6359F20E"/>
    <w:rsid w:val="64500A80"/>
    <w:rsid w:val="649A99CA"/>
    <w:rsid w:val="64BA00FB"/>
    <w:rsid w:val="6548C7E6"/>
    <w:rsid w:val="655F71C8"/>
    <w:rsid w:val="65739AF0"/>
    <w:rsid w:val="659FE8DC"/>
    <w:rsid w:val="6698618D"/>
    <w:rsid w:val="6807E79E"/>
    <w:rsid w:val="682E4D9F"/>
    <w:rsid w:val="68AFB492"/>
    <w:rsid w:val="691F89A1"/>
    <w:rsid w:val="6928CBE2"/>
    <w:rsid w:val="6954FF76"/>
    <w:rsid w:val="6A44448E"/>
    <w:rsid w:val="6A4E5D34"/>
    <w:rsid w:val="6A9AA1AF"/>
    <w:rsid w:val="6CBA2189"/>
    <w:rsid w:val="6EBA4B6D"/>
    <w:rsid w:val="70ED9729"/>
    <w:rsid w:val="73465B17"/>
    <w:rsid w:val="73C55F8C"/>
    <w:rsid w:val="73D40AAD"/>
    <w:rsid w:val="73D74EB2"/>
    <w:rsid w:val="74420D40"/>
    <w:rsid w:val="74CAE131"/>
    <w:rsid w:val="75AB2E5E"/>
    <w:rsid w:val="7670A9DA"/>
    <w:rsid w:val="7776ED64"/>
    <w:rsid w:val="77DD5F58"/>
    <w:rsid w:val="7843F4DF"/>
    <w:rsid w:val="78E50C91"/>
    <w:rsid w:val="79352363"/>
    <w:rsid w:val="7958E268"/>
    <w:rsid w:val="7A018220"/>
    <w:rsid w:val="7B4A1865"/>
    <w:rsid w:val="7C6D4A96"/>
    <w:rsid w:val="7CBF2351"/>
    <w:rsid w:val="7D6DBD7F"/>
    <w:rsid w:val="7D8A4FFE"/>
    <w:rsid w:val="7EB92F2B"/>
    <w:rsid w:val="7F098DE0"/>
    <w:rsid w:val="7FCA1E96"/>
    <w:rsid w:val="7FFC777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5935C2"/>
  <w14:defaultImageDpi w14:val="300"/>
  <w15:docId w15:val="{8F14330F-9952-4156-B7E9-CC4B35BC8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CommentReference">
    <w:name w:val="annotation reference"/>
    <w:basedOn w:val="DefaultParagraphFont"/>
    <w:uiPriority w:val="99"/>
    <w:semiHidden/>
    <w:unhideWhenUsed/>
    <w:rsid w:val="00887C7B"/>
    <w:rPr>
      <w:sz w:val="16"/>
      <w:szCs w:val="16"/>
    </w:rPr>
  </w:style>
  <w:style w:type="paragraph" w:styleId="CommentText">
    <w:name w:val="annotation text"/>
    <w:basedOn w:val="Normal"/>
    <w:link w:val="CommentTextChar"/>
    <w:uiPriority w:val="99"/>
    <w:unhideWhenUsed/>
    <w:rsid w:val="00887C7B"/>
    <w:pPr>
      <w:spacing w:line="240" w:lineRule="auto"/>
    </w:pPr>
    <w:rPr>
      <w:sz w:val="20"/>
      <w:szCs w:val="20"/>
    </w:rPr>
  </w:style>
  <w:style w:type="character" w:customStyle="1" w:styleId="CommentTextChar">
    <w:name w:val="Comment Text Char"/>
    <w:basedOn w:val="DefaultParagraphFont"/>
    <w:link w:val="CommentText"/>
    <w:uiPriority w:val="99"/>
    <w:rsid w:val="00887C7B"/>
    <w:rPr>
      <w:sz w:val="20"/>
      <w:szCs w:val="20"/>
    </w:rPr>
  </w:style>
  <w:style w:type="paragraph" w:styleId="CommentSubject">
    <w:name w:val="annotation subject"/>
    <w:basedOn w:val="CommentText"/>
    <w:next w:val="CommentText"/>
    <w:link w:val="CommentSubjectChar"/>
    <w:uiPriority w:val="99"/>
    <w:semiHidden/>
    <w:unhideWhenUsed/>
    <w:rsid w:val="00887C7B"/>
    <w:rPr>
      <w:b/>
      <w:bCs/>
    </w:rPr>
  </w:style>
  <w:style w:type="character" w:customStyle="1" w:styleId="CommentSubjectChar">
    <w:name w:val="Comment Subject Char"/>
    <w:basedOn w:val="CommentTextChar"/>
    <w:link w:val="CommentSubject"/>
    <w:uiPriority w:val="99"/>
    <w:semiHidden/>
    <w:rsid w:val="00887C7B"/>
    <w:rPr>
      <w:b/>
      <w:bCs/>
      <w:sz w:val="20"/>
      <w:szCs w:val="20"/>
    </w:rPr>
  </w:style>
  <w:style w:type="character" w:styleId="Hyperlink">
    <w:name w:val="Hyperlink"/>
    <w:basedOn w:val="DefaultParagraphFont"/>
    <w:uiPriority w:val="99"/>
    <w:unhideWhenUsed/>
    <w:rsid w:val="00692BC4"/>
    <w:rPr>
      <w:color w:val="0000FF" w:themeColor="hyperlink"/>
      <w:u w:val="single"/>
    </w:rPr>
  </w:style>
  <w:style w:type="character" w:styleId="UnresolvedMention">
    <w:name w:val="Unresolved Mention"/>
    <w:basedOn w:val="DefaultParagraphFont"/>
    <w:uiPriority w:val="99"/>
    <w:semiHidden/>
    <w:unhideWhenUsed/>
    <w:rsid w:val="00692BC4"/>
    <w:rPr>
      <w:color w:val="605E5C"/>
      <w:shd w:val="clear" w:color="auto" w:fill="E1DFDD"/>
    </w:rPr>
  </w:style>
  <w:style w:type="paragraph" w:styleId="Revision">
    <w:name w:val="Revision"/>
    <w:hidden/>
    <w:uiPriority w:val="99"/>
    <w:semiHidden/>
    <w:rsid w:val="00425E1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26474">
      <w:bodyDiv w:val="1"/>
      <w:marLeft w:val="0"/>
      <w:marRight w:val="0"/>
      <w:marTop w:val="0"/>
      <w:marBottom w:val="0"/>
      <w:divBdr>
        <w:top w:val="none" w:sz="0" w:space="0" w:color="auto"/>
        <w:left w:val="none" w:sz="0" w:space="0" w:color="auto"/>
        <w:bottom w:val="none" w:sz="0" w:space="0" w:color="auto"/>
        <w:right w:val="none" w:sz="0" w:space="0" w:color="auto"/>
      </w:divBdr>
    </w:div>
    <w:div w:id="78060612">
      <w:bodyDiv w:val="1"/>
      <w:marLeft w:val="0"/>
      <w:marRight w:val="0"/>
      <w:marTop w:val="0"/>
      <w:marBottom w:val="0"/>
      <w:divBdr>
        <w:top w:val="none" w:sz="0" w:space="0" w:color="auto"/>
        <w:left w:val="none" w:sz="0" w:space="0" w:color="auto"/>
        <w:bottom w:val="none" w:sz="0" w:space="0" w:color="auto"/>
        <w:right w:val="none" w:sz="0" w:space="0" w:color="auto"/>
      </w:divBdr>
    </w:div>
    <w:div w:id="123040197">
      <w:bodyDiv w:val="1"/>
      <w:marLeft w:val="0"/>
      <w:marRight w:val="0"/>
      <w:marTop w:val="0"/>
      <w:marBottom w:val="0"/>
      <w:divBdr>
        <w:top w:val="none" w:sz="0" w:space="0" w:color="auto"/>
        <w:left w:val="none" w:sz="0" w:space="0" w:color="auto"/>
        <w:bottom w:val="none" w:sz="0" w:space="0" w:color="auto"/>
        <w:right w:val="none" w:sz="0" w:space="0" w:color="auto"/>
      </w:divBdr>
    </w:div>
    <w:div w:id="214240465">
      <w:bodyDiv w:val="1"/>
      <w:marLeft w:val="0"/>
      <w:marRight w:val="0"/>
      <w:marTop w:val="0"/>
      <w:marBottom w:val="0"/>
      <w:divBdr>
        <w:top w:val="none" w:sz="0" w:space="0" w:color="auto"/>
        <w:left w:val="none" w:sz="0" w:space="0" w:color="auto"/>
        <w:bottom w:val="none" w:sz="0" w:space="0" w:color="auto"/>
        <w:right w:val="none" w:sz="0" w:space="0" w:color="auto"/>
      </w:divBdr>
    </w:div>
    <w:div w:id="216628139">
      <w:bodyDiv w:val="1"/>
      <w:marLeft w:val="0"/>
      <w:marRight w:val="0"/>
      <w:marTop w:val="0"/>
      <w:marBottom w:val="0"/>
      <w:divBdr>
        <w:top w:val="none" w:sz="0" w:space="0" w:color="auto"/>
        <w:left w:val="none" w:sz="0" w:space="0" w:color="auto"/>
        <w:bottom w:val="none" w:sz="0" w:space="0" w:color="auto"/>
        <w:right w:val="none" w:sz="0" w:space="0" w:color="auto"/>
      </w:divBdr>
    </w:div>
    <w:div w:id="369917885">
      <w:bodyDiv w:val="1"/>
      <w:marLeft w:val="0"/>
      <w:marRight w:val="0"/>
      <w:marTop w:val="0"/>
      <w:marBottom w:val="0"/>
      <w:divBdr>
        <w:top w:val="none" w:sz="0" w:space="0" w:color="auto"/>
        <w:left w:val="none" w:sz="0" w:space="0" w:color="auto"/>
        <w:bottom w:val="none" w:sz="0" w:space="0" w:color="auto"/>
        <w:right w:val="none" w:sz="0" w:space="0" w:color="auto"/>
      </w:divBdr>
    </w:div>
    <w:div w:id="385377456">
      <w:bodyDiv w:val="1"/>
      <w:marLeft w:val="0"/>
      <w:marRight w:val="0"/>
      <w:marTop w:val="0"/>
      <w:marBottom w:val="0"/>
      <w:divBdr>
        <w:top w:val="none" w:sz="0" w:space="0" w:color="auto"/>
        <w:left w:val="none" w:sz="0" w:space="0" w:color="auto"/>
        <w:bottom w:val="none" w:sz="0" w:space="0" w:color="auto"/>
        <w:right w:val="none" w:sz="0" w:space="0" w:color="auto"/>
      </w:divBdr>
    </w:div>
    <w:div w:id="413476043">
      <w:bodyDiv w:val="1"/>
      <w:marLeft w:val="0"/>
      <w:marRight w:val="0"/>
      <w:marTop w:val="0"/>
      <w:marBottom w:val="0"/>
      <w:divBdr>
        <w:top w:val="none" w:sz="0" w:space="0" w:color="auto"/>
        <w:left w:val="none" w:sz="0" w:space="0" w:color="auto"/>
        <w:bottom w:val="none" w:sz="0" w:space="0" w:color="auto"/>
        <w:right w:val="none" w:sz="0" w:space="0" w:color="auto"/>
      </w:divBdr>
    </w:div>
    <w:div w:id="431782171">
      <w:bodyDiv w:val="1"/>
      <w:marLeft w:val="0"/>
      <w:marRight w:val="0"/>
      <w:marTop w:val="0"/>
      <w:marBottom w:val="0"/>
      <w:divBdr>
        <w:top w:val="none" w:sz="0" w:space="0" w:color="auto"/>
        <w:left w:val="none" w:sz="0" w:space="0" w:color="auto"/>
        <w:bottom w:val="none" w:sz="0" w:space="0" w:color="auto"/>
        <w:right w:val="none" w:sz="0" w:space="0" w:color="auto"/>
      </w:divBdr>
    </w:div>
    <w:div w:id="452017863">
      <w:bodyDiv w:val="1"/>
      <w:marLeft w:val="0"/>
      <w:marRight w:val="0"/>
      <w:marTop w:val="0"/>
      <w:marBottom w:val="0"/>
      <w:divBdr>
        <w:top w:val="none" w:sz="0" w:space="0" w:color="auto"/>
        <w:left w:val="none" w:sz="0" w:space="0" w:color="auto"/>
        <w:bottom w:val="none" w:sz="0" w:space="0" w:color="auto"/>
        <w:right w:val="none" w:sz="0" w:space="0" w:color="auto"/>
      </w:divBdr>
    </w:div>
    <w:div w:id="683635399">
      <w:bodyDiv w:val="1"/>
      <w:marLeft w:val="0"/>
      <w:marRight w:val="0"/>
      <w:marTop w:val="0"/>
      <w:marBottom w:val="0"/>
      <w:divBdr>
        <w:top w:val="none" w:sz="0" w:space="0" w:color="auto"/>
        <w:left w:val="none" w:sz="0" w:space="0" w:color="auto"/>
        <w:bottom w:val="none" w:sz="0" w:space="0" w:color="auto"/>
        <w:right w:val="none" w:sz="0" w:space="0" w:color="auto"/>
      </w:divBdr>
    </w:div>
    <w:div w:id="725185739">
      <w:bodyDiv w:val="1"/>
      <w:marLeft w:val="0"/>
      <w:marRight w:val="0"/>
      <w:marTop w:val="0"/>
      <w:marBottom w:val="0"/>
      <w:divBdr>
        <w:top w:val="none" w:sz="0" w:space="0" w:color="auto"/>
        <w:left w:val="none" w:sz="0" w:space="0" w:color="auto"/>
        <w:bottom w:val="none" w:sz="0" w:space="0" w:color="auto"/>
        <w:right w:val="none" w:sz="0" w:space="0" w:color="auto"/>
      </w:divBdr>
    </w:div>
    <w:div w:id="750352695">
      <w:bodyDiv w:val="1"/>
      <w:marLeft w:val="0"/>
      <w:marRight w:val="0"/>
      <w:marTop w:val="0"/>
      <w:marBottom w:val="0"/>
      <w:divBdr>
        <w:top w:val="none" w:sz="0" w:space="0" w:color="auto"/>
        <w:left w:val="none" w:sz="0" w:space="0" w:color="auto"/>
        <w:bottom w:val="none" w:sz="0" w:space="0" w:color="auto"/>
        <w:right w:val="none" w:sz="0" w:space="0" w:color="auto"/>
      </w:divBdr>
    </w:div>
    <w:div w:id="831792925">
      <w:bodyDiv w:val="1"/>
      <w:marLeft w:val="0"/>
      <w:marRight w:val="0"/>
      <w:marTop w:val="0"/>
      <w:marBottom w:val="0"/>
      <w:divBdr>
        <w:top w:val="none" w:sz="0" w:space="0" w:color="auto"/>
        <w:left w:val="none" w:sz="0" w:space="0" w:color="auto"/>
        <w:bottom w:val="none" w:sz="0" w:space="0" w:color="auto"/>
        <w:right w:val="none" w:sz="0" w:space="0" w:color="auto"/>
      </w:divBdr>
    </w:div>
    <w:div w:id="886139305">
      <w:bodyDiv w:val="1"/>
      <w:marLeft w:val="0"/>
      <w:marRight w:val="0"/>
      <w:marTop w:val="0"/>
      <w:marBottom w:val="0"/>
      <w:divBdr>
        <w:top w:val="none" w:sz="0" w:space="0" w:color="auto"/>
        <w:left w:val="none" w:sz="0" w:space="0" w:color="auto"/>
        <w:bottom w:val="none" w:sz="0" w:space="0" w:color="auto"/>
        <w:right w:val="none" w:sz="0" w:space="0" w:color="auto"/>
      </w:divBdr>
    </w:div>
    <w:div w:id="936252627">
      <w:bodyDiv w:val="1"/>
      <w:marLeft w:val="0"/>
      <w:marRight w:val="0"/>
      <w:marTop w:val="0"/>
      <w:marBottom w:val="0"/>
      <w:divBdr>
        <w:top w:val="none" w:sz="0" w:space="0" w:color="auto"/>
        <w:left w:val="none" w:sz="0" w:space="0" w:color="auto"/>
        <w:bottom w:val="none" w:sz="0" w:space="0" w:color="auto"/>
        <w:right w:val="none" w:sz="0" w:space="0" w:color="auto"/>
      </w:divBdr>
    </w:div>
    <w:div w:id="958530835">
      <w:bodyDiv w:val="1"/>
      <w:marLeft w:val="0"/>
      <w:marRight w:val="0"/>
      <w:marTop w:val="0"/>
      <w:marBottom w:val="0"/>
      <w:divBdr>
        <w:top w:val="none" w:sz="0" w:space="0" w:color="auto"/>
        <w:left w:val="none" w:sz="0" w:space="0" w:color="auto"/>
        <w:bottom w:val="none" w:sz="0" w:space="0" w:color="auto"/>
        <w:right w:val="none" w:sz="0" w:space="0" w:color="auto"/>
      </w:divBdr>
    </w:div>
    <w:div w:id="1034159423">
      <w:bodyDiv w:val="1"/>
      <w:marLeft w:val="0"/>
      <w:marRight w:val="0"/>
      <w:marTop w:val="0"/>
      <w:marBottom w:val="0"/>
      <w:divBdr>
        <w:top w:val="none" w:sz="0" w:space="0" w:color="auto"/>
        <w:left w:val="none" w:sz="0" w:space="0" w:color="auto"/>
        <w:bottom w:val="none" w:sz="0" w:space="0" w:color="auto"/>
        <w:right w:val="none" w:sz="0" w:space="0" w:color="auto"/>
      </w:divBdr>
    </w:div>
    <w:div w:id="1071656805">
      <w:bodyDiv w:val="1"/>
      <w:marLeft w:val="0"/>
      <w:marRight w:val="0"/>
      <w:marTop w:val="0"/>
      <w:marBottom w:val="0"/>
      <w:divBdr>
        <w:top w:val="none" w:sz="0" w:space="0" w:color="auto"/>
        <w:left w:val="none" w:sz="0" w:space="0" w:color="auto"/>
        <w:bottom w:val="none" w:sz="0" w:space="0" w:color="auto"/>
        <w:right w:val="none" w:sz="0" w:space="0" w:color="auto"/>
      </w:divBdr>
    </w:div>
    <w:div w:id="1171608087">
      <w:bodyDiv w:val="1"/>
      <w:marLeft w:val="0"/>
      <w:marRight w:val="0"/>
      <w:marTop w:val="0"/>
      <w:marBottom w:val="0"/>
      <w:divBdr>
        <w:top w:val="none" w:sz="0" w:space="0" w:color="auto"/>
        <w:left w:val="none" w:sz="0" w:space="0" w:color="auto"/>
        <w:bottom w:val="none" w:sz="0" w:space="0" w:color="auto"/>
        <w:right w:val="none" w:sz="0" w:space="0" w:color="auto"/>
      </w:divBdr>
    </w:div>
    <w:div w:id="1192182529">
      <w:bodyDiv w:val="1"/>
      <w:marLeft w:val="0"/>
      <w:marRight w:val="0"/>
      <w:marTop w:val="0"/>
      <w:marBottom w:val="0"/>
      <w:divBdr>
        <w:top w:val="none" w:sz="0" w:space="0" w:color="auto"/>
        <w:left w:val="none" w:sz="0" w:space="0" w:color="auto"/>
        <w:bottom w:val="none" w:sz="0" w:space="0" w:color="auto"/>
        <w:right w:val="none" w:sz="0" w:space="0" w:color="auto"/>
      </w:divBdr>
    </w:div>
    <w:div w:id="1317150691">
      <w:bodyDiv w:val="1"/>
      <w:marLeft w:val="0"/>
      <w:marRight w:val="0"/>
      <w:marTop w:val="0"/>
      <w:marBottom w:val="0"/>
      <w:divBdr>
        <w:top w:val="none" w:sz="0" w:space="0" w:color="auto"/>
        <w:left w:val="none" w:sz="0" w:space="0" w:color="auto"/>
        <w:bottom w:val="none" w:sz="0" w:space="0" w:color="auto"/>
        <w:right w:val="none" w:sz="0" w:space="0" w:color="auto"/>
      </w:divBdr>
    </w:div>
    <w:div w:id="1336881021">
      <w:bodyDiv w:val="1"/>
      <w:marLeft w:val="0"/>
      <w:marRight w:val="0"/>
      <w:marTop w:val="0"/>
      <w:marBottom w:val="0"/>
      <w:divBdr>
        <w:top w:val="none" w:sz="0" w:space="0" w:color="auto"/>
        <w:left w:val="none" w:sz="0" w:space="0" w:color="auto"/>
        <w:bottom w:val="none" w:sz="0" w:space="0" w:color="auto"/>
        <w:right w:val="none" w:sz="0" w:space="0" w:color="auto"/>
      </w:divBdr>
    </w:div>
    <w:div w:id="1344669356">
      <w:bodyDiv w:val="1"/>
      <w:marLeft w:val="0"/>
      <w:marRight w:val="0"/>
      <w:marTop w:val="0"/>
      <w:marBottom w:val="0"/>
      <w:divBdr>
        <w:top w:val="none" w:sz="0" w:space="0" w:color="auto"/>
        <w:left w:val="none" w:sz="0" w:space="0" w:color="auto"/>
        <w:bottom w:val="none" w:sz="0" w:space="0" w:color="auto"/>
        <w:right w:val="none" w:sz="0" w:space="0" w:color="auto"/>
      </w:divBdr>
    </w:div>
    <w:div w:id="1358309760">
      <w:bodyDiv w:val="1"/>
      <w:marLeft w:val="0"/>
      <w:marRight w:val="0"/>
      <w:marTop w:val="0"/>
      <w:marBottom w:val="0"/>
      <w:divBdr>
        <w:top w:val="none" w:sz="0" w:space="0" w:color="auto"/>
        <w:left w:val="none" w:sz="0" w:space="0" w:color="auto"/>
        <w:bottom w:val="none" w:sz="0" w:space="0" w:color="auto"/>
        <w:right w:val="none" w:sz="0" w:space="0" w:color="auto"/>
      </w:divBdr>
    </w:div>
    <w:div w:id="1378623048">
      <w:bodyDiv w:val="1"/>
      <w:marLeft w:val="0"/>
      <w:marRight w:val="0"/>
      <w:marTop w:val="0"/>
      <w:marBottom w:val="0"/>
      <w:divBdr>
        <w:top w:val="none" w:sz="0" w:space="0" w:color="auto"/>
        <w:left w:val="none" w:sz="0" w:space="0" w:color="auto"/>
        <w:bottom w:val="none" w:sz="0" w:space="0" w:color="auto"/>
        <w:right w:val="none" w:sz="0" w:space="0" w:color="auto"/>
      </w:divBdr>
    </w:div>
    <w:div w:id="1415279124">
      <w:bodyDiv w:val="1"/>
      <w:marLeft w:val="0"/>
      <w:marRight w:val="0"/>
      <w:marTop w:val="0"/>
      <w:marBottom w:val="0"/>
      <w:divBdr>
        <w:top w:val="none" w:sz="0" w:space="0" w:color="auto"/>
        <w:left w:val="none" w:sz="0" w:space="0" w:color="auto"/>
        <w:bottom w:val="none" w:sz="0" w:space="0" w:color="auto"/>
        <w:right w:val="none" w:sz="0" w:space="0" w:color="auto"/>
      </w:divBdr>
    </w:div>
    <w:div w:id="1434084111">
      <w:bodyDiv w:val="1"/>
      <w:marLeft w:val="0"/>
      <w:marRight w:val="0"/>
      <w:marTop w:val="0"/>
      <w:marBottom w:val="0"/>
      <w:divBdr>
        <w:top w:val="none" w:sz="0" w:space="0" w:color="auto"/>
        <w:left w:val="none" w:sz="0" w:space="0" w:color="auto"/>
        <w:bottom w:val="none" w:sz="0" w:space="0" w:color="auto"/>
        <w:right w:val="none" w:sz="0" w:space="0" w:color="auto"/>
      </w:divBdr>
    </w:div>
    <w:div w:id="1473449568">
      <w:bodyDiv w:val="1"/>
      <w:marLeft w:val="0"/>
      <w:marRight w:val="0"/>
      <w:marTop w:val="0"/>
      <w:marBottom w:val="0"/>
      <w:divBdr>
        <w:top w:val="none" w:sz="0" w:space="0" w:color="auto"/>
        <w:left w:val="none" w:sz="0" w:space="0" w:color="auto"/>
        <w:bottom w:val="none" w:sz="0" w:space="0" w:color="auto"/>
        <w:right w:val="none" w:sz="0" w:space="0" w:color="auto"/>
      </w:divBdr>
    </w:div>
    <w:div w:id="1568302852">
      <w:bodyDiv w:val="1"/>
      <w:marLeft w:val="0"/>
      <w:marRight w:val="0"/>
      <w:marTop w:val="0"/>
      <w:marBottom w:val="0"/>
      <w:divBdr>
        <w:top w:val="none" w:sz="0" w:space="0" w:color="auto"/>
        <w:left w:val="none" w:sz="0" w:space="0" w:color="auto"/>
        <w:bottom w:val="none" w:sz="0" w:space="0" w:color="auto"/>
        <w:right w:val="none" w:sz="0" w:space="0" w:color="auto"/>
      </w:divBdr>
    </w:div>
    <w:div w:id="1624071676">
      <w:bodyDiv w:val="1"/>
      <w:marLeft w:val="0"/>
      <w:marRight w:val="0"/>
      <w:marTop w:val="0"/>
      <w:marBottom w:val="0"/>
      <w:divBdr>
        <w:top w:val="none" w:sz="0" w:space="0" w:color="auto"/>
        <w:left w:val="none" w:sz="0" w:space="0" w:color="auto"/>
        <w:bottom w:val="none" w:sz="0" w:space="0" w:color="auto"/>
        <w:right w:val="none" w:sz="0" w:space="0" w:color="auto"/>
      </w:divBdr>
    </w:div>
    <w:div w:id="1667316910">
      <w:bodyDiv w:val="1"/>
      <w:marLeft w:val="0"/>
      <w:marRight w:val="0"/>
      <w:marTop w:val="0"/>
      <w:marBottom w:val="0"/>
      <w:divBdr>
        <w:top w:val="none" w:sz="0" w:space="0" w:color="auto"/>
        <w:left w:val="none" w:sz="0" w:space="0" w:color="auto"/>
        <w:bottom w:val="none" w:sz="0" w:space="0" w:color="auto"/>
        <w:right w:val="none" w:sz="0" w:space="0" w:color="auto"/>
      </w:divBdr>
    </w:div>
    <w:div w:id="1682319678">
      <w:bodyDiv w:val="1"/>
      <w:marLeft w:val="0"/>
      <w:marRight w:val="0"/>
      <w:marTop w:val="0"/>
      <w:marBottom w:val="0"/>
      <w:divBdr>
        <w:top w:val="none" w:sz="0" w:space="0" w:color="auto"/>
        <w:left w:val="none" w:sz="0" w:space="0" w:color="auto"/>
        <w:bottom w:val="none" w:sz="0" w:space="0" w:color="auto"/>
        <w:right w:val="none" w:sz="0" w:space="0" w:color="auto"/>
      </w:divBdr>
    </w:div>
    <w:div w:id="1697539962">
      <w:bodyDiv w:val="1"/>
      <w:marLeft w:val="0"/>
      <w:marRight w:val="0"/>
      <w:marTop w:val="0"/>
      <w:marBottom w:val="0"/>
      <w:divBdr>
        <w:top w:val="none" w:sz="0" w:space="0" w:color="auto"/>
        <w:left w:val="none" w:sz="0" w:space="0" w:color="auto"/>
        <w:bottom w:val="none" w:sz="0" w:space="0" w:color="auto"/>
        <w:right w:val="none" w:sz="0" w:space="0" w:color="auto"/>
      </w:divBdr>
    </w:div>
    <w:div w:id="1756853768">
      <w:bodyDiv w:val="1"/>
      <w:marLeft w:val="0"/>
      <w:marRight w:val="0"/>
      <w:marTop w:val="0"/>
      <w:marBottom w:val="0"/>
      <w:divBdr>
        <w:top w:val="none" w:sz="0" w:space="0" w:color="auto"/>
        <w:left w:val="none" w:sz="0" w:space="0" w:color="auto"/>
        <w:bottom w:val="none" w:sz="0" w:space="0" w:color="auto"/>
        <w:right w:val="none" w:sz="0" w:space="0" w:color="auto"/>
      </w:divBdr>
    </w:div>
    <w:div w:id="1758671781">
      <w:bodyDiv w:val="1"/>
      <w:marLeft w:val="0"/>
      <w:marRight w:val="0"/>
      <w:marTop w:val="0"/>
      <w:marBottom w:val="0"/>
      <w:divBdr>
        <w:top w:val="none" w:sz="0" w:space="0" w:color="auto"/>
        <w:left w:val="none" w:sz="0" w:space="0" w:color="auto"/>
        <w:bottom w:val="none" w:sz="0" w:space="0" w:color="auto"/>
        <w:right w:val="none" w:sz="0" w:space="0" w:color="auto"/>
      </w:divBdr>
    </w:div>
    <w:div w:id="1800536545">
      <w:bodyDiv w:val="1"/>
      <w:marLeft w:val="0"/>
      <w:marRight w:val="0"/>
      <w:marTop w:val="0"/>
      <w:marBottom w:val="0"/>
      <w:divBdr>
        <w:top w:val="none" w:sz="0" w:space="0" w:color="auto"/>
        <w:left w:val="none" w:sz="0" w:space="0" w:color="auto"/>
        <w:bottom w:val="none" w:sz="0" w:space="0" w:color="auto"/>
        <w:right w:val="none" w:sz="0" w:space="0" w:color="auto"/>
      </w:divBdr>
    </w:div>
    <w:div w:id="1811708493">
      <w:bodyDiv w:val="1"/>
      <w:marLeft w:val="0"/>
      <w:marRight w:val="0"/>
      <w:marTop w:val="0"/>
      <w:marBottom w:val="0"/>
      <w:divBdr>
        <w:top w:val="none" w:sz="0" w:space="0" w:color="auto"/>
        <w:left w:val="none" w:sz="0" w:space="0" w:color="auto"/>
        <w:bottom w:val="none" w:sz="0" w:space="0" w:color="auto"/>
        <w:right w:val="none" w:sz="0" w:space="0" w:color="auto"/>
      </w:divBdr>
    </w:div>
    <w:div w:id="1898664311">
      <w:bodyDiv w:val="1"/>
      <w:marLeft w:val="0"/>
      <w:marRight w:val="0"/>
      <w:marTop w:val="0"/>
      <w:marBottom w:val="0"/>
      <w:divBdr>
        <w:top w:val="none" w:sz="0" w:space="0" w:color="auto"/>
        <w:left w:val="none" w:sz="0" w:space="0" w:color="auto"/>
        <w:bottom w:val="none" w:sz="0" w:space="0" w:color="auto"/>
        <w:right w:val="none" w:sz="0" w:space="0" w:color="auto"/>
      </w:divBdr>
    </w:div>
    <w:div w:id="1901358369">
      <w:bodyDiv w:val="1"/>
      <w:marLeft w:val="0"/>
      <w:marRight w:val="0"/>
      <w:marTop w:val="0"/>
      <w:marBottom w:val="0"/>
      <w:divBdr>
        <w:top w:val="none" w:sz="0" w:space="0" w:color="auto"/>
        <w:left w:val="none" w:sz="0" w:space="0" w:color="auto"/>
        <w:bottom w:val="none" w:sz="0" w:space="0" w:color="auto"/>
        <w:right w:val="none" w:sz="0" w:space="0" w:color="auto"/>
      </w:divBdr>
    </w:div>
    <w:div w:id="1902251911">
      <w:bodyDiv w:val="1"/>
      <w:marLeft w:val="0"/>
      <w:marRight w:val="0"/>
      <w:marTop w:val="0"/>
      <w:marBottom w:val="0"/>
      <w:divBdr>
        <w:top w:val="none" w:sz="0" w:space="0" w:color="auto"/>
        <w:left w:val="none" w:sz="0" w:space="0" w:color="auto"/>
        <w:bottom w:val="none" w:sz="0" w:space="0" w:color="auto"/>
        <w:right w:val="none" w:sz="0" w:space="0" w:color="auto"/>
      </w:divBdr>
    </w:div>
    <w:div w:id="2001038290">
      <w:bodyDiv w:val="1"/>
      <w:marLeft w:val="0"/>
      <w:marRight w:val="0"/>
      <w:marTop w:val="0"/>
      <w:marBottom w:val="0"/>
      <w:divBdr>
        <w:top w:val="none" w:sz="0" w:space="0" w:color="auto"/>
        <w:left w:val="none" w:sz="0" w:space="0" w:color="auto"/>
        <w:bottom w:val="none" w:sz="0" w:space="0" w:color="auto"/>
        <w:right w:val="none" w:sz="0" w:space="0" w:color="auto"/>
      </w:divBdr>
    </w:div>
    <w:div w:id="2016036502">
      <w:bodyDiv w:val="1"/>
      <w:marLeft w:val="0"/>
      <w:marRight w:val="0"/>
      <w:marTop w:val="0"/>
      <w:marBottom w:val="0"/>
      <w:divBdr>
        <w:top w:val="none" w:sz="0" w:space="0" w:color="auto"/>
        <w:left w:val="none" w:sz="0" w:space="0" w:color="auto"/>
        <w:bottom w:val="none" w:sz="0" w:space="0" w:color="auto"/>
        <w:right w:val="none" w:sz="0" w:space="0" w:color="auto"/>
      </w:divBdr>
    </w:div>
    <w:div w:id="2044939883">
      <w:bodyDiv w:val="1"/>
      <w:marLeft w:val="0"/>
      <w:marRight w:val="0"/>
      <w:marTop w:val="0"/>
      <w:marBottom w:val="0"/>
      <w:divBdr>
        <w:top w:val="none" w:sz="0" w:space="0" w:color="auto"/>
        <w:left w:val="none" w:sz="0" w:space="0" w:color="auto"/>
        <w:bottom w:val="none" w:sz="0" w:space="0" w:color="auto"/>
        <w:right w:val="none" w:sz="0" w:space="0" w:color="auto"/>
      </w:divBdr>
    </w:div>
    <w:div w:id="2085107991">
      <w:bodyDiv w:val="1"/>
      <w:marLeft w:val="0"/>
      <w:marRight w:val="0"/>
      <w:marTop w:val="0"/>
      <w:marBottom w:val="0"/>
      <w:divBdr>
        <w:top w:val="none" w:sz="0" w:space="0" w:color="auto"/>
        <w:left w:val="none" w:sz="0" w:space="0" w:color="auto"/>
        <w:bottom w:val="none" w:sz="0" w:space="0" w:color="auto"/>
        <w:right w:val="none" w:sz="0" w:space="0" w:color="auto"/>
      </w:divBdr>
    </w:div>
    <w:div w:id="21135032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6/09/relationships/commentsIds" Target="commentsIds.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1/relationships/commentsExtended" Target="commentsExtended.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2495087E2577340AE8E4A4C69DF7ACC" ma:contentTypeVersion="19" ma:contentTypeDescription="Create a new document." ma:contentTypeScope="" ma:versionID="c0607ac4111f4fcae2845251fe89daa4">
  <xsd:schema xmlns:xsd="http://www.w3.org/2001/XMLSchema" xmlns:xs="http://www.w3.org/2001/XMLSchema" xmlns:p="http://schemas.microsoft.com/office/2006/metadata/properties" xmlns:ns2="9156ebd4-426f-41f3-be4d-c37e553eb080" xmlns:ns3="f727de3c-8bbe-4f31-95a1-1f4e189cfad9" xmlns:ns4="ba08143e-6c4b-4070-9b21-da6df4c8c559" targetNamespace="http://schemas.microsoft.com/office/2006/metadata/properties" ma:root="true" ma:fieldsID="bf98e141501373fa31011d87de9817c3" ns2:_="" ns3:_="" ns4:_="">
    <xsd:import namespace="9156ebd4-426f-41f3-be4d-c37e553eb080"/>
    <xsd:import namespace="f727de3c-8bbe-4f31-95a1-1f4e189cfad9"/>
    <xsd:import namespace="ba08143e-6c4b-4070-9b21-da6df4c8c5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56ebd4-426f-41f3-be4d-c37e553eb0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871dd38-9ea1-41c8-907a-148a1350396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27de3c-8bbe-4f31-95a1-1f4e189cfad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08143e-6c4b-4070-9b21-da6df4c8c55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cc528e5-acf1-42ff-bf36-c25e3ca977e0}" ma:internalName="TaxCatchAll" ma:showField="CatchAllData" ma:web="f727de3c-8bbe-4f31-95a1-1f4e189cfa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156ebd4-426f-41f3-be4d-c37e553eb080">
      <Terms xmlns="http://schemas.microsoft.com/office/infopath/2007/PartnerControls"/>
    </lcf76f155ced4ddcb4097134ff3c332f>
    <TaxCatchAll xmlns="ba08143e-6c4b-4070-9b21-da6df4c8c559" xsi:nil="true"/>
    <SharedWithUsers xmlns="f727de3c-8bbe-4f31-95a1-1f4e189cfad9">
      <UserInfo>
        <DisplayName>Daffne Gavidia-Hart</DisplayName>
        <AccountId>12</AccountId>
        <AccountType/>
      </UserInfo>
      <UserInfo>
        <DisplayName>Natalie M. Engler</DisplayName>
        <AccountId>1981</AccountId>
        <AccountType/>
      </UserInfo>
      <UserInfo>
        <DisplayName>Thomas Costello</DisplayName>
        <AccountId>855</AccountId>
        <AccountType/>
      </UserInfo>
      <UserInfo>
        <DisplayName>Alexandra Rosen</DisplayName>
        <AccountId>7</AccountId>
        <AccountType/>
      </UserInfo>
      <UserInfo>
        <DisplayName>Kellen Gracey</DisplayName>
        <AccountId>23</AccountId>
        <AccountType/>
      </UserInfo>
      <UserInfo>
        <DisplayName>Josh Bremler (Contractor)</DisplayName>
        <AccountId>2110</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D8D2725F-E89D-4CB8-8D9F-9DD3C45AEB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56ebd4-426f-41f3-be4d-c37e553eb080"/>
    <ds:schemaRef ds:uri="f727de3c-8bbe-4f31-95a1-1f4e189cfad9"/>
    <ds:schemaRef ds:uri="ba08143e-6c4b-4070-9b21-da6df4c8c5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82C1E3-423C-45FD-8366-08F302A3C6B4}">
  <ds:schemaRefs>
    <ds:schemaRef ds:uri="http://schemas.microsoft.com/office/2006/metadata/properties"/>
    <ds:schemaRef ds:uri="http://schemas.microsoft.com/office/infopath/2007/PartnerControls"/>
    <ds:schemaRef ds:uri="9156ebd4-426f-41f3-be4d-c37e553eb080"/>
    <ds:schemaRef ds:uri="ba08143e-6c4b-4070-9b21-da6df4c8c559"/>
    <ds:schemaRef ds:uri="f727de3c-8bbe-4f31-95a1-1f4e189cfad9"/>
  </ds:schemaRefs>
</ds:datastoreItem>
</file>

<file path=customXml/itemProps4.xml><?xml version="1.0" encoding="utf-8"?>
<ds:datastoreItem xmlns:ds="http://schemas.openxmlformats.org/officeDocument/2006/customXml" ds:itemID="{8B276176-A4C7-45B5-8A89-0EFC009D5288}">
  <ds:schemaRefs>
    <ds:schemaRef ds:uri="http://schemas.microsoft.com/sharepoint/v3/contenttype/forms"/>
  </ds:schemaRefs>
</ds:datastoreItem>
</file>

<file path=docMetadata/LabelInfo.xml><?xml version="1.0" encoding="utf-8"?>
<clbl:labelList xmlns:clbl="http://schemas.microsoft.com/office/2020/mipLabelMetadata">
  <clbl:label id="{2709a970-81b4-4def-bda1-d6eaeca57e6e}" enabled="1" method="Privileged" siteId="{d5f1622b-14a3-45a6-b069-003f8dc4851f}" removed="0"/>
</clbl:labelList>
</file>

<file path=docProps/app.xml><?xml version="1.0" encoding="utf-8"?>
<Properties xmlns="http://schemas.openxmlformats.org/officeDocument/2006/extended-properties" xmlns:vt="http://schemas.openxmlformats.org/officeDocument/2006/docPropsVTypes">
  <Template>Normal</Template>
  <TotalTime>39</TotalTime>
  <Pages>34</Pages>
  <Words>7171</Words>
  <Characters>34982</Characters>
  <Application>Microsoft Office Word</Application>
  <DocSecurity>0</DocSecurity>
  <Lines>291</Lines>
  <Paragraphs>84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42069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Andrew Scollay</cp:lastModifiedBy>
  <cp:revision>3</cp:revision>
  <dcterms:created xsi:type="dcterms:W3CDTF">2025-05-02T22:06:00Z</dcterms:created>
  <dcterms:modified xsi:type="dcterms:W3CDTF">2025-05-02T22:42:00Z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0x010100D2495087E2577340AE8E4A4C69DF7ACC</vt:lpwstr>
  </property>
  <property fmtid="{D5CDD505-2E9C-101B-9397-08002B2CF9AE}" pid="3" name="MediaServiceImageTags">
    <vt:lpwstr/>
  </property>
</Properties>
</file>